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341C040C">
        <w:tc>
          <w:tcPr>
            <w:tcW w:w="1620" w:type="dxa"/>
            <w:tcBorders>
              <w:bottom w:val="single" w:sz="4" w:space="0" w:color="auto"/>
            </w:tcBorders>
            <w:shd w:val="clear" w:color="auto" w:fill="FFFFFF" w:themeFill="background1"/>
            <w:vAlign w:val="center"/>
          </w:tcPr>
          <w:p w14:paraId="1DB23675" w14:textId="77777777" w:rsidR="00067FE2" w:rsidRDefault="00067FE2" w:rsidP="006C2699">
            <w:pPr>
              <w:pStyle w:val="Header"/>
              <w:spacing w:before="120" w:after="120"/>
            </w:pPr>
            <w:r>
              <w:t>NPRR Number</w:t>
            </w:r>
          </w:p>
        </w:tc>
        <w:tc>
          <w:tcPr>
            <w:tcW w:w="1260" w:type="dxa"/>
            <w:tcBorders>
              <w:bottom w:val="single" w:sz="4" w:space="0" w:color="auto"/>
            </w:tcBorders>
            <w:vAlign w:val="center"/>
          </w:tcPr>
          <w:p w14:paraId="58DFDEEC" w14:textId="1176E60A" w:rsidR="00067FE2" w:rsidRDefault="005D29FF" w:rsidP="006C2699">
            <w:pPr>
              <w:pStyle w:val="Header"/>
              <w:spacing w:before="120" w:after="120"/>
              <w:jc w:val="center"/>
            </w:pPr>
            <w:hyperlink r:id="rId11" w:history="1">
              <w:r w:rsidRPr="005D29FF">
                <w:rPr>
                  <w:rStyle w:val="Hyperlink"/>
                </w:rPr>
                <w:t>1302</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6C2699">
            <w:pPr>
              <w:pStyle w:val="Header"/>
              <w:spacing w:before="120" w:after="120"/>
            </w:pPr>
            <w:r>
              <w:t>NPRR Title</w:t>
            </w:r>
          </w:p>
        </w:tc>
        <w:tc>
          <w:tcPr>
            <w:tcW w:w="6660" w:type="dxa"/>
            <w:tcBorders>
              <w:bottom w:val="single" w:sz="4" w:space="0" w:color="auto"/>
            </w:tcBorders>
            <w:vAlign w:val="center"/>
          </w:tcPr>
          <w:p w14:paraId="58F14EBB" w14:textId="51C785D4" w:rsidR="00067FE2" w:rsidRDefault="00FD53A4" w:rsidP="006C2699">
            <w:pPr>
              <w:pStyle w:val="Header"/>
              <w:spacing w:before="120" w:after="120"/>
            </w:pPr>
            <w:r w:rsidRPr="000A7828">
              <w:t>A</w:t>
            </w:r>
            <w:r w:rsidR="007119ED" w:rsidRPr="000A7828">
              <w:t xml:space="preserve">ddition </w:t>
            </w:r>
            <w:r w:rsidR="007F6CA4" w:rsidRPr="000A7828">
              <w:t xml:space="preserve">of </w:t>
            </w:r>
            <w:r w:rsidR="007119ED" w:rsidRPr="000A7828">
              <w:t>a</w:t>
            </w:r>
            <w:r w:rsidR="00902F01" w:rsidRPr="004A3AF2">
              <w:t xml:space="preserve"> Market Participant Service</w:t>
            </w:r>
            <w:r w:rsidR="00902F01" w:rsidRPr="004A3AF2">
              <w:rPr>
                <w:i/>
                <w:iCs/>
              </w:rPr>
              <w:t xml:space="preserve"> </w:t>
            </w:r>
            <w:r w:rsidR="007F6CA4" w:rsidRPr="000A7828">
              <w:t>Portal</w:t>
            </w:r>
            <w:r w:rsidR="007119ED" w:rsidRPr="000A7828">
              <w:t xml:space="preserve"> </w:t>
            </w:r>
            <w:r w:rsidR="001D7CB3" w:rsidRPr="004A3AF2">
              <w:t>within</w:t>
            </w:r>
            <w:r w:rsidR="007119ED" w:rsidRPr="000A7828">
              <w:t xml:space="preserve"> the MIS</w:t>
            </w:r>
            <w:r w:rsidR="00EC0AFD" w:rsidRPr="004A3AF2">
              <w:t xml:space="preserve"> </w:t>
            </w:r>
            <w:r w:rsidR="00571EA9" w:rsidRPr="004A3AF2">
              <w:t xml:space="preserve">Certified Area </w:t>
            </w:r>
            <w:r w:rsidR="00EC0AFD" w:rsidRPr="004A3AF2">
              <w:t>and Revis</w:t>
            </w:r>
            <w:r w:rsidR="00642B0D" w:rsidRPr="004A3AF2">
              <w:t>ion of</w:t>
            </w:r>
            <w:r w:rsidR="00EC0AFD" w:rsidRPr="004A3AF2">
              <w:t xml:space="preserve"> Forms</w:t>
            </w:r>
          </w:p>
        </w:tc>
      </w:tr>
      <w:tr w:rsidR="00067FE2" w:rsidRPr="00E01925" w14:paraId="398BCBF4" w14:textId="77777777" w:rsidTr="341C040C">
        <w:trPr>
          <w:trHeight w:val="518"/>
        </w:trPr>
        <w:tc>
          <w:tcPr>
            <w:tcW w:w="2880" w:type="dxa"/>
            <w:gridSpan w:val="2"/>
            <w:shd w:val="clear" w:color="auto" w:fill="FFFFFF" w:themeFill="background1"/>
            <w:vAlign w:val="center"/>
          </w:tcPr>
          <w:p w14:paraId="3A20C7F8" w14:textId="77777777" w:rsidR="00067FE2" w:rsidRPr="00E01925" w:rsidRDefault="00067FE2" w:rsidP="006C2699">
            <w:pPr>
              <w:pStyle w:val="Header"/>
              <w:spacing w:before="120" w:after="120"/>
              <w:rPr>
                <w:bCs w:val="0"/>
              </w:rPr>
            </w:pPr>
            <w:r w:rsidRPr="00E01925">
              <w:rPr>
                <w:bCs w:val="0"/>
              </w:rPr>
              <w:t>Date Posted</w:t>
            </w:r>
          </w:p>
        </w:tc>
        <w:tc>
          <w:tcPr>
            <w:tcW w:w="7560" w:type="dxa"/>
            <w:gridSpan w:val="2"/>
            <w:vAlign w:val="center"/>
          </w:tcPr>
          <w:p w14:paraId="16A45634" w14:textId="760FE5F5" w:rsidR="00067FE2" w:rsidRPr="00E01925" w:rsidRDefault="00AE29F4" w:rsidP="006C2699">
            <w:pPr>
              <w:pStyle w:val="NormalArial"/>
              <w:spacing w:before="120" w:after="120"/>
            </w:pPr>
            <w:r>
              <w:t xml:space="preserve">September 23, </w:t>
            </w:r>
            <w:r w:rsidR="007F6CA4">
              <w:t>2025</w:t>
            </w:r>
          </w:p>
        </w:tc>
      </w:tr>
      <w:tr w:rsidR="00067FE2" w14:paraId="788C839C" w14:textId="77777777" w:rsidTr="341C040C">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341C040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6C2699">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18C5C0A4" w:rsidR="009D17F0" w:rsidRPr="00FB509B" w:rsidRDefault="0066370F" w:rsidP="006C2699">
            <w:pPr>
              <w:pStyle w:val="NormalArial"/>
              <w:spacing w:before="120" w:after="120"/>
            </w:pPr>
            <w:r w:rsidRPr="00FB509B">
              <w:t xml:space="preserve">Normal </w:t>
            </w:r>
          </w:p>
        </w:tc>
      </w:tr>
      <w:tr w:rsidR="009D17F0" w14:paraId="117EEC9D" w14:textId="77777777" w:rsidTr="341C040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D120282" w14:textId="0BF1CAB8" w:rsidR="007F6CA4" w:rsidRPr="007F6CA4" w:rsidRDefault="007F6CA4" w:rsidP="007F6CA4">
            <w:pPr>
              <w:pStyle w:val="NormalArial"/>
              <w:spacing w:before="120"/>
            </w:pPr>
            <w:r w:rsidRPr="007F6CA4">
              <w:t>1.3.2.1</w:t>
            </w:r>
            <w:r>
              <w:t xml:space="preserve">, </w:t>
            </w:r>
            <w:r w:rsidRPr="007F6CA4">
              <w:t>Items Considered ERCOT Critical Energy Infrastructure Information</w:t>
            </w:r>
          </w:p>
          <w:p w14:paraId="6A9B3510" w14:textId="3E474221" w:rsidR="007F6CA4" w:rsidRDefault="007F6CA4" w:rsidP="007F6CA4">
            <w:pPr>
              <w:pStyle w:val="NormalArial"/>
            </w:pPr>
            <w:r w:rsidRPr="007F6CA4">
              <w:t>3.1.4.1</w:t>
            </w:r>
            <w:r>
              <w:t>,</w:t>
            </w:r>
            <w:r w:rsidRPr="007F6CA4">
              <w:t xml:space="preserve"> Single Point of Contact</w:t>
            </w:r>
          </w:p>
          <w:p w14:paraId="74492599" w14:textId="7E750705" w:rsidR="007F6CA4" w:rsidRPr="007F6CA4" w:rsidRDefault="007F6CA4" w:rsidP="007F6CA4">
            <w:pPr>
              <w:pStyle w:val="NormalArial"/>
            </w:pPr>
            <w:r w:rsidRPr="007F6CA4">
              <w:t>16.1.4</w:t>
            </w:r>
            <w:r w:rsidRPr="007F6CA4">
              <w:tab/>
              <w:t>Market Participant Reporting of Critical Electric Grid Equipment and Services-Related Purchases</w:t>
            </w:r>
          </w:p>
          <w:p w14:paraId="5996B47F" w14:textId="1ECE2E48" w:rsidR="007F6CA4" w:rsidRPr="00E50B1A" w:rsidRDefault="007F6CA4" w:rsidP="007F6CA4">
            <w:pPr>
              <w:pStyle w:val="NormalArial"/>
            </w:pPr>
            <w:r w:rsidRPr="00C641FF">
              <w:t>16.12</w:t>
            </w:r>
            <w:r w:rsidR="00977B03" w:rsidRPr="00C641FF">
              <w:t xml:space="preserve">, </w:t>
            </w:r>
            <w:r w:rsidRPr="00C641FF">
              <w:t>User Security Administrator and Digital Certificates</w:t>
            </w:r>
          </w:p>
          <w:p w14:paraId="47A63C0C" w14:textId="30A47C5F" w:rsidR="00FC7217" w:rsidRPr="00E50B1A" w:rsidRDefault="00FC7217" w:rsidP="007F6CA4">
            <w:pPr>
              <w:pStyle w:val="NormalArial"/>
            </w:pPr>
            <w:r w:rsidRPr="00E50B1A">
              <w:t>16.12.1, USA Responsibilities and Qualifications for Digital Certificate Holders</w:t>
            </w:r>
          </w:p>
          <w:p w14:paraId="5006AF89" w14:textId="0A56548E" w:rsidR="00FC7217" w:rsidRPr="00E50B1A" w:rsidRDefault="00FC7217" w:rsidP="007F6CA4">
            <w:pPr>
              <w:pStyle w:val="NormalArial"/>
            </w:pPr>
            <w:r w:rsidRPr="00E50B1A">
              <w:t>16.12.2, Requirements for Use of Digital Certificates</w:t>
            </w:r>
          </w:p>
          <w:p w14:paraId="0FA33EC7" w14:textId="27CC0882" w:rsidR="00FC7217" w:rsidRPr="00E50B1A" w:rsidRDefault="00FC7217" w:rsidP="007F6CA4">
            <w:pPr>
              <w:pStyle w:val="NormalArial"/>
            </w:pPr>
            <w:r w:rsidRPr="00E50B1A">
              <w:t xml:space="preserve">16.12.3, Market Participant Audits of User Security </w:t>
            </w:r>
          </w:p>
          <w:p w14:paraId="7ED66C7E" w14:textId="7F938858" w:rsidR="00FC7217" w:rsidRPr="007F6CA4" w:rsidRDefault="00FC7217" w:rsidP="007F6CA4">
            <w:pPr>
              <w:pStyle w:val="NormalArial"/>
            </w:pPr>
            <w:r w:rsidRPr="00E50B1A">
              <w:t>16.12</w:t>
            </w:r>
            <w:r w:rsidRPr="000C75DC">
              <w:t>.4, ERCOT Audit - Consequences of Non-compliance</w:t>
            </w:r>
            <w:r w:rsidR="00E50B1A" w:rsidRPr="000C75DC">
              <w:t xml:space="preserve"> </w:t>
            </w:r>
            <w:r w:rsidRPr="000C75DC">
              <w:t>Administrators and Digital Certificates</w:t>
            </w:r>
          </w:p>
          <w:p w14:paraId="170B3D81" w14:textId="4B57B4A3" w:rsidR="007F6CA4" w:rsidRDefault="007F6CA4" w:rsidP="007F6CA4">
            <w:pPr>
              <w:pStyle w:val="NormalArial"/>
            </w:pPr>
            <w:r w:rsidRPr="007F6CA4">
              <w:t>16.18</w:t>
            </w:r>
            <w:r w:rsidR="008E7709">
              <w:t xml:space="preserve">, </w:t>
            </w:r>
            <w:r w:rsidRPr="007F6CA4">
              <w:t>Cybersecurity Incident Notification</w:t>
            </w:r>
          </w:p>
          <w:p w14:paraId="72462683" w14:textId="19E08DC1" w:rsidR="00D22D2A" w:rsidRPr="007F6CA4" w:rsidRDefault="00D22D2A" w:rsidP="007F6CA4">
            <w:pPr>
              <w:pStyle w:val="NormalArial"/>
            </w:pPr>
            <w:r w:rsidRPr="000C75DC">
              <w:t>Section 23 Form A: Congestion Revenue Right (CRR) Account Holder Application for Registration</w:t>
            </w:r>
          </w:p>
          <w:p w14:paraId="1F9D3333" w14:textId="7514CF02" w:rsidR="007F6CA4" w:rsidRPr="007F6CA4" w:rsidRDefault="007F6CA4" w:rsidP="007F6CA4">
            <w:pPr>
              <w:pStyle w:val="NormalArial"/>
            </w:pPr>
            <w:r w:rsidRPr="007F6CA4">
              <w:t>Section 23 Form B: Load Serving Entity (LSE) Application for Registration</w:t>
            </w:r>
          </w:p>
          <w:p w14:paraId="6D8D1C08" w14:textId="49594FDB" w:rsidR="0024492E" w:rsidRDefault="007F6CA4" w:rsidP="007F6CA4">
            <w:pPr>
              <w:pStyle w:val="NormalArial"/>
            </w:pPr>
            <w:hyperlink r:id="rId12" w:tooltip="Section 23 Form E: Notice of Change of Information" w:history="1">
              <w:r w:rsidRPr="007F6CA4">
                <w:t>Section 23 Form E: Notice of Change of Information</w:t>
              </w:r>
            </w:hyperlink>
            <w:r w:rsidRPr="007F6CA4">
              <w:t xml:space="preserve"> </w:t>
            </w:r>
          </w:p>
          <w:p w14:paraId="7FDA0BF6" w14:textId="22BDFC84" w:rsidR="00D22D2A" w:rsidRDefault="00D22D2A" w:rsidP="007F6CA4">
            <w:pPr>
              <w:pStyle w:val="NormalArial"/>
            </w:pPr>
            <w:r w:rsidRPr="00D22D2A">
              <w:t>Section 23 Form G: QSE Application and Service Filing for Registration Form</w:t>
            </w:r>
          </w:p>
          <w:p w14:paraId="45136E11" w14:textId="2573F1C0" w:rsidR="00D22D2A" w:rsidRPr="007F6CA4" w:rsidRDefault="00D22D2A" w:rsidP="007F6CA4">
            <w:pPr>
              <w:pStyle w:val="NormalArial"/>
            </w:pPr>
            <w:r w:rsidRPr="00D22D2A">
              <w:t>Section 23 Form I: Resource Entity Application for Registration</w:t>
            </w:r>
          </w:p>
          <w:p w14:paraId="6E0E002A" w14:textId="23991DA8" w:rsidR="007F6CA4" w:rsidRPr="007F6CA4" w:rsidRDefault="007F6CA4" w:rsidP="007F6CA4">
            <w:pPr>
              <w:pStyle w:val="NormalArial"/>
            </w:pPr>
            <w:r w:rsidRPr="007F6CA4">
              <w:t>Section 23 Form J: Transmission and/or Distribution Service Provider Application for Registration</w:t>
            </w:r>
          </w:p>
          <w:p w14:paraId="0D747D4A" w14:textId="44138B4D" w:rsidR="007F6CA4" w:rsidRDefault="007F6CA4" w:rsidP="007F6CA4">
            <w:pPr>
              <w:pStyle w:val="NormalArial"/>
            </w:pPr>
            <w:r w:rsidRPr="007F6CA4">
              <w:t>Section 23 Form K: Wide Area Network (WAN) Agreement</w:t>
            </w:r>
          </w:p>
          <w:p w14:paraId="4ABBBBEC" w14:textId="0592897B" w:rsidR="004755AA" w:rsidRDefault="004755AA" w:rsidP="007F6CA4">
            <w:pPr>
              <w:pStyle w:val="NormalArial"/>
            </w:pPr>
            <w:r>
              <w:t>Section 23 Form L: Digital Certificate Audit Attestation</w:t>
            </w:r>
          </w:p>
          <w:p w14:paraId="663839C1" w14:textId="7AAB90C1" w:rsidR="00D22D2A" w:rsidRPr="007F6CA4" w:rsidRDefault="00D22D2A" w:rsidP="007F6CA4">
            <w:pPr>
              <w:pStyle w:val="NormalArial"/>
            </w:pPr>
            <w:r w:rsidRPr="00D22D2A">
              <w:t>Section 23 Form M: Independent Market Information System Registered Entity (IMRE) Application for Registration</w:t>
            </w:r>
          </w:p>
          <w:p w14:paraId="3356516F" w14:textId="182FC7B7" w:rsidR="009D17F0" w:rsidRPr="00FB509B" w:rsidRDefault="007F6CA4" w:rsidP="007F6CA4">
            <w:pPr>
              <w:pStyle w:val="NormalArial"/>
              <w:spacing w:after="120"/>
            </w:pPr>
            <w:hyperlink r:id="rId13" w:tooltip="Section 23 Form S: Reporting and Attestation Regarding Purchase of Critical Electric Grid Equipment (CEGE) and Critical Electric Grid Services (CEGS) from a Lone Star Infrastructure Protection Act (LSIPA) Designated Company or LSIPA Designated Country" w:history="1">
              <w:r w:rsidRPr="007F6CA4">
                <w:t>Section 23 Form S: Reporting and Attestation Regarding Purchase of Critical Electric Grid Equipment (CEGE) and Critical Electric Grid Services (CEGS) from a Lone Star Infrastructure Protection Act (LSIPA) Designated Company or LSIPA Designated Country</w:t>
              </w:r>
            </w:hyperlink>
          </w:p>
        </w:tc>
      </w:tr>
      <w:tr w:rsidR="00C9766A" w14:paraId="112502C0" w14:textId="77777777" w:rsidTr="341C040C">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C26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68E583A" w14:textId="43E6307C" w:rsidR="00C9766A" w:rsidRPr="001E268B" w:rsidRDefault="00D22D2A" w:rsidP="006C2699">
            <w:pPr>
              <w:pStyle w:val="NormalArial"/>
              <w:spacing w:before="120" w:after="120"/>
            </w:pPr>
            <w:r w:rsidRPr="004A3AF2">
              <w:t xml:space="preserve">Digital Certificate </w:t>
            </w:r>
            <w:r w:rsidR="00B72EC0" w:rsidRPr="004A3AF2">
              <w:t>U</w:t>
            </w:r>
            <w:r w:rsidRPr="004A3AF2">
              <w:t xml:space="preserve">ser </w:t>
            </w:r>
            <w:r w:rsidR="00B72EC0" w:rsidRPr="004A3AF2">
              <w:t>G</w:t>
            </w:r>
            <w:r w:rsidRPr="004A3AF2">
              <w:t xml:space="preserve">uide </w:t>
            </w:r>
          </w:p>
          <w:p w14:paraId="5D9AA7D2" w14:textId="3225EEF6" w:rsidR="00C9766A" w:rsidRPr="001E268B" w:rsidRDefault="74D6C119" w:rsidP="006C2699">
            <w:pPr>
              <w:pStyle w:val="NormalArial"/>
              <w:spacing w:before="120" w:after="120"/>
            </w:pPr>
            <w:r>
              <w:t>Digital Certificate Opt-Out Form</w:t>
            </w:r>
          </w:p>
        </w:tc>
      </w:tr>
      <w:tr w:rsidR="009D17F0" w14:paraId="37367474" w14:textId="77777777" w:rsidTr="341C040C">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lastRenderedPageBreak/>
              <w:t>Revision Description</w:t>
            </w:r>
          </w:p>
        </w:tc>
        <w:tc>
          <w:tcPr>
            <w:tcW w:w="7560" w:type="dxa"/>
            <w:gridSpan w:val="2"/>
            <w:tcBorders>
              <w:bottom w:val="single" w:sz="4" w:space="0" w:color="auto"/>
            </w:tcBorders>
            <w:vAlign w:val="center"/>
          </w:tcPr>
          <w:p w14:paraId="27FE21EE" w14:textId="39E0506A" w:rsidR="00665D05" w:rsidRDefault="007F6CA4" w:rsidP="00176375">
            <w:pPr>
              <w:pStyle w:val="NormalArial"/>
              <w:spacing w:before="120" w:after="120"/>
            </w:pPr>
            <w:r>
              <w:t xml:space="preserve">This Nodal Protocol Revision Request (NPRR) </w:t>
            </w:r>
            <w:r w:rsidR="00247EC7">
              <w:t xml:space="preserve">introduces </w:t>
            </w:r>
            <w:r w:rsidR="0052355C">
              <w:t xml:space="preserve">a new portal for Market Participants </w:t>
            </w:r>
            <w:r w:rsidR="00AE400A">
              <w:t>(</w:t>
            </w:r>
            <w:r w:rsidR="00AE400A" w:rsidRPr="00AE400A">
              <w:t>the Market Participant Service Portal</w:t>
            </w:r>
            <w:r w:rsidR="00AE400A">
              <w:t xml:space="preserve">) </w:t>
            </w:r>
            <w:r w:rsidR="0014701A">
              <w:t xml:space="preserve">designed to </w:t>
            </w:r>
            <w:r w:rsidR="00C00410">
              <w:t xml:space="preserve">automate interactions between ERCOT and Market Participants </w:t>
            </w:r>
            <w:r w:rsidR="000226FE">
              <w:t xml:space="preserve">currently managed via </w:t>
            </w:r>
            <w:r w:rsidR="00835AF0">
              <w:t xml:space="preserve">email-based communications and </w:t>
            </w:r>
            <w:r w:rsidR="00640BC2">
              <w:t>manual processes</w:t>
            </w:r>
            <w:r w:rsidR="00D60DF1">
              <w:t xml:space="preserve"> over the next few years</w:t>
            </w:r>
            <w:r w:rsidR="00455B6C">
              <w:t>.</w:t>
            </w:r>
            <w:r w:rsidR="005A7E75">
              <w:t xml:space="preserve"> T</w:t>
            </w:r>
            <w:r w:rsidR="00455B6C">
              <w:t xml:space="preserve">his NPRR </w:t>
            </w:r>
            <w:r w:rsidR="00164042">
              <w:t xml:space="preserve">changes </w:t>
            </w:r>
            <w:r w:rsidR="002F6A4E">
              <w:t>P</w:t>
            </w:r>
            <w:r w:rsidR="00164042">
              <w:t xml:space="preserve">rotocol language to </w:t>
            </w:r>
            <w:r w:rsidR="02C124CF">
              <w:t>requir</w:t>
            </w:r>
            <w:r w:rsidR="0955970B">
              <w:t>e</w:t>
            </w:r>
            <w:r w:rsidR="008F5445">
              <w:t xml:space="preserve"> </w:t>
            </w:r>
            <w:r w:rsidR="002F6A4E">
              <w:t>Market Participants</w:t>
            </w:r>
            <w:r w:rsidR="00D4317B">
              <w:t xml:space="preserve"> </w:t>
            </w:r>
            <w:r w:rsidR="0C9CA234">
              <w:t>to submit</w:t>
            </w:r>
            <w:r w:rsidR="0955970B">
              <w:t xml:space="preserve"> </w:t>
            </w:r>
            <w:r>
              <w:t xml:space="preserve">certain forms to ERCOT directly through </w:t>
            </w:r>
            <w:r w:rsidR="00A23D30">
              <w:t xml:space="preserve">the </w:t>
            </w:r>
            <w:r>
              <w:t>online portal</w:t>
            </w:r>
            <w:r w:rsidR="08DEAC77">
              <w:t>, rather than submitting those forms via email</w:t>
            </w:r>
            <w:r w:rsidR="00AF7261">
              <w:t xml:space="preserve">, with the long-term goal being that all forms from MPs would eventually be submitted through the </w:t>
            </w:r>
            <w:r w:rsidR="000B63C8" w:rsidRPr="00AE400A">
              <w:t>Market Participant Service Portal</w:t>
            </w:r>
            <w:r w:rsidR="000B63C8" w:rsidDel="000B63C8">
              <w:t xml:space="preserve"> </w:t>
            </w:r>
            <w:r w:rsidR="00AF7261">
              <w:t>rather than submitted via email</w:t>
            </w:r>
            <w:r w:rsidR="0955970B">
              <w:t>.</w:t>
            </w:r>
            <w:r>
              <w:t xml:space="preserve">  Specifically, </w:t>
            </w:r>
            <w:r w:rsidR="00AF7261">
              <w:t>his NPRR</w:t>
            </w:r>
            <w:r w:rsidR="00A954DE">
              <w:t xml:space="preserve"> moves the submission of</w:t>
            </w:r>
            <w:r w:rsidR="00AF7261">
              <w:t xml:space="preserve"> </w:t>
            </w:r>
            <w:hyperlink r:id="rId14">
              <w:r w:rsidR="0955970B">
                <w:t>Section 23 Form E: Notice of Change of Information</w:t>
              </w:r>
            </w:hyperlink>
            <w:r w:rsidR="0955970B">
              <w:t xml:space="preserve">, and </w:t>
            </w:r>
            <w:hyperlink r:id="rId15">
              <w:r w:rsidR="0955970B">
                <w:t>Section 23 Form S: Reporting and Attestation Regarding Purchase of Critical Electric Grid Equipment (CEGE) and Critical Electric Grid Services (CEGS) from a Lone Star Infrastructure Protection Act (LSIPA) Designated Company or LSIPA Designated Country</w:t>
              </w:r>
            </w:hyperlink>
            <w:r w:rsidR="00A954DE">
              <w:t xml:space="preserve"> to the </w:t>
            </w:r>
            <w:r w:rsidR="00A954DE" w:rsidRPr="00AE400A">
              <w:t>Market Participant Service Portal</w:t>
            </w:r>
            <w:r w:rsidR="0955970B">
              <w:t xml:space="preserve">.  </w:t>
            </w:r>
            <w:r>
              <w:t>The</w:t>
            </w:r>
            <w:r w:rsidR="00A954DE">
              <w:t xml:space="preserve">se </w:t>
            </w:r>
            <w:r>
              <w:t xml:space="preserve"> previously </w:t>
            </w:r>
            <w:r w:rsidR="00A954DE">
              <w:t xml:space="preserve">emailed </w:t>
            </w:r>
            <w:r>
              <w:t xml:space="preserve"> forms will now be entered by MPs directly into </w:t>
            </w:r>
            <w:r w:rsidR="2CCB0C11">
              <w:t>the</w:t>
            </w:r>
            <w:r w:rsidR="5CF6B91C">
              <w:t xml:space="preserve"> </w:t>
            </w:r>
            <w:r w:rsidR="00224DA7">
              <w:t>new</w:t>
            </w:r>
            <w:r w:rsidR="00436781">
              <w:t xml:space="preserve"> </w:t>
            </w:r>
            <w:r w:rsidR="00A34254">
              <w:t>portal</w:t>
            </w:r>
            <w:r w:rsidR="00575213">
              <w:t>.</w:t>
            </w:r>
            <w:r w:rsidR="007D1D2D">
              <w:t xml:space="preserve"> </w:t>
            </w:r>
            <w:r>
              <w:t xml:space="preserve"> </w:t>
            </w:r>
            <w:r w:rsidR="00F83C31" w:rsidRPr="002C3474">
              <w:t xml:space="preserve">The forms themselves are proposed to remain in the Protocols so that </w:t>
            </w:r>
            <w:r w:rsidR="002F6A4E">
              <w:t>Market Participants</w:t>
            </w:r>
            <w:r w:rsidR="00F83C31" w:rsidRPr="002C3474">
              <w:t xml:space="preserve"> can see </w:t>
            </w:r>
            <w:r w:rsidR="00A954DE">
              <w:t>a visual of</w:t>
            </w:r>
            <w:r w:rsidR="00D70644" w:rsidRPr="002C3474">
              <w:t xml:space="preserve"> the information they will be prompted to </w:t>
            </w:r>
            <w:proofErr w:type="gramStart"/>
            <w:r w:rsidR="00D70644" w:rsidRPr="002C3474">
              <w:t>enter into</w:t>
            </w:r>
            <w:proofErr w:type="gramEnd"/>
            <w:r w:rsidR="00D70644" w:rsidRPr="002C3474">
              <w:t xml:space="preserve"> the </w:t>
            </w:r>
            <w:r w:rsidR="001E0B6F" w:rsidRPr="0043713A">
              <w:t>p</w:t>
            </w:r>
            <w:r w:rsidR="00D70644" w:rsidRPr="002C3474">
              <w:t>ortal.</w:t>
            </w:r>
            <w:r w:rsidR="00D70644">
              <w:t xml:space="preserve"> </w:t>
            </w:r>
            <w:r w:rsidR="00436781">
              <w:t xml:space="preserve"> </w:t>
            </w:r>
          </w:p>
          <w:p w14:paraId="2AEB9427" w14:textId="60768FAC" w:rsidR="009D17F0" w:rsidRDefault="00EE312B" w:rsidP="00176375">
            <w:pPr>
              <w:pStyle w:val="NormalArial"/>
              <w:spacing w:before="120" w:after="120"/>
            </w:pPr>
            <w:r>
              <w:t xml:space="preserve">User access to the new </w:t>
            </w:r>
            <w:r w:rsidR="000B63C8" w:rsidRPr="00AE400A">
              <w:t xml:space="preserve"> Market Participant Service Portal</w:t>
            </w:r>
            <w:r>
              <w:t xml:space="preserve"> will </w:t>
            </w:r>
            <w:r w:rsidR="004360F9">
              <w:t>be managed v</w:t>
            </w:r>
            <w:r w:rsidR="004D5875">
              <w:t>ia multi-factor</w:t>
            </w:r>
            <w:r w:rsidR="00D45AFC">
              <w:t xml:space="preserve"> authentication (not Digital Certificates</w:t>
            </w:r>
            <w:r w:rsidR="00A50B85">
              <w:t>)</w:t>
            </w:r>
            <w:r w:rsidR="00987D3B">
              <w:t xml:space="preserve"> with User Security Administrators (USAs) </w:t>
            </w:r>
            <w:r w:rsidR="006572BC">
              <w:t xml:space="preserve">responsible for access </w:t>
            </w:r>
            <w:r w:rsidR="008E6D38">
              <w:t>manag</w:t>
            </w:r>
            <w:r w:rsidR="006572BC">
              <w:t xml:space="preserve">ement </w:t>
            </w:r>
            <w:r w:rsidR="00500045">
              <w:t>(</w:t>
            </w:r>
            <w:r w:rsidR="00661C0A">
              <w:t xml:space="preserve">just as they </w:t>
            </w:r>
            <w:r w:rsidR="0068679C">
              <w:t xml:space="preserve">manage </w:t>
            </w:r>
            <w:r w:rsidR="00000FEE">
              <w:t>MIS access today</w:t>
            </w:r>
            <w:r w:rsidR="00500045">
              <w:t>)</w:t>
            </w:r>
            <w:r w:rsidR="00F62744">
              <w:t xml:space="preserve"> excep</w:t>
            </w:r>
            <w:r w:rsidR="00CD1D95">
              <w:t xml:space="preserve">t for portions of the </w:t>
            </w:r>
            <w:r w:rsidR="000B63C8" w:rsidRPr="00AE400A">
              <w:t>Market Participant Service Portal</w:t>
            </w:r>
            <w:r w:rsidR="000B63C8" w:rsidDel="000B63C8">
              <w:t xml:space="preserve"> </w:t>
            </w:r>
            <w:r w:rsidR="00FD27E2">
              <w:t xml:space="preserve">required </w:t>
            </w:r>
            <w:r w:rsidR="00661C0A">
              <w:t xml:space="preserve">to perform the duties of </w:t>
            </w:r>
            <w:r w:rsidR="00FD27E2">
              <w:t>A</w:t>
            </w:r>
            <w:r w:rsidR="00CD1D95">
              <w:t>uthorized Representative</w:t>
            </w:r>
            <w:r w:rsidR="00FD27E2">
              <w:t>s</w:t>
            </w:r>
            <w:r w:rsidR="00945586">
              <w:t xml:space="preserve"> (ARs)</w:t>
            </w:r>
            <w:r w:rsidR="006D7143">
              <w:t xml:space="preserve">. Access for </w:t>
            </w:r>
            <w:r w:rsidR="00500045">
              <w:t>ARs</w:t>
            </w:r>
            <w:r w:rsidR="006D7143">
              <w:t xml:space="preserve"> </w:t>
            </w:r>
            <w:r w:rsidR="004D765D" w:rsidRPr="002C3474">
              <w:t>and USAs</w:t>
            </w:r>
            <w:r w:rsidR="004D765D">
              <w:t xml:space="preserve"> </w:t>
            </w:r>
            <w:r w:rsidR="006D7143">
              <w:t>will be managed by ERCOT</w:t>
            </w:r>
            <w:r w:rsidR="00535B51">
              <w:t xml:space="preserve"> and will </w:t>
            </w:r>
            <w:r w:rsidR="006431E9">
              <w:t xml:space="preserve">continue </w:t>
            </w:r>
            <w:r w:rsidR="006E001C">
              <w:t>for as long as the MP is active</w:t>
            </w:r>
            <w:r w:rsidR="00945586">
              <w:t>.  ARs for MPs that opt-out of MIS</w:t>
            </w:r>
            <w:r w:rsidR="008E3BD0">
              <w:t xml:space="preserve"> access</w:t>
            </w:r>
            <w:r w:rsidR="00945586">
              <w:t xml:space="preserve"> </w:t>
            </w:r>
            <w:r w:rsidR="00CF674D">
              <w:t xml:space="preserve">will be able to use the portion of the new </w:t>
            </w:r>
            <w:r w:rsidR="00E54951">
              <w:t>portal</w:t>
            </w:r>
            <w:r w:rsidR="00CF674D">
              <w:t xml:space="preserve"> that </w:t>
            </w:r>
            <w:r w:rsidR="00270892">
              <w:t xml:space="preserve">allows </w:t>
            </w:r>
            <w:r w:rsidR="005471DB">
              <w:t xml:space="preserve">an MP’s </w:t>
            </w:r>
            <w:r w:rsidR="006B58BC">
              <w:t>Authorized</w:t>
            </w:r>
            <w:r w:rsidR="005471DB">
              <w:t xml:space="preserve"> Representative</w:t>
            </w:r>
            <w:r w:rsidR="000A3005">
              <w:t>s</w:t>
            </w:r>
            <w:r w:rsidR="005471DB">
              <w:t xml:space="preserve"> (AR</w:t>
            </w:r>
            <w:r w:rsidR="008435E3">
              <w:t>s</w:t>
            </w:r>
            <w:r w:rsidR="005471DB">
              <w:t xml:space="preserve">) to </w:t>
            </w:r>
            <w:r w:rsidR="008435E3">
              <w:t>receive communication</w:t>
            </w:r>
            <w:r w:rsidR="004C4D9B">
              <w:t xml:space="preserve"> from ERCOT and </w:t>
            </w:r>
            <w:r w:rsidR="009B2BDC">
              <w:t xml:space="preserve">submit </w:t>
            </w:r>
            <w:r w:rsidR="00E76113">
              <w:t xml:space="preserve">forms </w:t>
            </w:r>
            <w:r w:rsidR="005471DB">
              <w:t xml:space="preserve">such as a </w:t>
            </w:r>
            <w:r w:rsidR="006B58BC">
              <w:t xml:space="preserve">Notice of Change of Information. </w:t>
            </w:r>
          </w:p>
          <w:p w14:paraId="6A00AE95" w14:textId="2D491D1F" w:rsidR="0040483F" w:rsidRPr="001E268B" w:rsidRDefault="0040483F" w:rsidP="00176375">
            <w:pPr>
              <w:pStyle w:val="NormalArial"/>
              <w:spacing w:before="120" w:after="120"/>
            </w:pPr>
            <w:r>
              <w:t xml:space="preserve">Additionally, </w:t>
            </w:r>
            <w:r w:rsidR="003B4427">
              <w:t>this NPRR corrects some mi</w:t>
            </w:r>
            <w:r w:rsidR="00432230">
              <w:t>s</w:t>
            </w:r>
            <w:r w:rsidR="003B4427">
              <w:t xml:space="preserve">information in the Protocols. </w:t>
            </w:r>
            <w:r w:rsidR="00A3770C">
              <w:t>Specifically</w:t>
            </w:r>
            <w:r w:rsidR="003B4427">
              <w:t xml:space="preserve">, </w:t>
            </w:r>
            <w:r w:rsidR="00CD326F">
              <w:t xml:space="preserve">the </w:t>
            </w:r>
            <w:r w:rsidR="003B4427">
              <w:t>Resource Integration and Ongoing Operations (</w:t>
            </w:r>
            <w:r>
              <w:t>RIOO</w:t>
            </w:r>
            <w:r w:rsidR="003B4427">
              <w:t xml:space="preserve">) system </w:t>
            </w:r>
            <w:r w:rsidR="00CD326F">
              <w:t>does require a Digital Certificate</w:t>
            </w:r>
            <w:r w:rsidR="00D90AED">
              <w:t xml:space="preserve">.  Therefore, </w:t>
            </w:r>
            <w:r w:rsidR="00A704E9">
              <w:t>current Protocol language stating t</w:t>
            </w:r>
            <w:r w:rsidR="00BF6125">
              <w:t xml:space="preserve">o the contrary and indicating that </w:t>
            </w:r>
            <w:r w:rsidR="00AB4632">
              <w:t xml:space="preserve">access to </w:t>
            </w:r>
            <w:r w:rsidR="00923F29">
              <w:t xml:space="preserve">RIOO does not require digital certificates </w:t>
            </w:r>
            <w:r w:rsidR="00BF6125">
              <w:t>a</w:t>
            </w:r>
            <w:r w:rsidR="00500045">
              <w:t>nd</w:t>
            </w:r>
            <w:r w:rsidR="00BF6125">
              <w:t xml:space="preserve"> </w:t>
            </w:r>
            <w:r w:rsidR="00AB4632">
              <w:t xml:space="preserve">that the </w:t>
            </w:r>
            <w:r w:rsidR="00BF6125">
              <w:t xml:space="preserve">USA </w:t>
            </w:r>
            <w:r w:rsidR="00BF6125" w:rsidRPr="341C040C">
              <w:rPr>
                <w:i/>
                <w:iCs/>
              </w:rPr>
              <w:t>may</w:t>
            </w:r>
            <w:r w:rsidR="00BF6125">
              <w:t xml:space="preserve"> </w:t>
            </w:r>
            <w:r w:rsidR="00AB4632">
              <w:t xml:space="preserve">not </w:t>
            </w:r>
            <w:r w:rsidR="00BF6125">
              <w:t xml:space="preserve">be responsible for managing a Market Participant’s access to RIOO </w:t>
            </w:r>
            <w:r w:rsidR="140DA124">
              <w:t>will be corrected</w:t>
            </w:r>
            <w:r w:rsidR="00D90AED">
              <w:t xml:space="preserve">. </w:t>
            </w:r>
            <w:r w:rsidR="4A04F94C">
              <w:t xml:space="preserve">Finally, </w:t>
            </w:r>
            <w:r w:rsidR="095325F3">
              <w:t>this NPPR corrects some for</w:t>
            </w:r>
            <w:r w:rsidR="4A04F94C">
              <w:t xml:space="preserve">ms to reflect that it is not necessary for an </w:t>
            </w:r>
            <w:r w:rsidR="2E48F4C0">
              <w:t xml:space="preserve">officer </w:t>
            </w:r>
            <w:r w:rsidR="4A04F94C">
              <w:t>registered with the Texas Secretary of State’s Office to sign the annual Audit Attestation regarding MIS Access</w:t>
            </w:r>
            <w:r w:rsidR="0638C213">
              <w:t>, making those forms consistent with the requirements in Section 16 that allow non-</w:t>
            </w:r>
            <w:r w:rsidR="0638C213">
              <w:lastRenderedPageBreak/>
              <w:t xml:space="preserve">officers, such as a </w:t>
            </w:r>
            <w:r w:rsidR="002F6A4E">
              <w:t xml:space="preserve">Market </w:t>
            </w:r>
            <w:proofErr w:type="gramStart"/>
            <w:r w:rsidR="002F6A4E">
              <w:t xml:space="preserve">Participant </w:t>
            </w:r>
            <w:r w:rsidR="0638C213">
              <w:t>emp</w:t>
            </w:r>
            <w:r w:rsidR="65A33DCD">
              <w:t>loyee</w:t>
            </w:r>
            <w:proofErr w:type="gramEnd"/>
            <w:r w:rsidR="65A33DCD">
              <w:t>, to sign the attestation</w:t>
            </w:r>
            <w:r w:rsidR="0638C213">
              <w:t xml:space="preserve">. </w:t>
            </w:r>
          </w:p>
        </w:tc>
      </w:tr>
      <w:tr w:rsidR="009D17F0" w14:paraId="7C0519CA" w14:textId="77777777" w:rsidTr="341C040C">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15D9403C" w:rsidR="00555554" w:rsidRDefault="00090C98"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12.6pt">
                  <v:imagedata r:id="rId16" o:title=""/>
                </v:shape>
              </w:pict>
            </w:r>
            <w:r w:rsidR="4A66F12B" w:rsidRPr="006629C8">
              <w:t xml:space="preserve">  </w:t>
            </w:r>
            <w:hyperlink r:id="rId17" w:history="1">
              <w:r w:rsidR="4A66F12B" w:rsidRPr="00BD53C5">
                <w:rPr>
                  <w:rStyle w:val="Hyperlink"/>
                  <w:rFonts w:cs="Arial"/>
                </w:rPr>
                <w:t>Strategic Plan</w:t>
              </w:r>
            </w:hyperlink>
            <w:r w:rsidR="4A66F12B">
              <w:rPr>
                <w:rFonts w:cs="Arial"/>
                <w:color w:val="000000"/>
              </w:rPr>
              <w:t xml:space="preserve"> Objective 1 – </w:t>
            </w:r>
            <w:r w:rsidR="4A66F12B" w:rsidRPr="00BD53C5">
              <w:rPr>
                <w:rFonts w:cs="Arial"/>
                <w:color w:val="000000"/>
              </w:rPr>
              <w:t>Be an industry leader for grid reliability and resilience</w:t>
            </w:r>
          </w:p>
          <w:p w14:paraId="4E24F7A7" w14:textId="2EC8F710" w:rsidR="00555554" w:rsidRPr="00BD53C5" w:rsidRDefault="00090C98" w:rsidP="00555554">
            <w:pPr>
              <w:pStyle w:val="NormalArial"/>
              <w:tabs>
                <w:tab w:val="left" w:pos="432"/>
              </w:tabs>
              <w:spacing w:before="120"/>
              <w:ind w:left="432" w:hanging="432"/>
              <w:rPr>
                <w:rFonts w:cs="Arial"/>
                <w:color w:val="000000"/>
              </w:rPr>
            </w:pPr>
            <w:r>
              <w:pict w14:anchorId="613324DE">
                <v:shape id="_x0000_i1026" type="#_x0000_t75" style="width:12.6pt;height:12.6pt">
                  <v:imagedata r:id="rId16" o:title=""/>
                </v:shape>
              </w:pict>
            </w:r>
            <w:r w:rsidR="4A66F12B" w:rsidRPr="00CD242D">
              <w:t xml:space="preserve">  </w:t>
            </w:r>
            <w:hyperlink r:id="rId18" w:history="1">
              <w:r w:rsidR="4A66F12B" w:rsidRPr="00BD53C5">
                <w:rPr>
                  <w:rStyle w:val="Hyperlink"/>
                  <w:rFonts w:cs="Arial"/>
                </w:rPr>
                <w:t>Strategic Plan</w:t>
              </w:r>
            </w:hyperlink>
            <w:r w:rsidR="4A66F12B">
              <w:rPr>
                <w:rFonts w:cs="Arial"/>
                <w:color w:val="000000"/>
              </w:rPr>
              <w:t xml:space="preserve"> Objective 2 - </w:t>
            </w:r>
            <w:r w:rsidR="4A66F12B" w:rsidRPr="00BD53C5">
              <w:rPr>
                <w:rFonts w:cs="Arial"/>
                <w:color w:val="000000"/>
              </w:rPr>
              <w:t>Enhance the ERCOT region’s economic competitiveness</w:t>
            </w:r>
            <w:r w:rsidR="4A66F12B">
              <w:rPr>
                <w:rFonts w:cs="Arial"/>
                <w:color w:val="000000"/>
              </w:rPr>
              <w:t xml:space="preserve"> </w:t>
            </w:r>
            <w:r w:rsidR="4A66F12B" w:rsidRPr="00BD53C5">
              <w:rPr>
                <w:rFonts w:cs="Arial"/>
                <w:color w:val="000000"/>
              </w:rPr>
              <w:t>with respect to trends in wholesale power rates and retail</w:t>
            </w:r>
            <w:r w:rsidR="4A66F12B">
              <w:rPr>
                <w:rFonts w:cs="Arial"/>
                <w:color w:val="000000"/>
              </w:rPr>
              <w:t xml:space="preserve"> </w:t>
            </w:r>
            <w:r w:rsidR="4A66F12B" w:rsidRPr="00BD53C5">
              <w:rPr>
                <w:rFonts w:cs="Arial"/>
                <w:color w:val="000000"/>
              </w:rPr>
              <w:t>electricity prices to consumers</w:t>
            </w:r>
          </w:p>
          <w:p w14:paraId="7B3D991B" w14:textId="50C24624" w:rsidR="00555554" w:rsidRPr="00BD53C5" w:rsidRDefault="00090C98" w:rsidP="00555554">
            <w:pPr>
              <w:pStyle w:val="NormalArial"/>
              <w:spacing w:before="120"/>
              <w:ind w:left="432" w:hanging="432"/>
              <w:rPr>
                <w:rFonts w:cs="Arial"/>
                <w:color w:val="000000"/>
              </w:rPr>
            </w:pPr>
            <w:r>
              <w:pict w14:anchorId="021A3F14">
                <v:shape id="_x0000_i1027" type="#_x0000_t75" style="width:12.6pt;height:12.6pt">
                  <v:imagedata r:id="rId16" o:title=""/>
                </v:shape>
              </w:pict>
            </w:r>
            <w:r w:rsidR="4A66F12B" w:rsidRPr="006629C8">
              <w:t xml:space="preserve">  </w:t>
            </w:r>
            <w:hyperlink r:id="rId19" w:history="1">
              <w:r w:rsidR="4A66F12B" w:rsidRPr="00BD53C5">
                <w:rPr>
                  <w:rStyle w:val="Hyperlink"/>
                  <w:rFonts w:cs="Arial"/>
                </w:rPr>
                <w:t>Strategic Plan</w:t>
              </w:r>
            </w:hyperlink>
            <w:r w:rsidR="4A66F12B">
              <w:rPr>
                <w:rFonts w:cs="Arial"/>
                <w:color w:val="000000"/>
              </w:rPr>
              <w:t xml:space="preserve"> Objective 3 - </w:t>
            </w:r>
            <w:r w:rsidR="4A66F12B" w:rsidRPr="00BD53C5">
              <w:rPr>
                <w:rFonts w:cs="Arial"/>
                <w:color w:val="000000"/>
              </w:rPr>
              <w:t>Advance ERCOT, Inc. as an</w:t>
            </w:r>
            <w:r w:rsidR="4A66F12B">
              <w:rPr>
                <w:rFonts w:cs="Arial"/>
                <w:color w:val="000000"/>
              </w:rPr>
              <w:t xml:space="preserve"> </w:t>
            </w:r>
            <w:r w:rsidR="4A66F12B" w:rsidRPr="00BD53C5">
              <w:rPr>
                <w:rFonts w:cs="Arial"/>
                <w:color w:val="000000"/>
              </w:rPr>
              <w:t>independent leading</w:t>
            </w:r>
            <w:r w:rsidR="4A66F12B">
              <w:rPr>
                <w:rFonts w:cs="Arial"/>
                <w:color w:val="000000"/>
              </w:rPr>
              <w:t xml:space="preserve"> </w:t>
            </w:r>
            <w:r w:rsidR="4A66F12B" w:rsidRPr="00BD53C5">
              <w:rPr>
                <w:rFonts w:cs="Arial"/>
                <w:color w:val="000000"/>
              </w:rPr>
              <w:t xml:space="preserve">industry expert and an </w:t>
            </w:r>
            <w:proofErr w:type="gramStart"/>
            <w:r w:rsidR="4A66F12B" w:rsidRPr="00BD53C5">
              <w:rPr>
                <w:rFonts w:cs="Arial"/>
                <w:color w:val="000000"/>
              </w:rPr>
              <w:t>employer</w:t>
            </w:r>
            <w:proofErr w:type="gramEnd"/>
            <w:r w:rsidR="4A66F12B" w:rsidRPr="00BD53C5">
              <w:rPr>
                <w:rFonts w:cs="Arial"/>
                <w:color w:val="000000"/>
              </w:rPr>
              <w:t xml:space="preserve"> of choice by fostering</w:t>
            </w:r>
            <w:r w:rsidR="4A66F12B">
              <w:rPr>
                <w:rFonts w:cs="Arial"/>
                <w:color w:val="000000"/>
              </w:rPr>
              <w:t xml:space="preserve"> </w:t>
            </w:r>
            <w:r w:rsidR="4A66F12B" w:rsidRPr="00BD53C5">
              <w:rPr>
                <w:rFonts w:cs="Arial"/>
                <w:color w:val="000000"/>
              </w:rPr>
              <w:t>innovation, investing in our people, and emphasizing the</w:t>
            </w:r>
            <w:r w:rsidR="4A66F12B">
              <w:rPr>
                <w:rFonts w:cs="Arial"/>
                <w:color w:val="000000"/>
              </w:rPr>
              <w:t xml:space="preserve"> </w:t>
            </w:r>
            <w:r w:rsidR="4A66F12B" w:rsidRPr="00BD53C5">
              <w:rPr>
                <w:rFonts w:cs="Arial"/>
                <w:color w:val="000000"/>
              </w:rPr>
              <w:t>importance of our mission</w:t>
            </w:r>
          </w:p>
          <w:p w14:paraId="0E922105" w14:textId="2652FB2B" w:rsidR="00E71C39" w:rsidRDefault="00090C98" w:rsidP="00E71C39">
            <w:pPr>
              <w:pStyle w:val="NormalArial"/>
              <w:spacing w:before="120"/>
            </w:pPr>
            <w:r>
              <w:pict w14:anchorId="200A7673">
                <v:shape id="_x0000_i1028" type="#_x0000_t75" style="width:12.6pt;height:12.6pt">
                  <v:imagedata r:id="rId20" o:title=""/>
                </v:shape>
              </w:pict>
            </w:r>
            <w:r w:rsidR="2D4636FE" w:rsidRPr="006629C8">
              <w:t xml:space="preserve">  </w:t>
            </w:r>
            <w:r w:rsidR="63AC9AFA" w:rsidRPr="3DD0A9D0">
              <w:rPr>
                <w:kern w:val="24"/>
              </w:rPr>
              <w:t>General system and/or process improvement(s)</w:t>
            </w:r>
          </w:p>
          <w:p w14:paraId="17096D73" w14:textId="2FA828C4" w:rsidR="00E71C39" w:rsidRDefault="00090C98" w:rsidP="00E71C39">
            <w:pPr>
              <w:pStyle w:val="NormalArial"/>
              <w:spacing w:before="120"/>
            </w:pPr>
            <w:r>
              <w:pict w14:anchorId="4C6ED319">
                <v:shape id="_x0000_i1029" type="#_x0000_t75" style="width:12.6pt;height:12.6pt">
                  <v:imagedata r:id="rId16" o:title=""/>
                </v:shape>
              </w:pict>
            </w:r>
            <w:r w:rsidR="2D4636FE" w:rsidRPr="006629C8">
              <w:t xml:space="preserve">  </w:t>
            </w:r>
            <w:r w:rsidR="2D4636FE" w:rsidRPr="3DD0A9D0">
              <w:rPr>
                <w:kern w:val="24"/>
              </w:rPr>
              <w:t>Regulatory requirements</w:t>
            </w:r>
          </w:p>
          <w:p w14:paraId="5FB89AD5" w14:textId="0FC503ED" w:rsidR="00E71C39" w:rsidRPr="00CD242D" w:rsidRDefault="00090C98" w:rsidP="00E71C39">
            <w:pPr>
              <w:pStyle w:val="NormalArial"/>
              <w:spacing w:before="120"/>
              <w:rPr>
                <w:rFonts w:cs="Arial"/>
                <w:color w:val="000000"/>
              </w:rPr>
            </w:pPr>
            <w:r>
              <w:pict w14:anchorId="52A53E32">
                <v:shape id="_x0000_i1030" type="#_x0000_t75" style="width:12.6pt;height:12.6pt">
                  <v:imagedata r:id="rId16" o:title=""/>
                </v:shape>
              </w:pict>
            </w:r>
            <w:r w:rsidR="2D4636FE" w:rsidRPr="006629C8">
              <w:t xml:space="preserve">  </w:t>
            </w:r>
            <w:r w:rsidR="4A66F12B">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341C040C">
        <w:trPr>
          <w:trHeight w:val="518"/>
        </w:trPr>
        <w:tc>
          <w:tcPr>
            <w:tcW w:w="2880" w:type="dxa"/>
            <w:gridSpan w:val="2"/>
            <w:tcBorders>
              <w:bottom w:val="single" w:sz="4" w:space="0" w:color="auto"/>
            </w:tcBorders>
            <w:shd w:val="clear" w:color="auto" w:fill="FFFFFF" w:themeFill="background1"/>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0C62FFF1" w:rsidR="00625E5D" w:rsidRPr="00625E5D" w:rsidRDefault="007F6CA4" w:rsidP="00625E5D">
            <w:pPr>
              <w:pStyle w:val="NormalArial"/>
              <w:spacing w:before="120" w:after="120"/>
            </w:pPr>
            <w:r>
              <w:t xml:space="preserve">This NPRR </w:t>
            </w:r>
            <w:r w:rsidR="03BD1478">
              <w:t xml:space="preserve">initiates </w:t>
            </w:r>
            <w:r w:rsidR="4AD5C04E">
              <w:t xml:space="preserve">the automation of </w:t>
            </w:r>
            <w:r>
              <w:t xml:space="preserve">outdated </w:t>
            </w:r>
            <w:r w:rsidR="004945BA">
              <w:t>email-based</w:t>
            </w:r>
            <w:r w:rsidR="4AD5C04E">
              <w:t xml:space="preserve"> </w:t>
            </w:r>
            <w:r>
              <w:t xml:space="preserve">form submissions </w:t>
            </w:r>
            <w:r w:rsidR="4AD5C04E">
              <w:t>by Market Participants to ERCOT</w:t>
            </w:r>
            <w:r w:rsidR="0433C651">
              <w:t>,</w:t>
            </w:r>
            <w:r w:rsidR="4AD5C04E">
              <w:t xml:space="preserve"> </w:t>
            </w:r>
            <w:r>
              <w:t>facilitat</w:t>
            </w:r>
            <w:r w:rsidR="3F7B633C">
              <w:t xml:space="preserve">ing </w:t>
            </w:r>
            <w:r>
              <w:t xml:space="preserve"> streamlined digital processing of </w:t>
            </w:r>
            <w:r w:rsidR="4AD5C04E">
              <w:t>these submissions</w:t>
            </w:r>
            <w:r w:rsidR="1FA0AEEA">
              <w:t xml:space="preserve">. </w:t>
            </w:r>
            <w:r w:rsidR="2AE718DF">
              <w:t>The</w:t>
            </w:r>
            <w:r w:rsidR="5DAC4A79">
              <w:t xml:space="preserve"> </w:t>
            </w:r>
            <w:r w:rsidR="75559DF1">
              <w:t xml:space="preserve">initial focus is on </w:t>
            </w:r>
            <w:r>
              <w:t xml:space="preserve">Market Participant data changes and compliance attestations via </w:t>
            </w:r>
            <w:r w:rsidR="109A2834">
              <w:t>the</w:t>
            </w:r>
            <w:r w:rsidR="004945BA">
              <w:t xml:space="preserve"> online </w:t>
            </w:r>
            <w:r w:rsidR="000B63C8" w:rsidRPr="00AE400A">
              <w:t>Market Participant Service Portal</w:t>
            </w:r>
            <w:r>
              <w:t xml:space="preserve">. This update supports ERCOT’s modernization efforts </w:t>
            </w:r>
            <w:r w:rsidR="643BF35C">
              <w:t xml:space="preserve">by </w:t>
            </w:r>
            <w:r>
              <w:t>reduc</w:t>
            </w:r>
            <w:r w:rsidR="643BF35C">
              <w:t>ing</w:t>
            </w:r>
            <w:r>
              <w:t xml:space="preserve"> administrative </w:t>
            </w:r>
            <w:r w:rsidR="3F1CF078">
              <w:t>costs</w:t>
            </w:r>
            <w:r>
              <w:t xml:space="preserve">, </w:t>
            </w:r>
            <w:r w:rsidR="405C098C">
              <w:t>minimizing</w:t>
            </w:r>
            <w:r w:rsidR="2DA6AB0C">
              <w:t xml:space="preserve"> </w:t>
            </w:r>
            <w:r>
              <w:t xml:space="preserve">email-based risks, and </w:t>
            </w:r>
            <w:r w:rsidR="014DE8E7">
              <w:t>decreasing</w:t>
            </w:r>
            <w:r w:rsidR="46CB1E96">
              <w:t xml:space="preserve"> </w:t>
            </w:r>
            <w:r>
              <w:t xml:space="preserve">manual data processing errors. </w:t>
            </w:r>
            <w:r w:rsidR="0709177E">
              <w:t xml:space="preserve">ERCOT’s </w:t>
            </w:r>
            <w:r>
              <w:t xml:space="preserve"> long-term goal</w:t>
            </w:r>
            <w:r w:rsidR="0709177E">
              <w:t xml:space="preserve"> is to move</w:t>
            </w:r>
            <w:r>
              <w:t xml:space="preserve"> additional forms to submitt</w:t>
            </w:r>
            <w:r w:rsidR="1A2FBC37">
              <w:t xml:space="preserve">al </w:t>
            </w:r>
            <w:r>
              <w:t xml:space="preserve">through the </w:t>
            </w:r>
            <w:r w:rsidR="000B63C8" w:rsidRPr="00AE400A">
              <w:t>Market Participant Service Portal</w:t>
            </w:r>
            <w: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341C040C">
        <w:trPr>
          <w:cantSplit/>
          <w:trHeight w:val="432"/>
        </w:trPr>
        <w:tc>
          <w:tcPr>
            <w:tcW w:w="10440" w:type="dxa"/>
            <w:gridSpan w:val="2"/>
            <w:tcBorders>
              <w:top w:val="single" w:sz="4" w:space="0" w:color="auto"/>
            </w:tcBorders>
            <w:shd w:val="clear" w:color="auto" w:fill="FFFFFF" w:themeFill="background1"/>
            <w:vAlign w:val="center"/>
          </w:tcPr>
          <w:p w14:paraId="66CEEEAA" w14:textId="7BA7F3EA" w:rsidR="00176375" w:rsidRPr="00176375" w:rsidRDefault="2DF4C11E" w:rsidP="00176375">
            <w:pPr>
              <w:pStyle w:val="Header"/>
              <w:jc w:val="center"/>
            </w:pPr>
            <w:bookmarkStart w:id="0" w:name="_Hlk154568842"/>
            <w:r>
              <w:t>Sponsor</w:t>
            </w:r>
            <w:r w:rsidR="7A00E38C">
              <w:t xml:space="preserve">        </w:t>
            </w:r>
          </w:p>
        </w:tc>
      </w:tr>
      <w:tr w:rsidR="009A3772" w14:paraId="18960E6E" w14:textId="77777777" w:rsidTr="341C040C">
        <w:trPr>
          <w:cantSplit/>
          <w:trHeight w:val="432"/>
        </w:trPr>
        <w:tc>
          <w:tcPr>
            <w:tcW w:w="2880" w:type="dxa"/>
            <w:shd w:val="clear" w:color="auto" w:fill="FFFFFF" w:themeFill="background1"/>
            <w:vAlign w:val="center"/>
          </w:tcPr>
          <w:p w14:paraId="3D988A51" w14:textId="751CBC44" w:rsidR="00176375" w:rsidRPr="000611FE" w:rsidRDefault="009A3772" w:rsidP="00176375">
            <w:pPr>
              <w:pStyle w:val="Header"/>
              <w:rPr>
                <w:bCs w:val="0"/>
              </w:rPr>
            </w:pPr>
            <w:r w:rsidRPr="000611FE">
              <w:rPr>
                <w:bCs w:val="0"/>
              </w:rPr>
              <w:t>Name</w:t>
            </w:r>
          </w:p>
        </w:tc>
        <w:tc>
          <w:tcPr>
            <w:tcW w:w="7560" w:type="dxa"/>
            <w:vAlign w:val="center"/>
          </w:tcPr>
          <w:p w14:paraId="1FFF1A06" w14:textId="1A8562F8" w:rsidR="009A3772" w:rsidRPr="000611FE" w:rsidRDefault="38928793">
            <w:pPr>
              <w:pStyle w:val="NormalArial"/>
            </w:pPr>
            <w:r>
              <w:t>Ted Hailu</w:t>
            </w:r>
            <w:r w:rsidR="0077393C">
              <w:t xml:space="preserve"> </w:t>
            </w:r>
            <w:r w:rsidR="27FF414B">
              <w:t>/</w:t>
            </w:r>
            <w:r w:rsidR="0077393C">
              <w:t xml:space="preserve"> </w:t>
            </w:r>
            <w:r w:rsidR="27FF414B">
              <w:t>Katherine Gross</w:t>
            </w:r>
            <w:r w:rsidR="0077393C">
              <w:t xml:space="preserve"> </w:t>
            </w:r>
            <w:r w:rsidR="27FF414B">
              <w:t>/</w:t>
            </w:r>
            <w:r w:rsidR="0077393C">
              <w:t xml:space="preserve"> </w:t>
            </w:r>
            <w:r w:rsidR="27FF414B">
              <w:t>Amy Loera</w:t>
            </w:r>
          </w:p>
        </w:tc>
      </w:tr>
      <w:tr w:rsidR="009A3772" w14:paraId="7FB64D61" w14:textId="77777777" w:rsidTr="341C040C">
        <w:trPr>
          <w:cantSplit/>
          <w:trHeight w:val="432"/>
        </w:trPr>
        <w:tc>
          <w:tcPr>
            <w:tcW w:w="2880" w:type="dxa"/>
            <w:shd w:val="clear" w:color="auto" w:fill="FFFFFF" w:themeFill="background1"/>
            <w:vAlign w:val="center"/>
          </w:tcPr>
          <w:p w14:paraId="4FB458EB" w14:textId="77777777" w:rsidR="009A3772" w:rsidRPr="0067306B" w:rsidRDefault="009A3772">
            <w:pPr>
              <w:pStyle w:val="Header"/>
              <w:rPr>
                <w:highlight w:val="yellow"/>
              </w:rPr>
            </w:pPr>
            <w:r w:rsidRPr="007F0E61">
              <w:t>E-mail Address</w:t>
            </w:r>
          </w:p>
        </w:tc>
        <w:tc>
          <w:tcPr>
            <w:tcW w:w="7560" w:type="dxa"/>
            <w:vAlign w:val="center"/>
          </w:tcPr>
          <w:p w14:paraId="54C409BC" w14:textId="53876755" w:rsidR="009A3772" w:rsidRPr="0077393C" w:rsidRDefault="009A3772">
            <w:pPr>
              <w:pStyle w:val="NormalArial"/>
            </w:pPr>
            <w:hyperlink r:id="rId21" w:history="1"/>
            <w:hyperlink r:id="rId22" w:history="1">
              <w:r w:rsidR="0077393C" w:rsidRPr="0047359E">
                <w:rPr>
                  <w:rStyle w:val="Hyperlink"/>
                </w:rPr>
                <w:t>ted.hailu@erct.com</w:t>
              </w:r>
            </w:hyperlink>
            <w:r w:rsidR="0077393C">
              <w:t xml:space="preserve"> </w:t>
            </w:r>
            <w:r w:rsidR="708FE832">
              <w:t>/</w:t>
            </w:r>
            <w:r w:rsidR="000611FE" w:rsidRPr="0077393C">
              <w:t xml:space="preserve"> </w:t>
            </w:r>
            <w:hyperlink r:id="rId23" w:history="1">
              <w:r w:rsidR="000611FE" w:rsidRPr="0077393C">
                <w:rPr>
                  <w:rStyle w:val="Hyperlink"/>
                </w:rPr>
                <w:t>katherine.gross@ercot.com/</w:t>
              </w:r>
            </w:hyperlink>
            <w:r w:rsidR="000611FE" w:rsidRPr="0077393C">
              <w:t xml:space="preserve"> </w:t>
            </w:r>
            <w:hyperlink r:id="rId24" w:history="1">
              <w:r w:rsidR="000611FE" w:rsidRPr="0077393C">
                <w:rPr>
                  <w:rStyle w:val="Hyperlink"/>
                </w:rPr>
                <w:t>amy.loera@ercot.com</w:t>
              </w:r>
            </w:hyperlink>
            <w:r w:rsidR="000611FE">
              <w:t xml:space="preserve"> </w:t>
            </w:r>
          </w:p>
        </w:tc>
      </w:tr>
      <w:tr w:rsidR="009A3772" w14:paraId="343A715E" w14:textId="77777777" w:rsidTr="341C040C">
        <w:trPr>
          <w:cantSplit/>
          <w:trHeight w:val="432"/>
        </w:trPr>
        <w:tc>
          <w:tcPr>
            <w:tcW w:w="2880" w:type="dxa"/>
            <w:shd w:val="clear" w:color="auto" w:fill="FFFFFF" w:themeFill="background1"/>
            <w:vAlign w:val="center"/>
          </w:tcPr>
          <w:p w14:paraId="0FC38B83" w14:textId="77777777" w:rsidR="009A3772" w:rsidRPr="0067306B" w:rsidRDefault="009A3772">
            <w:pPr>
              <w:pStyle w:val="Header"/>
              <w:rPr>
                <w:highlight w:val="yellow"/>
              </w:rPr>
            </w:pPr>
            <w:r w:rsidRPr="0077393C">
              <w:t>Company</w:t>
            </w:r>
          </w:p>
        </w:tc>
        <w:tc>
          <w:tcPr>
            <w:tcW w:w="7560" w:type="dxa"/>
            <w:vAlign w:val="center"/>
          </w:tcPr>
          <w:p w14:paraId="5BCBCB13" w14:textId="635BA463" w:rsidR="009A3772" w:rsidRPr="0077393C" w:rsidRDefault="000611FE">
            <w:pPr>
              <w:pStyle w:val="NormalArial"/>
            </w:pPr>
            <w:r w:rsidRPr="0077393C">
              <w:t>ERCOT</w:t>
            </w:r>
          </w:p>
        </w:tc>
      </w:tr>
      <w:tr w:rsidR="009A3772" w14:paraId="1B4A534D" w14:textId="77777777" w:rsidTr="341C040C">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77393C" w:rsidRDefault="009A3772" w:rsidP="0077393C">
            <w:pPr>
              <w:pStyle w:val="NormalArial"/>
            </w:pPr>
            <w:r w:rsidRPr="000611FE">
              <w:t>Phone Number</w:t>
            </w:r>
          </w:p>
        </w:tc>
        <w:tc>
          <w:tcPr>
            <w:tcW w:w="7560" w:type="dxa"/>
            <w:tcBorders>
              <w:bottom w:val="single" w:sz="4" w:space="0" w:color="auto"/>
            </w:tcBorders>
            <w:vAlign w:val="center"/>
          </w:tcPr>
          <w:p w14:paraId="69130F99" w14:textId="6A88C138" w:rsidR="009A3772" w:rsidRPr="000611FE" w:rsidRDefault="000611FE" w:rsidP="0077393C">
            <w:pPr>
              <w:pStyle w:val="NormalArial"/>
            </w:pPr>
            <w:r>
              <w:t>512-</w:t>
            </w:r>
            <w:r w:rsidR="27AB9993" w:rsidRPr="285B6B19">
              <w:t>431-8494</w:t>
            </w:r>
            <w:r w:rsidR="0077393C">
              <w:t xml:space="preserve"> </w:t>
            </w:r>
            <w:r w:rsidR="27AB9993">
              <w:t>/</w:t>
            </w:r>
            <w:r w:rsidR="0077393C">
              <w:t xml:space="preserve"> </w:t>
            </w:r>
            <w:r>
              <w:t>512- 225-7184 / 512- 225-7026</w:t>
            </w:r>
          </w:p>
        </w:tc>
      </w:tr>
      <w:tr w:rsidR="009A3772" w14:paraId="5A40C307" w14:textId="77777777" w:rsidTr="341C040C">
        <w:trPr>
          <w:cantSplit/>
          <w:trHeight w:val="432"/>
        </w:trPr>
        <w:tc>
          <w:tcPr>
            <w:tcW w:w="2880" w:type="dxa"/>
            <w:shd w:val="clear" w:color="auto" w:fill="FFFFFF" w:themeFill="background1"/>
            <w:vAlign w:val="center"/>
          </w:tcPr>
          <w:p w14:paraId="0D6A67F9" w14:textId="77777777" w:rsidR="009A3772" w:rsidRPr="0067306B" w:rsidRDefault="009A3772">
            <w:pPr>
              <w:pStyle w:val="Header"/>
              <w:rPr>
                <w:highlight w:val="yellow"/>
              </w:rPr>
            </w:pPr>
            <w:r w:rsidRPr="0077393C">
              <w:t>Cell Number</w:t>
            </w:r>
          </w:p>
        </w:tc>
        <w:tc>
          <w:tcPr>
            <w:tcW w:w="7560" w:type="dxa"/>
            <w:vAlign w:val="center"/>
          </w:tcPr>
          <w:p w14:paraId="46237B5F" w14:textId="77777777" w:rsidR="009A3772" w:rsidRPr="0077393C" w:rsidRDefault="009A3772">
            <w:pPr>
              <w:pStyle w:val="NormalArial"/>
            </w:pPr>
          </w:p>
        </w:tc>
      </w:tr>
      <w:tr w:rsidR="009A3772" w14:paraId="2E8FB013" w14:textId="77777777" w:rsidTr="341C040C">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67306B" w:rsidRDefault="009A3772">
            <w:pPr>
              <w:pStyle w:val="Header"/>
              <w:rPr>
                <w:highlight w:val="yellow"/>
              </w:rPr>
            </w:pPr>
            <w:r w:rsidRPr="0077393C">
              <w:t>Market Segment</w:t>
            </w:r>
          </w:p>
        </w:tc>
        <w:tc>
          <w:tcPr>
            <w:tcW w:w="7560" w:type="dxa"/>
            <w:tcBorders>
              <w:bottom w:val="single" w:sz="4" w:space="0" w:color="auto"/>
            </w:tcBorders>
            <w:vAlign w:val="center"/>
          </w:tcPr>
          <w:p w14:paraId="2A021FEE" w14:textId="423970E9" w:rsidR="009A3772" w:rsidRPr="0077393C" w:rsidRDefault="0077393C">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7306B"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67306B"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lastRenderedPageBreak/>
              <w:t>Name</w:t>
            </w:r>
          </w:p>
        </w:tc>
        <w:tc>
          <w:tcPr>
            <w:tcW w:w="7560" w:type="dxa"/>
            <w:vAlign w:val="center"/>
          </w:tcPr>
          <w:p w14:paraId="16E95662" w14:textId="6383F08E" w:rsidR="009A3772" w:rsidRPr="00D56D61" w:rsidRDefault="007F6CA4">
            <w:pPr>
              <w:pStyle w:val="NormalArial"/>
            </w:pPr>
            <w:r>
              <w:t>Brittney Albracht</w:t>
            </w:r>
          </w:p>
        </w:tc>
      </w:tr>
      <w:tr w:rsidR="0067306B"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44BC407" w:rsidR="009A3772" w:rsidRPr="00D56D61" w:rsidRDefault="007F6CA4">
            <w:pPr>
              <w:pStyle w:val="NormalArial"/>
            </w:pPr>
            <w:hyperlink r:id="rId25" w:history="1">
              <w:r w:rsidRPr="006464F7">
                <w:rPr>
                  <w:rStyle w:val="Hyperlink"/>
                </w:rPr>
                <w:t>Brittney.Albracht@ercot.com</w:t>
              </w:r>
            </w:hyperlink>
            <w:r>
              <w:t xml:space="preserve"> </w:t>
            </w:r>
          </w:p>
        </w:tc>
      </w:tr>
      <w:tr w:rsidR="0067306B"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2ED5C14" w:rsidR="009A3772" w:rsidRDefault="007F6CA4">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3978"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43D6F64" w14:textId="77777777" w:rsidR="007F6CA4" w:rsidRDefault="007F6CA4" w:rsidP="007F6CA4">
      <w:pPr>
        <w:pStyle w:val="H4"/>
        <w:ind w:left="1267" w:hanging="1267"/>
        <w:rPr>
          <w:szCs w:val="24"/>
        </w:rPr>
      </w:pPr>
      <w:bookmarkStart w:id="1" w:name="_Toc193981768"/>
      <w:r>
        <w:rPr>
          <w:szCs w:val="24"/>
        </w:rPr>
        <w:t>1.3.2.1</w:t>
      </w:r>
      <w:r>
        <w:rPr>
          <w:szCs w:val="24"/>
        </w:rPr>
        <w:tab/>
        <w:t>Items Considered ERCOT Critical Energy Infrastructure Information</w:t>
      </w:r>
      <w:bookmarkEnd w:id="1"/>
    </w:p>
    <w:p w14:paraId="43E6F16C" w14:textId="77777777" w:rsidR="007F6CA4" w:rsidRDefault="007F6CA4" w:rsidP="007F6CA4">
      <w:pPr>
        <w:pStyle w:val="BodyText"/>
        <w:ind w:left="720" w:hanging="720"/>
      </w:pPr>
      <w:r>
        <w:t>(1)</w:t>
      </w:r>
      <w:r>
        <w:tab/>
        <w:t>ECEII includes but is not limited to the following, so long as such information has not been disclosed to the public through lawful means:</w:t>
      </w:r>
    </w:p>
    <w:p w14:paraId="0DC88884" w14:textId="77777777" w:rsidR="007F6CA4" w:rsidRDefault="007F6CA4" w:rsidP="006939BE">
      <w:pPr>
        <w:spacing w:after="240"/>
        <w:ind w:left="1440" w:hanging="720"/>
      </w:pPr>
      <w:r>
        <w:t>(a)</w:t>
      </w:r>
      <w:r>
        <w:tab/>
        <w:t xml:space="preserve">Detailed ERCOT System Infrastructure locational information, such as Global Positioning System (GPS) </w:t>
      </w:r>
      <w:r w:rsidRPr="003A632B">
        <w:t>coordinates;</w:t>
      </w:r>
    </w:p>
    <w:p w14:paraId="6129DFFB" w14:textId="77777777" w:rsidR="007F6CA4" w:rsidRDefault="007F6CA4" w:rsidP="006939BE">
      <w:pPr>
        <w:spacing w:after="240"/>
        <w:ind w:left="1440" w:hanging="720"/>
      </w:pPr>
      <w:r>
        <w:t>(b)</w:t>
      </w:r>
      <w:r>
        <w:tab/>
        <w:t>Information that reveals that a specified contingency or fault results in instability, cascading or uncontrolled separation;</w:t>
      </w:r>
    </w:p>
    <w:p w14:paraId="1E828A96" w14:textId="77777777" w:rsidR="007F6CA4" w:rsidRDefault="007F6CA4" w:rsidP="006939BE">
      <w:pPr>
        <w:spacing w:after="240"/>
        <w:ind w:left="1440" w:hanging="720"/>
      </w:pPr>
      <w:r>
        <w:t>(c)</w:t>
      </w:r>
      <w:r>
        <w:tab/>
        <w:t>Studies and results of simulations that identify cyber and physical security vulnerabilities of ERCOT System Infrastructure;</w:t>
      </w:r>
    </w:p>
    <w:p w14:paraId="110B4D46" w14:textId="77777777" w:rsidR="007F6CA4" w:rsidRDefault="007F6CA4" w:rsidP="006939BE">
      <w:pPr>
        <w:spacing w:after="240"/>
        <w:ind w:left="1440" w:hanging="720"/>
      </w:pPr>
      <w:r>
        <w:t>(d)</w:t>
      </w:r>
      <w:r>
        <w:tab/>
        <w:t>Black Start Service (BSS) test results, individual Black Start Resource start-up procedures, cranking paths, and ERCOT and individual TSP Black Start plans;</w:t>
      </w:r>
    </w:p>
    <w:p w14:paraId="79A0336B" w14:textId="77777777" w:rsidR="007F6CA4" w:rsidRPr="00672C8C" w:rsidRDefault="007F6CA4" w:rsidP="007F6CA4">
      <w:pPr>
        <w:spacing w:after="240"/>
        <w:ind w:left="1440" w:hanging="720"/>
      </w:pPr>
      <w:r w:rsidRPr="00672C8C">
        <w:t>(e)</w:t>
      </w:r>
      <w:r w:rsidRPr="00672C8C">
        <w:tab/>
        <w:t>Information contained in Section 1.B. and Exhibit 1 to the Standard Form Black Start Agreement</w:t>
      </w:r>
      <w:r>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11E18A88" w14:textId="77777777" w:rsidR="007F6CA4" w:rsidRPr="00672C8C" w:rsidRDefault="007F6CA4" w:rsidP="007F6CA4">
      <w:pPr>
        <w:spacing w:after="240"/>
        <w:ind w:left="2160" w:hanging="720"/>
      </w:pPr>
      <w:r w:rsidRPr="00672C8C">
        <w:t>(i)</w:t>
      </w:r>
      <w:r w:rsidRPr="00672C8C">
        <w:tab/>
        <w:t>Resource name;</w:t>
      </w:r>
    </w:p>
    <w:p w14:paraId="148C4439" w14:textId="77777777" w:rsidR="007F6CA4" w:rsidRPr="00672C8C" w:rsidRDefault="007F6CA4" w:rsidP="007F6CA4">
      <w:pPr>
        <w:spacing w:after="240"/>
        <w:ind w:left="2160" w:hanging="720"/>
      </w:pPr>
      <w:r w:rsidRPr="00672C8C">
        <w:t>(ii)</w:t>
      </w:r>
      <w:r w:rsidRPr="00672C8C">
        <w:tab/>
        <w:t>Resource ID;</w:t>
      </w:r>
    </w:p>
    <w:p w14:paraId="6421F6C0" w14:textId="77777777" w:rsidR="007F6CA4" w:rsidRPr="00672C8C" w:rsidRDefault="007F6CA4" w:rsidP="007F6CA4">
      <w:pPr>
        <w:spacing w:after="240"/>
        <w:ind w:left="2160" w:hanging="720"/>
      </w:pPr>
      <w:r w:rsidRPr="00672C8C">
        <w:t>(iii)</w:t>
      </w:r>
      <w:r w:rsidRPr="00672C8C">
        <w:tab/>
        <w:t>County where the Resource is located;</w:t>
      </w:r>
    </w:p>
    <w:p w14:paraId="06041EDC" w14:textId="77777777" w:rsidR="007F6CA4" w:rsidRPr="00672C8C" w:rsidRDefault="007F6CA4" w:rsidP="007F6CA4">
      <w:pPr>
        <w:spacing w:after="240"/>
        <w:ind w:left="2160" w:hanging="720"/>
      </w:pPr>
      <w:r w:rsidRPr="00672C8C">
        <w:t>(iv)</w:t>
      </w:r>
      <w:r w:rsidRPr="00672C8C">
        <w:tab/>
        <w:t>Interconnected substation;</w:t>
      </w:r>
    </w:p>
    <w:p w14:paraId="6720A21B" w14:textId="77777777" w:rsidR="007F6CA4" w:rsidRPr="00672C8C" w:rsidRDefault="007F6CA4" w:rsidP="007F6CA4">
      <w:pPr>
        <w:spacing w:after="240"/>
        <w:ind w:left="2160" w:hanging="720"/>
      </w:pPr>
      <w:r w:rsidRPr="00672C8C">
        <w:t>(v)</w:t>
      </w:r>
      <w:r w:rsidRPr="00672C8C">
        <w:tab/>
        <w:t xml:space="preserve">Resource MW capability; and </w:t>
      </w:r>
    </w:p>
    <w:p w14:paraId="69F7CAE2" w14:textId="77777777" w:rsidR="007F6CA4" w:rsidRPr="00672C8C" w:rsidRDefault="007F6CA4" w:rsidP="007F6CA4">
      <w:pPr>
        <w:spacing w:after="240"/>
        <w:ind w:left="2160" w:hanging="720"/>
      </w:pPr>
      <w:r w:rsidRPr="00672C8C">
        <w:t>(vi)</w:t>
      </w:r>
      <w:r w:rsidRPr="00672C8C">
        <w:tab/>
        <w:t>Tested next start units;</w:t>
      </w:r>
    </w:p>
    <w:p w14:paraId="622F4193" w14:textId="77777777" w:rsidR="007F6CA4" w:rsidRDefault="007F6CA4" w:rsidP="006939BE">
      <w:pPr>
        <w:spacing w:after="240"/>
        <w:ind w:left="1440" w:hanging="720"/>
      </w:pPr>
      <w:r>
        <w:t>(f)</w:t>
      </w:r>
      <w:r>
        <w:tab/>
        <w:t xml:space="preserve">Emergency operations </w:t>
      </w:r>
      <w:proofErr w:type="gramStart"/>
      <w:r>
        <w:t>plans</w:t>
      </w:r>
      <w:proofErr w:type="gramEnd"/>
      <w:r>
        <w:t>, including ERCOT’s emergency operations plan and any emergency operations plan submitted to ERCOT pursuant to any PUCT rule or North American Electric Reliability Corporation (NERC) Reliability Standard;</w:t>
      </w:r>
    </w:p>
    <w:p w14:paraId="49F39FCF" w14:textId="77777777" w:rsidR="007F6CA4" w:rsidRDefault="007F6CA4" w:rsidP="006939BE">
      <w:pPr>
        <w:spacing w:after="240"/>
        <w:ind w:left="1440" w:hanging="720"/>
      </w:pPr>
      <w:r>
        <w:lastRenderedPageBreak/>
        <w:t>(g)</w:t>
      </w:r>
      <w:r>
        <w:tab/>
        <w:t xml:space="preserve">Detailed ERCOT Transmission Grid maps, other than maps showing only small portions of the ERCOT Transmission </w:t>
      </w:r>
      <w:r w:rsidRPr="003A632B">
        <w:t>Grid such</w:t>
      </w:r>
      <w:r>
        <w:t xml:space="preserve"> as those included in Regional Planning Group (RPG) Project ERCOT Independent Review reports;</w:t>
      </w:r>
    </w:p>
    <w:p w14:paraId="2246A842" w14:textId="77777777" w:rsidR="007F6CA4" w:rsidRDefault="007F6CA4" w:rsidP="006939BE">
      <w:pPr>
        <w:spacing w:after="240"/>
        <w:ind w:left="1440" w:hanging="720"/>
      </w:pPr>
      <w:r>
        <w:t>(h)</w:t>
      </w:r>
      <w:r>
        <w:tab/>
        <w:t>Detailed diagrams or information about connectivity between ERCOT’s and other Entities’ computer and telecommunications systems, such as internet protocol (IP) addresses, media access control (MAC) addresses, network protocols, and ports used;</w:t>
      </w:r>
    </w:p>
    <w:p w14:paraId="0BB1C093" w14:textId="3BC6896E" w:rsidR="007F6CA4" w:rsidRPr="00AC0350" w:rsidRDefault="007F6CA4" w:rsidP="001542F2">
      <w:pPr>
        <w:spacing w:after="240"/>
        <w:ind w:left="1440" w:hanging="720"/>
      </w:pPr>
      <w:r>
        <w:t>(i)</w:t>
      </w:r>
      <w:r>
        <w:tab/>
      </w:r>
      <w:r w:rsidR="001542F2">
        <w:t xml:space="preserve">Information </w:t>
      </w:r>
      <w:del w:id="2" w:author="ERCOT" w:date="2025-09-03T12:07:00Z" w16du:dateUtc="2025-09-03T17:07:00Z">
        <w:r w:rsidR="001542F2" w:rsidRPr="00AC4C7D" w:rsidDel="00062850">
          <w:delText xml:space="preserve">contained </w:delText>
        </w:r>
      </w:del>
      <w:del w:id="3" w:author="ERCOT" w:date="2025-09-03T09:37:00Z" w16du:dateUtc="2025-09-03T14:37:00Z">
        <w:r w:rsidRPr="00AC4C7D" w:rsidDel="008D197B">
          <w:delText xml:space="preserve">in </w:delText>
        </w:r>
      </w:del>
      <w:ins w:id="4" w:author="ERCOT" w:date="2025-09-03T10:25:00Z" w16du:dateUtc="2025-09-03T15:25:00Z">
        <w:r w:rsidR="00BC2632" w:rsidRPr="00AC4C7D">
          <w:t xml:space="preserve">reflected in </w:t>
        </w:r>
      </w:ins>
      <w:r w:rsidRPr="00AC4C7D">
        <w:t>Section 23, Form S</w:t>
      </w:r>
      <w:r w:rsidR="001542F2" w:rsidRPr="00AC4C7D">
        <w:t>,</w:t>
      </w:r>
      <w:r w:rsidR="009C68B8" w:rsidRPr="00AC4C7D">
        <w:t xml:space="preserve"> </w:t>
      </w:r>
      <w:r w:rsidR="001542F2" w:rsidRPr="00AC4C7D">
        <w:t xml:space="preserve">Reporting and Attestation Regarding Purchase of Critical Electric Grid Equipment (CEGE) and Critical Electric Grid Services (CEGS) from a Lone Star Infrastructure Protection Act (LSIPA) Designated Company or LSIPA Designated Country, submitted to ERCOT </w:t>
      </w:r>
      <w:ins w:id="5" w:author="ERCOT" w:date="2025-09-03T12:07:00Z" w16du:dateUtc="2025-09-03T17:07:00Z">
        <w:r w:rsidR="00062850" w:rsidRPr="00AC4C7D">
          <w:t xml:space="preserve">within the MIS Certified Area </w:t>
        </w:r>
      </w:ins>
      <w:r w:rsidR="001542F2" w:rsidRPr="00AC4C7D">
        <w:t>that:</w:t>
      </w:r>
      <w:r w:rsidR="001542F2">
        <w:t xml:space="preserve"> </w:t>
      </w:r>
    </w:p>
    <w:p w14:paraId="3D357DA7" w14:textId="77777777" w:rsidR="007F6CA4" w:rsidRPr="00AC0350" w:rsidRDefault="007F6CA4" w:rsidP="007F6CA4">
      <w:pPr>
        <w:spacing w:after="240"/>
        <w:ind w:left="2160" w:hanging="720"/>
      </w:pPr>
      <w:r w:rsidRPr="00AC0350">
        <w:t>(i)</w:t>
      </w:r>
      <w:r w:rsidRPr="00AC0350">
        <w:tab/>
        <w:t xml:space="preserve">Identifies </w:t>
      </w:r>
      <w:r>
        <w:t>Critical Electric Grid Equipment (</w:t>
      </w:r>
      <w:r w:rsidRPr="00AC0350">
        <w:t>CEGE</w:t>
      </w:r>
      <w:r>
        <w:t>)</w:t>
      </w:r>
      <w:r w:rsidRPr="00AC0350">
        <w:t xml:space="preserve"> and </w:t>
      </w:r>
      <w:r>
        <w:t>Critical Electric Grid Services (</w:t>
      </w:r>
      <w:r w:rsidRPr="00AC0350">
        <w:t>CEGS</w:t>
      </w:r>
      <w:r>
        <w:t>)</w:t>
      </w:r>
      <w:r w:rsidRPr="00AC0350">
        <w:t xml:space="preserve"> purchased from a </w:t>
      </w:r>
      <w:r>
        <w:t>Lone Star Infrastructure Protection Act (</w:t>
      </w:r>
      <w:r w:rsidRPr="00AC0350">
        <w:t>LSIPA</w:t>
      </w:r>
      <w:r>
        <w:t>)</w:t>
      </w:r>
      <w:r w:rsidRPr="00AC0350">
        <w:t xml:space="preserve"> Designated Company; </w:t>
      </w:r>
    </w:p>
    <w:p w14:paraId="482236A0" w14:textId="77777777" w:rsidR="007F6CA4" w:rsidRPr="00AC0350" w:rsidRDefault="007F6CA4" w:rsidP="007F6CA4">
      <w:pPr>
        <w:spacing w:after="240"/>
        <w:ind w:left="2160" w:hanging="720"/>
      </w:pPr>
      <w:r w:rsidRPr="00AC0350">
        <w:t>(ii)</w:t>
      </w:r>
      <w:r w:rsidRPr="00AC0350">
        <w:tab/>
        <w:t xml:space="preserve">Describes how such </w:t>
      </w:r>
      <w:proofErr w:type="gramStart"/>
      <w:r w:rsidRPr="00AC0350">
        <w:t>purchase</w:t>
      </w:r>
      <w:proofErr w:type="gramEnd"/>
      <w:r w:rsidRPr="00AC0350">
        <w:t xml:space="preserve"> of CEGE or CEGS relates to the operation of the grid; </w:t>
      </w:r>
    </w:p>
    <w:p w14:paraId="6396727D" w14:textId="77777777" w:rsidR="007F6CA4" w:rsidRPr="00AC0350" w:rsidRDefault="007F6CA4" w:rsidP="007F6CA4">
      <w:pPr>
        <w:spacing w:after="240"/>
        <w:ind w:left="2160" w:hanging="720"/>
      </w:pPr>
      <w:r w:rsidRPr="00AC0350">
        <w:t>(iii)</w:t>
      </w:r>
      <w:r w:rsidRPr="00AC0350">
        <w:tab/>
        <w:t xml:space="preserve">Provides an attestation as to whether such purchase of CEGE or CEGS will result in access to or control of CEGE by an LSIPA Designated Company or LSIPA Designated Country; or </w:t>
      </w:r>
    </w:p>
    <w:p w14:paraId="1DB30180" w14:textId="77777777" w:rsidR="007F6CA4" w:rsidRPr="00AC0350" w:rsidRDefault="007F6CA4" w:rsidP="007F6CA4">
      <w:pPr>
        <w:spacing w:after="240"/>
        <w:ind w:left="2160" w:hanging="720"/>
      </w:pPr>
      <w:r w:rsidRPr="00AC0350">
        <w:t>(iv)</w:t>
      </w:r>
      <w:r w:rsidRPr="00AC0350">
        <w:tab/>
        <w:t>Identifies any measures taken to ensure that the purchase of CEGE or CEGS will not result in access to or control of CEGE by an LSIPA Designated Company or LSIPA Designated Country; and</w:t>
      </w:r>
    </w:p>
    <w:p w14:paraId="774D480A" w14:textId="77777777" w:rsidR="007F6CA4" w:rsidRDefault="007F6CA4" w:rsidP="006939BE">
      <w:pPr>
        <w:spacing w:after="240"/>
        <w:ind w:left="1440" w:hanging="720"/>
      </w:pPr>
      <w:r>
        <w:t>(j)</w:t>
      </w:r>
      <w: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62FE38E9" w14:textId="67217B85" w:rsidR="00BA1776" w:rsidRPr="00B55CB3" w:rsidDel="00DC5A0A" w:rsidRDefault="00BA1776" w:rsidP="00BA1776">
      <w:pPr>
        <w:rPr>
          <w:ins w:id="6" w:author="ERCOT" w:date="2025-08-28T11:15:00Z" w16du:dateUtc="2025-08-28T16:15:00Z"/>
          <w:del w:id="7" w:author="ERCOT" w:date="2025-09-03T09:40:00Z" w16du:dateUtc="2025-09-03T14:40:00Z"/>
          <w:bCs/>
          <w:iCs/>
          <w:color w:val="FF0000"/>
          <w:sz w:val="22"/>
          <w:szCs w:val="22"/>
        </w:rPr>
      </w:pPr>
    </w:p>
    <w:p w14:paraId="1FCF5B0C" w14:textId="77777777" w:rsidR="007F6CA4" w:rsidRDefault="007F6CA4" w:rsidP="00BC2D06"/>
    <w:p w14:paraId="0DF7753B" w14:textId="77777777" w:rsidR="007F6CA4" w:rsidRPr="00AE0E6D" w:rsidRDefault="007F6CA4" w:rsidP="007F6CA4">
      <w:pPr>
        <w:pStyle w:val="H4"/>
        <w:rPr>
          <w:b w:val="0"/>
        </w:rPr>
      </w:pPr>
      <w:bookmarkStart w:id="8" w:name="_Toc204048469"/>
      <w:bookmarkStart w:id="9" w:name="_Toc400526055"/>
      <w:bookmarkStart w:id="10" w:name="_Toc405534373"/>
      <w:bookmarkStart w:id="11" w:name="_Toc406570386"/>
      <w:bookmarkStart w:id="12" w:name="_Toc410910538"/>
      <w:bookmarkStart w:id="13" w:name="_Toc411840966"/>
      <w:bookmarkStart w:id="14" w:name="_Toc422146928"/>
      <w:bookmarkStart w:id="15" w:name="_Toc433020524"/>
      <w:bookmarkStart w:id="16" w:name="_Toc437261965"/>
      <w:bookmarkStart w:id="17" w:name="_Toc478375132"/>
      <w:bookmarkStart w:id="18" w:name="_Toc199405198"/>
      <w:r w:rsidRPr="00AE0E6D">
        <w:t>3.1.4.1</w:t>
      </w:r>
      <w:r w:rsidRPr="00AE0E6D">
        <w:tab/>
        <w:t>Single Point of Contact</w:t>
      </w:r>
      <w:bookmarkEnd w:id="8"/>
      <w:bookmarkEnd w:id="9"/>
      <w:bookmarkEnd w:id="10"/>
      <w:bookmarkEnd w:id="11"/>
      <w:bookmarkEnd w:id="12"/>
      <w:bookmarkEnd w:id="13"/>
      <w:bookmarkEnd w:id="14"/>
      <w:bookmarkEnd w:id="15"/>
      <w:bookmarkEnd w:id="16"/>
      <w:bookmarkEnd w:id="17"/>
      <w:bookmarkEnd w:id="18"/>
    </w:p>
    <w:p w14:paraId="6959131A" w14:textId="43EF7966" w:rsidR="007F6CA4" w:rsidRDefault="007F6CA4" w:rsidP="007F6CA4">
      <w:pPr>
        <w:pStyle w:val="BodyTextNumbered"/>
      </w:pPr>
      <w:r>
        <w:t>(1)</w:t>
      </w:r>
      <w:r>
        <w:tab/>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w:t>
      </w:r>
      <w:r w:rsidRPr="00AC4C7D">
        <w:t xml:space="preserve">communication.  The Resource Entity or TSP shall submit </w:t>
      </w:r>
      <w:ins w:id="19" w:author="ERCOT" w:date="2025-09-03T09:42:00Z" w16du:dateUtc="2025-09-03T14:42:00Z">
        <w:r w:rsidR="00300A8A" w:rsidRPr="00AC4C7D">
          <w:t xml:space="preserve">the information </w:t>
        </w:r>
      </w:ins>
      <w:ins w:id="20" w:author="ERCOT" w:date="2025-09-03T12:08:00Z" w16du:dateUtc="2025-09-03T17:08:00Z">
        <w:r w:rsidR="009A2387" w:rsidRPr="00AC4C7D">
          <w:t>reflected in the</w:t>
        </w:r>
      </w:ins>
      <w:del w:id="21" w:author="ERCOT" w:date="2025-09-03T09:42:00Z" w16du:dateUtc="2025-09-03T14:42:00Z">
        <w:r w:rsidRPr="00AC4C7D" w:rsidDel="00300A8A">
          <w:delText>a</w:delText>
        </w:r>
      </w:del>
      <w:r w:rsidRPr="00AC4C7D">
        <w:t xml:space="preserve"> Notice of Change of Information (NCI) form </w:t>
      </w:r>
      <w:r w:rsidRPr="00AC4C7D">
        <w:rPr>
          <w:iCs w:val="0"/>
        </w:rPr>
        <w:t xml:space="preserve">(Section 23, Form E, </w:t>
      </w:r>
      <w:r w:rsidRPr="00AC4C7D">
        <w:t>Notice of Change of Information</w:t>
      </w:r>
      <w:r w:rsidRPr="00AC4C7D">
        <w:rPr>
          <w:iCs w:val="0"/>
        </w:rPr>
        <w:t xml:space="preserve">) </w:t>
      </w:r>
      <w:ins w:id="22" w:author="ERCOT" w:date="2025-09-03T09:42:00Z" w16du:dateUtc="2025-09-03T14:42:00Z">
        <w:r w:rsidR="00DA475B" w:rsidRPr="00AC4C7D">
          <w:rPr>
            <w:iCs w:val="0"/>
          </w:rPr>
          <w:t xml:space="preserve"> via </w:t>
        </w:r>
        <w:r w:rsidR="00DA475B" w:rsidRPr="00AC4C7D">
          <w:rPr>
            <w:iCs w:val="0"/>
          </w:rPr>
          <w:lastRenderedPageBreak/>
          <w:t>the MIS Certified Area</w:t>
        </w:r>
        <w:r w:rsidR="00DA475B" w:rsidRPr="00AC4C7D">
          <w:t xml:space="preserve"> </w:t>
        </w:r>
      </w:ins>
      <w:r w:rsidRPr="00AC4C7D">
        <w:t>when changes occur to a Single Point of Contact.  This identification must be confirmed in all communications with ERCOT regarding Planned</w:t>
      </w:r>
      <w:r>
        <w:t xml:space="preserve">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3978" w14:paraId="6FE1929D" w14:textId="77777777" w:rsidTr="003B5346">
        <w:tc>
          <w:tcPr>
            <w:tcW w:w="9445" w:type="dxa"/>
            <w:tcBorders>
              <w:top w:val="single" w:sz="4" w:space="0" w:color="auto"/>
              <w:left w:val="single" w:sz="4" w:space="0" w:color="auto"/>
              <w:bottom w:val="single" w:sz="4" w:space="0" w:color="auto"/>
              <w:right w:val="single" w:sz="4" w:space="0" w:color="auto"/>
            </w:tcBorders>
            <w:shd w:val="clear" w:color="auto" w:fill="D9D9D9"/>
          </w:tcPr>
          <w:p w14:paraId="193EAEE7" w14:textId="77777777" w:rsidR="007F6CA4" w:rsidRDefault="007F6CA4" w:rsidP="003B5346">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4C8A152" w14:textId="4E856EA9" w:rsidR="007F6CA4" w:rsidRPr="00A93FFB" w:rsidRDefault="007F6CA4" w:rsidP="003B5346">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w:t>
            </w:r>
            <w:proofErr w:type="gramStart"/>
            <w:r w:rsidRPr="00E55E72">
              <w:rPr>
                <w:iCs/>
              </w:rPr>
              <w:t>Entity</w:t>
            </w:r>
            <w:proofErr w:type="gramEnd"/>
            <w:r w:rsidRPr="00E55E72">
              <w:rPr>
                <w:iCs/>
              </w:rPr>
              <w:t xml:space="preserve"> shall identify, in its initial request or response, the Single Point of Contact, with primary and alternate means of communication.  The </w:t>
            </w:r>
            <w:r w:rsidRPr="00AC4C7D">
              <w:rPr>
                <w:iCs/>
              </w:rPr>
              <w:t xml:space="preserve">Resource Entity, TSP, or DCTO shall submit </w:t>
            </w:r>
            <w:del w:id="23" w:author="ERCOT" w:date="2025-09-03T09:43:00Z" w16du:dateUtc="2025-09-03T14:43:00Z">
              <w:r w:rsidRPr="00AC4C7D" w:rsidDel="00DA475B">
                <w:rPr>
                  <w:iCs/>
                </w:rPr>
                <w:delText>a</w:delText>
              </w:r>
            </w:del>
            <w:ins w:id="24" w:author="ERCOT" w:date="2025-09-03T09:43:00Z" w16du:dateUtc="2025-09-03T14:43:00Z">
              <w:r w:rsidR="00DA475B" w:rsidRPr="00AC4C7D">
                <w:t xml:space="preserve">the information </w:t>
              </w:r>
            </w:ins>
            <w:ins w:id="25" w:author="ERCOT" w:date="2025-09-03T12:08:00Z" w16du:dateUtc="2025-09-03T17:08:00Z">
              <w:r w:rsidR="00AF219F" w:rsidRPr="00AC4C7D">
                <w:t>reflected in</w:t>
              </w:r>
            </w:ins>
            <w:ins w:id="26" w:author="ERCOT" w:date="2025-09-03T09:43:00Z" w16du:dateUtc="2025-09-03T14:43:00Z">
              <w:r w:rsidR="00DA475B" w:rsidRPr="00AC4C7D">
                <w:t xml:space="preserve"> the</w:t>
              </w:r>
            </w:ins>
            <w:r w:rsidRPr="00AC4C7D">
              <w:rPr>
                <w:iCs/>
              </w:rPr>
              <w:t xml:space="preserve"> Notice of Change of Information (NCI) form (Section 23, Form E, Notice of Change of Information) </w:t>
            </w:r>
            <w:ins w:id="27" w:author="ERCOT" w:date="2025-09-03T09:43:00Z" w16du:dateUtc="2025-09-03T14:43:00Z">
              <w:r w:rsidR="00FB5CD0" w:rsidRPr="00AC4C7D">
                <w:t xml:space="preserve">via the MIS Certified Area </w:t>
              </w:r>
            </w:ins>
            <w:r w:rsidRPr="00E55E72">
              <w:rPr>
                <w:iCs/>
              </w:rPr>
              <w:t xml:space="preserve">when changes occur to a Single Point of Contact.  This identification must be confirmed in all communications with ERCOT regarding Planned Outage, Maintenance Outage, </w:t>
            </w:r>
            <w:r>
              <w:rPr>
                <w:iCs/>
              </w:rPr>
              <w:t>or Rescheduled Outage requests.</w:t>
            </w:r>
          </w:p>
        </w:tc>
      </w:tr>
    </w:tbl>
    <w:p w14:paraId="3BC28A58" w14:textId="77777777" w:rsidR="007F6CA4" w:rsidRDefault="007F6CA4" w:rsidP="007F6CA4">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Pr="006D30F8">
        <w:rPr>
          <w:iCs w:val="0"/>
        </w:rPr>
        <w:t xml:space="preserve">The designated Single Point of Contact for a </w:t>
      </w:r>
      <w:r w:rsidRPr="00772EB0">
        <w:rPr>
          <w:iCs w:val="0"/>
        </w:rPr>
        <w:t>Generation Resource</w:t>
      </w:r>
      <w:r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3978" w14:paraId="52925107" w14:textId="77777777" w:rsidTr="003B5346">
        <w:tc>
          <w:tcPr>
            <w:tcW w:w="9445" w:type="dxa"/>
            <w:tcBorders>
              <w:top w:val="single" w:sz="4" w:space="0" w:color="auto"/>
              <w:left w:val="single" w:sz="4" w:space="0" w:color="auto"/>
              <w:bottom w:val="single" w:sz="4" w:space="0" w:color="auto"/>
              <w:right w:val="single" w:sz="4" w:space="0" w:color="auto"/>
            </w:tcBorders>
            <w:shd w:val="clear" w:color="auto" w:fill="D9D9D9"/>
          </w:tcPr>
          <w:p w14:paraId="31422ECE" w14:textId="77777777" w:rsidR="007F6CA4" w:rsidRDefault="007F6CA4" w:rsidP="003B5346">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30A70B2" w14:textId="77777777" w:rsidR="007F6CA4" w:rsidRPr="00A93FFB" w:rsidRDefault="007F6CA4" w:rsidP="003B5346">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w:t>
            </w:r>
            <w:r w:rsidRPr="00E55E72">
              <w:lastRenderedPageBreak/>
              <w:t xml:space="preserve">Generation Resources shall be the Master QSE.  </w:t>
            </w:r>
            <w:r w:rsidRPr="00E55E72">
              <w:rPr>
                <w:iCs/>
              </w:rPr>
              <w:t>The Single Point of Contact for each TSP and DCTO must be designated under the ERCOT Operating Guides</w:t>
            </w:r>
            <w:r>
              <w:rPr>
                <w:iCs/>
              </w:rPr>
              <w:t>.</w:t>
            </w:r>
          </w:p>
        </w:tc>
      </w:tr>
    </w:tbl>
    <w:p w14:paraId="0B0EFC01" w14:textId="77777777" w:rsidR="007F6CA4" w:rsidRDefault="007F6CA4" w:rsidP="00BC2D06"/>
    <w:p w14:paraId="181E65B1" w14:textId="77777777" w:rsidR="00403519" w:rsidRPr="00461B44" w:rsidRDefault="00403519" w:rsidP="00403519">
      <w:pPr>
        <w:pStyle w:val="H3"/>
      </w:pPr>
      <w:bookmarkStart w:id="28" w:name="_Toc184622972"/>
      <w:r w:rsidRPr="00AC0350">
        <w:t>16.1.4</w:t>
      </w:r>
      <w:r w:rsidRPr="00461B44">
        <w:tab/>
      </w:r>
      <w:bookmarkStart w:id="29" w:name="_Hlk158744000"/>
      <w:r w:rsidRPr="00461B44">
        <w:t>Market Participant Reporting of Critical Electric Grid Equipment and Services-Related Purchases</w:t>
      </w:r>
      <w:bookmarkEnd w:id="28"/>
      <w:bookmarkEnd w:id="29"/>
    </w:p>
    <w:p w14:paraId="612FF7AA" w14:textId="77777777" w:rsidR="00403519" w:rsidRPr="00AC0350" w:rsidRDefault="00403519" w:rsidP="00403519">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Pr>
          <w:iCs/>
        </w:rPr>
        <w:t>n</w:t>
      </w:r>
      <w:r w:rsidRPr="00AC0350">
        <w:rPr>
          <w:iCs/>
        </w:rPr>
        <w:t xml:space="preserve"> LSIPA Designated Company or an LSIPA Designated Country.  This includes, but is not limited to, a purchase of CEGE or CEGS that were </w:t>
      </w:r>
      <w:bookmarkStart w:id="30" w:name="_Hlk154135678"/>
      <w:r w:rsidRPr="00AC0350">
        <w:rPr>
          <w:iCs/>
        </w:rPr>
        <w:t xml:space="preserve">manufactured, produced, created, or otherwise provided by a company known to the Entity to be an </w:t>
      </w:r>
      <w:bookmarkEnd w:id="30"/>
      <w:r w:rsidRPr="00AC0350">
        <w:rPr>
          <w:iCs/>
        </w:rPr>
        <w:t xml:space="preserve">LSIPA Designated Company and subsequently sold to the Entity by a non-LSIPA Designated Company.  </w:t>
      </w:r>
    </w:p>
    <w:p w14:paraId="083D0FB9" w14:textId="50B23409" w:rsidR="00403519" w:rsidRPr="00AC0350" w:rsidRDefault="00403519" w:rsidP="00403519">
      <w:pPr>
        <w:spacing w:after="240"/>
        <w:ind w:left="1440" w:hanging="720"/>
      </w:pPr>
      <w:r>
        <w:t>(a)</w:t>
      </w:r>
      <w:r>
        <w:tab/>
        <w:t xml:space="preserve">As used in this Section 16.1.4 and Section 23, Form S, Reporting and Attestation Regarding Purchase of Critical Electric Grid Equipment (CEGE) and Critical Electric Grid Services (CEGS) from a Lone Star Infrastructure Protection Act (LSIPA) Designated Company or LSIPA Designated Country, 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2990F351" w14:textId="77777777" w:rsidR="00403519" w:rsidRPr="00467244" w:rsidRDefault="00403519" w:rsidP="00403519">
      <w:pPr>
        <w:spacing w:after="240"/>
        <w:ind w:left="1440" w:hanging="720"/>
        <w:rPr>
          <w:iCs/>
        </w:rPr>
      </w:pPr>
      <w:r w:rsidRPr="00AC0350">
        <w:rPr>
          <w:iCs/>
        </w:rPr>
        <w:t>(b)</w:t>
      </w:r>
      <w:r w:rsidRPr="00AC0350">
        <w:rPr>
          <w:iCs/>
        </w:rPr>
        <w:tab/>
        <w:t xml:space="preserve">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w:t>
      </w:r>
      <w:r w:rsidRPr="00467244">
        <w:rPr>
          <w:iCs/>
        </w:rPr>
        <w:t>this subsection does not create or suggest a requirement not otherwise imposed by this Section 16.1.4.</w:t>
      </w:r>
    </w:p>
    <w:p w14:paraId="38D32C5D" w14:textId="5E8F24A6" w:rsidR="00403519" w:rsidRPr="00AC0350" w:rsidRDefault="00403519" w:rsidP="00403519">
      <w:pPr>
        <w:spacing w:after="240"/>
        <w:ind w:left="1440" w:hanging="720"/>
      </w:pPr>
      <w:r w:rsidRPr="00614BFC">
        <w:t>(c)</w:t>
      </w:r>
      <w:r w:rsidRPr="00467244">
        <w:tab/>
      </w:r>
      <w:r w:rsidR="00B55CB3" w:rsidRPr="00467244">
        <w:rPr>
          <w:rStyle w:val="normaltextrun"/>
        </w:rPr>
        <w:t>If a Market Participant or an Entity applying for registration purchases CEGE from a non-LSIPA Designated Company and clearly evident, non-obscure information indicates that such equipment has a part or component (which itself has routable connectivity) that originated</w:t>
      </w:r>
      <w:r w:rsidR="00B55CB3" w:rsidRPr="004A6B6F">
        <w:rPr>
          <w:rStyle w:val="normaltextrun"/>
        </w:rPr>
        <w:t xml:space="preserve"> from an LSIPA Designated Company or LSIPA Designated Country, then such part or component shall be reported</w:t>
      </w:r>
      <w:ins w:id="31" w:author="ERCOT" w:date="2025-09-03T09:46:00Z" w16du:dateUtc="2025-09-03T14:46:00Z">
        <w:r w:rsidR="002443C3">
          <w:rPr>
            <w:rStyle w:val="normaltextrun"/>
          </w:rPr>
          <w:t xml:space="preserve"> via  the </w:t>
        </w:r>
        <w:r w:rsidR="002443C3">
          <w:t>MIS Certified Area</w:t>
        </w:r>
      </w:ins>
      <w:r w:rsidR="00B55CB3" w:rsidRPr="004A6B6F">
        <w:rPr>
          <w:rStyle w:val="normaltextrun"/>
        </w:rPr>
        <w:t xml:space="preserve"> </w:t>
      </w:r>
      <w:del w:id="32" w:author="ERCOT" w:date="2025-09-03T09:45:00Z" w16du:dateUtc="2025-09-03T14:45:00Z">
        <w:r w:rsidR="00B55CB3" w:rsidRPr="004A6B6F" w:rsidDel="006B6DD6">
          <w:rPr>
            <w:rStyle w:val="normaltextrun"/>
          </w:rPr>
          <w:delText>using</w:delText>
        </w:r>
        <w:r w:rsidRPr="004A6B6F" w:rsidDel="006B6DD6">
          <w:rPr>
            <w:rStyle w:val="normaltextrun"/>
          </w:rPr>
          <w:delText xml:space="preserve"> </w:delText>
        </w:r>
      </w:del>
      <w:ins w:id="33" w:author="ERCOT" w:date="2025-09-03T09:45:00Z" w16du:dateUtc="2025-09-03T14:45:00Z">
        <w:r w:rsidR="006B6DD6">
          <w:rPr>
            <w:rStyle w:val="normaltextrun"/>
          </w:rPr>
          <w:t xml:space="preserve">as reflected in </w:t>
        </w:r>
      </w:ins>
      <w:r w:rsidRPr="004A6B6F">
        <w:rPr>
          <w:rStyle w:val="normaltextrun"/>
        </w:rPr>
        <w:t>Section 23, Form S</w:t>
      </w:r>
      <w:r w:rsidR="00B55CB3" w:rsidRPr="004A6B6F">
        <w:rPr>
          <w:rStyle w:val="normaltextrun"/>
        </w:rPr>
        <w:t xml:space="preserve">, but </w:t>
      </w:r>
      <w:r w:rsidRPr="004A6B6F">
        <w:rPr>
          <w:rStyle w:val="normaltextrun"/>
        </w:rPr>
        <w:t xml:space="preserve">in Subsections 2(a)-(b) of Section 23, Form S, </w:t>
      </w:r>
      <w:r w:rsidR="00B55CB3" w:rsidRPr="004A6B6F">
        <w:rPr>
          <w:rStyle w:val="normaltextrun"/>
        </w:rPr>
        <w:t>the Entity or Market Participant is only required to provide the following information</w:t>
      </w:r>
      <w:r w:rsidR="00673586" w:rsidRPr="004A6B6F">
        <w:rPr>
          <w:rStyle w:val="normaltextrun"/>
        </w:rPr>
        <w:t xml:space="preserve"> </w:t>
      </w:r>
      <w:r w:rsidR="00B55CB3" w:rsidRPr="004A6B6F">
        <w:rPr>
          <w:rStyle w:val="normaltextrun"/>
        </w:rPr>
        <w:t>for the part or component:</w:t>
      </w:r>
      <w:r w:rsidR="00B55CB3" w:rsidRPr="753750D6">
        <w:rPr>
          <w:rStyle w:val="normaltextrun"/>
        </w:rPr>
        <w:t> </w:t>
      </w:r>
      <w:r w:rsidR="00B55CB3" w:rsidRPr="753750D6">
        <w:rPr>
          <w:rStyle w:val="eop"/>
        </w:rPr>
        <w:t> </w:t>
      </w:r>
    </w:p>
    <w:p w14:paraId="1859BFA2" w14:textId="77777777" w:rsidR="00403519" w:rsidRPr="00AC0350" w:rsidRDefault="00403519" w:rsidP="00403519">
      <w:pPr>
        <w:spacing w:after="240"/>
        <w:ind w:left="2160" w:hanging="720"/>
        <w:rPr>
          <w:iCs/>
        </w:rPr>
      </w:pPr>
      <w:r w:rsidRPr="00AC0350">
        <w:rPr>
          <w:iCs/>
        </w:rPr>
        <w:lastRenderedPageBreak/>
        <w:t>(i)</w:t>
      </w:r>
      <w:r w:rsidRPr="00AC0350">
        <w:rPr>
          <w:iCs/>
        </w:rPr>
        <w:tab/>
        <w:t xml:space="preserve">A general description of the part or component; </w:t>
      </w:r>
    </w:p>
    <w:p w14:paraId="46196725" w14:textId="77777777" w:rsidR="00403519" w:rsidRPr="00AC0350" w:rsidRDefault="00403519" w:rsidP="00403519">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5796C03F" w14:textId="77777777" w:rsidR="00403519" w:rsidRPr="00AC0350" w:rsidRDefault="00403519" w:rsidP="00403519">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4D5A0781" w14:textId="77777777" w:rsidR="00403519" w:rsidRPr="00AC0350" w:rsidRDefault="00403519" w:rsidP="00403519">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11DEB8CE" w14:textId="195700B9" w:rsidR="00403519" w:rsidRPr="00AC0350" w:rsidRDefault="00403519" w:rsidP="00403519">
      <w:pPr>
        <w:spacing w:after="240"/>
        <w:ind w:left="1440" w:hanging="720"/>
        <w:rPr>
          <w:iCs/>
        </w:rPr>
      </w:pPr>
      <w:r w:rsidRPr="00AC0350">
        <w:rPr>
          <w:iCs/>
        </w:rPr>
        <w:t>(e)</w:t>
      </w:r>
      <w:r w:rsidRPr="00AC0350">
        <w:rPr>
          <w:iCs/>
        </w:rPr>
        <w:tab/>
        <w:t>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w:t>
      </w:r>
      <w:ins w:id="34" w:author="ERCOT" w:date="2025-09-03T12:10:00Z" w16du:dateUtc="2025-09-03T17:10:00Z">
        <w:r w:rsidR="00436DDC">
          <w:rPr>
            <w:iCs/>
          </w:rPr>
          <w:t>,</w:t>
        </w:r>
      </w:ins>
      <w:r w:rsidRPr="00AC0350">
        <w:rPr>
          <w:iCs/>
        </w:rPr>
        <w:t xml:space="preserve"> </w:t>
      </w:r>
      <w:del w:id="35" w:author="ERCOT" w:date="2025-09-03T12:10:00Z" w16du:dateUtc="2025-09-03T17:10:00Z">
        <w:r w:rsidRPr="00AC0350" w:rsidDel="00E35E05">
          <w:rPr>
            <w:iCs/>
          </w:rPr>
          <w:delText xml:space="preserve">to ERCOT </w:delText>
        </w:r>
      </w:del>
      <w:del w:id="36" w:author="ERCOT" w:date="2025-09-03T09:49:00Z" w16du:dateUtc="2025-09-03T14:49:00Z">
        <w:r w:rsidR="00283028" w:rsidDel="005D7EBF">
          <w:rPr>
            <w:iCs/>
          </w:rPr>
          <w:delText xml:space="preserve">on </w:delText>
        </w:r>
        <w:r w:rsidR="00B55CB3" w:rsidDel="005D7EBF">
          <w:rPr>
            <w:rStyle w:val="normaltextrun"/>
          </w:rPr>
          <w:delText xml:space="preserve">the form </w:delText>
        </w:r>
      </w:del>
      <w:ins w:id="37" w:author="ERCOT" w:date="2025-09-03T09:49:00Z" w16du:dateUtc="2025-09-03T14:49:00Z">
        <w:r w:rsidR="005D7EBF">
          <w:rPr>
            <w:iCs/>
          </w:rPr>
          <w:t xml:space="preserve">as </w:t>
        </w:r>
      </w:ins>
      <w:r w:rsidR="00B55CB3">
        <w:rPr>
          <w:rStyle w:val="normaltextrun"/>
        </w:rPr>
        <w:t>reflected in Section 23, Form S</w:t>
      </w:r>
      <w:ins w:id="38" w:author="ERCOT" w:date="2025-09-03T12:10:00Z" w16du:dateUtc="2025-09-03T17:10:00Z">
        <w:r w:rsidR="00E35E05">
          <w:rPr>
            <w:rStyle w:val="normaltextrun"/>
          </w:rPr>
          <w:t>,</w:t>
        </w:r>
        <w:r w:rsidR="00E35E05" w:rsidRPr="00E35E05">
          <w:rPr>
            <w:iCs/>
          </w:rPr>
          <w:t xml:space="preserve"> </w:t>
        </w:r>
        <w:r w:rsidR="00E35E05" w:rsidRPr="00AC0350">
          <w:rPr>
            <w:iCs/>
          </w:rPr>
          <w:t xml:space="preserve">to ERCOT </w:t>
        </w:r>
        <w:r w:rsidR="00E35E05">
          <w:rPr>
            <w:iCs/>
          </w:rPr>
          <w:t>via the MIS Certified Area</w:t>
        </w:r>
      </w:ins>
      <w:r w:rsidR="00B55CB3">
        <w:rPr>
          <w:rStyle w:val="normaltextrun"/>
        </w:rPr>
        <w:t>. </w:t>
      </w:r>
      <w:r w:rsidR="00B55CB3">
        <w:rPr>
          <w:rStyle w:val="eop"/>
        </w:rPr>
        <w:t> </w:t>
      </w:r>
    </w:p>
    <w:p w14:paraId="2864819E" w14:textId="0D71CBD0" w:rsidR="00403519" w:rsidRPr="00AC0350" w:rsidRDefault="00403519" w:rsidP="00403519">
      <w:pPr>
        <w:spacing w:after="240"/>
        <w:ind w:left="720" w:hanging="720"/>
      </w:pPr>
      <w:r>
        <w:t>(2)</w:t>
      </w:r>
      <w:r>
        <w:tab/>
        <w:t>Market Participants and Entities applying for registration with ERCOT shall submit an initial report and attestation</w:t>
      </w:r>
      <w:ins w:id="39" w:author="ERCOT" w:date="2025-09-03T09:50:00Z" w16du:dateUtc="2025-09-03T14:50:00Z">
        <w:r w:rsidR="00D62E0B">
          <w:t xml:space="preserve"> </w:t>
        </w:r>
        <w:r w:rsidR="00D62E0B">
          <w:rPr>
            <w:iCs/>
          </w:rPr>
          <w:t>via the MIS Certified Area</w:t>
        </w:r>
      </w:ins>
      <w:r>
        <w:t xml:space="preserve">, </w:t>
      </w:r>
      <w:del w:id="40" w:author="ERCOT" w:date="2025-09-03T09:51:00Z" w16du:dateUtc="2025-09-03T14:51:00Z">
        <w:r w:rsidRPr="5447B30B" w:rsidDel="00A917C8">
          <w:rPr>
            <w:rStyle w:val="normaltextrun"/>
          </w:rPr>
          <w:delText>on the form</w:delText>
        </w:r>
      </w:del>
      <w:ins w:id="41" w:author="ERCOT" w:date="2025-09-03T09:51:00Z" w16du:dateUtc="2025-09-03T14:51:00Z">
        <w:r w:rsidR="00A917C8">
          <w:rPr>
            <w:rStyle w:val="normaltextrun"/>
          </w:rPr>
          <w:t>as</w:t>
        </w:r>
      </w:ins>
      <w:r w:rsidRPr="5447B30B">
        <w:rPr>
          <w:rStyle w:val="normaltextrun"/>
        </w:rPr>
        <w:t xml:space="preserve"> reflected in Section 23, Form S </w:t>
      </w:r>
      <w:r>
        <w:t>identifying any purchase described in paragraph (1) above that occurred during the following time periods:</w:t>
      </w:r>
    </w:p>
    <w:p w14:paraId="32CD4884" w14:textId="77777777" w:rsidR="00403519" w:rsidRPr="00AC0350" w:rsidRDefault="00403519" w:rsidP="00403519">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863B9B0" w14:textId="77777777" w:rsidR="00403519" w:rsidRPr="00AC0350" w:rsidRDefault="00403519" w:rsidP="00403519">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74D73E38" w14:textId="77777777" w:rsidR="00403519" w:rsidRPr="00AC0350" w:rsidRDefault="00403519" w:rsidP="00403519">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007AEDC6" w14:textId="3F266D43" w:rsidR="00403519" w:rsidRPr="00AC0350" w:rsidRDefault="00403519" w:rsidP="00403519">
      <w:pPr>
        <w:spacing w:after="240"/>
        <w:ind w:left="720" w:hanging="720"/>
      </w:pPr>
      <w:r>
        <w:t>(3)</w:t>
      </w:r>
      <w:r>
        <w:tab/>
        <w:t>A Market Participant shall submit a report and attestation</w:t>
      </w:r>
      <w:ins w:id="42" w:author="ERCOT" w:date="2025-09-03T09:51:00Z" w16du:dateUtc="2025-09-03T14:51:00Z">
        <w:r w:rsidR="00E15AFF">
          <w:t xml:space="preserve"> </w:t>
        </w:r>
        <w:r w:rsidR="00E15AFF">
          <w:rPr>
            <w:iCs/>
          </w:rPr>
          <w:t>via the MIS Certified Area</w:t>
        </w:r>
      </w:ins>
      <w:r>
        <w:t xml:space="preserve">, </w:t>
      </w:r>
      <w:ins w:id="43" w:author="ERCOT" w:date="2025-09-03T09:51:00Z" w16du:dateUtc="2025-09-03T14:51:00Z">
        <w:r w:rsidR="00E15AFF">
          <w:t>as</w:t>
        </w:r>
      </w:ins>
      <w:del w:id="44" w:author="ERCOT" w:date="2025-09-03T09:51:00Z" w16du:dateUtc="2025-09-03T14:51:00Z">
        <w:r w:rsidRPr="789568AF" w:rsidDel="00E15AFF">
          <w:rPr>
            <w:rStyle w:val="normaltextrun"/>
          </w:rPr>
          <w:delText>on the form</w:delText>
        </w:r>
      </w:del>
      <w:r w:rsidRPr="789568AF">
        <w:rPr>
          <w:rStyle w:val="normaltextrun"/>
        </w:rPr>
        <w:t xml:space="preserve"> reflected in Section 23, Form S</w:t>
      </w:r>
      <w:r>
        <w:t xml:space="preserve">, identifying any purchase(s) described in paragraph (1) above that occur after the date(s) of the purchases reported pursuant to paragraph (2) above and that have not already been reported pursuant to this Section. </w:t>
      </w:r>
    </w:p>
    <w:p w14:paraId="07006920" w14:textId="77777777" w:rsidR="00403519" w:rsidRDefault="00403519" w:rsidP="320FD120">
      <w:pPr>
        <w:spacing w:after="240"/>
        <w:ind w:left="720" w:hanging="720"/>
      </w:pPr>
      <w:bookmarkStart w:id="45" w:name="_Hlk155261380"/>
      <w:r>
        <w:lastRenderedPageBreak/>
        <w:t>(4)</w:t>
      </w:r>
      <w:r>
        <w:tab/>
        <w:t xml:space="preserve">Reports and attestations submitted pursuant to paragraph (3) above shall be submitted within 180 days of the date of the  purchase. </w:t>
      </w:r>
    </w:p>
    <w:bookmarkEnd w:id="45"/>
    <w:p w14:paraId="14140FD3" w14:textId="77777777" w:rsidR="007F6CA4" w:rsidRDefault="007F6CA4" w:rsidP="00BC2D06"/>
    <w:p w14:paraId="28965F13" w14:textId="20030FE5" w:rsidR="00977B03" w:rsidRPr="002631D7" w:rsidRDefault="00977B03" w:rsidP="00977B03">
      <w:pPr>
        <w:pStyle w:val="H2"/>
      </w:pPr>
      <w:bookmarkStart w:id="46" w:name="_Toc390438994"/>
      <w:bookmarkStart w:id="47" w:name="_Toc405897705"/>
      <w:bookmarkStart w:id="48" w:name="_Toc415055797"/>
      <w:bookmarkStart w:id="49" w:name="_Toc415055923"/>
      <w:bookmarkStart w:id="50" w:name="_Toc415056022"/>
      <w:bookmarkStart w:id="51" w:name="_Toc415056122"/>
      <w:bookmarkStart w:id="52" w:name="_Toc184623063"/>
      <w:r w:rsidRPr="002631D7">
        <w:t>16.12</w:t>
      </w:r>
      <w:r w:rsidRPr="002631D7">
        <w:tab/>
        <w:t xml:space="preserve">User Security Administrator and </w:t>
      </w:r>
      <w:ins w:id="53" w:author="ERCOT [2]" w:date="2025-07-02T22:00:00Z" w16du:dateUtc="2025-07-03T03:00:00Z">
        <w:r w:rsidR="003C0228">
          <w:t>Access to the M</w:t>
        </w:r>
      </w:ins>
      <w:ins w:id="54" w:author="ERCOT [2]" w:date="2025-07-02T22:12:00Z" w16du:dateUtc="2025-07-03T03:12:00Z">
        <w:r w:rsidR="00792B62">
          <w:t>IS</w:t>
        </w:r>
      </w:ins>
      <w:del w:id="55" w:author="ERCOT [2]" w:date="2025-07-02T22:01:00Z" w16du:dateUtc="2025-07-03T03:01:00Z">
        <w:r w:rsidRPr="002631D7" w:rsidDel="003C0228">
          <w:delText>Digital Certificates</w:delText>
        </w:r>
      </w:del>
      <w:bookmarkEnd w:id="46"/>
      <w:bookmarkEnd w:id="47"/>
      <w:bookmarkEnd w:id="48"/>
      <w:bookmarkEnd w:id="49"/>
      <w:bookmarkEnd w:id="50"/>
      <w:bookmarkEnd w:id="51"/>
      <w:bookmarkEnd w:id="52"/>
    </w:p>
    <w:p w14:paraId="2BCA1DF4" w14:textId="25B80BC2" w:rsidR="00977B03" w:rsidRDefault="00977B03" w:rsidP="00977B03">
      <w:pPr>
        <w:pStyle w:val="H2"/>
        <w:tabs>
          <w:tab w:val="clear" w:pos="900"/>
        </w:tabs>
        <w:spacing w:before="0"/>
        <w:ind w:left="720" w:hanging="720"/>
        <w:outlineLvl w:val="9"/>
        <w:rPr>
          <w:b w:val="0"/>
        </w:rPr>
      </w:pPr>
      <w:bookmarkStart w:id="56" w:name="_Toc349821829"/>
      <w:r>
        <w:rPr>
          <w:b w:val="0"/>
        </w:rPr>
        <w:t>(1)</w:t>
      </w:r>
      <w:r>
        <w:rPr>
          <w:b w:val="0"/>
        </w:rPr>
        <w:tab/>
      </w:r>
      <w:r w:rsidRPr="00F80DFA">
        <w:rPr>
          <w:b w:val="0"/>
        </w:rPr>
        <w:t xml:space="preserve">Each Market Participant is allowed access to </w:t>
      </w:r>
      <w:ins w:id="57" w:author="ERCOT [2]" w:date="2025-07-02T21:23:00Z" w16du:dateUtc="2025-07-03T02:23:00Z">
        <w:r w:rsidR="008A03B5">
          <w:rPr>
            <w:b w:val="0"/>
          </w:rPr>
          <w:t xml:space="preserve">the </w:t>
        </w:r>
      </w:ins>
      <w:del w:id="58" w:author="ERCOT [2]" w:date="2025-07-02T21:23:00Z" w16du:dateUtc="2025-07-03T02:23:00Z">
        <w:r w:rsidDel="008A03B5">
          <w:rPr>
            <w:b w:val="0"/>
          </w:rPr>
          <w:delText xml:space="preserve">certain </w:delText>
        </w:r>
      </w:del>
      <w:r w:rsidRPr="00F80DFA">
        <w:rPr>
          <w:b w:val="0"/>
        </w:rPr>
        <w:t xml:space="preserve">ERCOT </w:t>
      </w:r>
      <w:ins w:id="59" w:author="ERCOT [2]" w:date="2025-07-02T21:23:00Z" w16du:dateUtc="2025-07-03T02:23:00Z">
        <w:r w:rsidR="008A03B5">
          <w:rPr>
            <w:b w:val="0"/>
          </w:rPr>
          <w:t xml:space="preserve">Market Information System (MIS) </w:t>
        </w:r>
      </w:ins>
      <w:del w:id="60" w:author="ERCOT [2]" w:date="2025-07-02T21:23:00Z" w16du:dateUtc="2025-07-03T02:23:00Z">
        <w:r w:rsidRPr="00F80DFA" w:rsidDel="008A03B5">
          <w:rPr>
            <w:b w:val="0"/>
          </w:rPr>
          <w:delText xml:space="preserve">computer systems through the use of Digital Certificates </w:delText>
        </w:r>
      </w:del>
      <w:r w:rsidRPr="00F80DFA">
        <w:rPr>
          <w:b w:val="0"/>
        </w:rPr>
        <w:t>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 xml:space="preserve">completion of applicable registration and qualification requirements.  </w:t>
      </w:r>
      <w:del w:id="61" w:author="ERCOT [2]" w:date="2025-07-02T21:24:00Z" w16du:dateUtc="2025-07-03T02:24:00Z">
        <w:r w:rsidRPr="00F80DFA" w:rsidDel="008A03B5">
          <w:rPr>
            <w:b w:val="0"/>
          </w:rPr>
          <w:delText>Digital Certificates expire after one year.</w:delText>
        </w:r>
      </w:del>
      <w:ins w:id="62" w:author="ERCOT [2]" w:date="2025-06-13T12:19:00Z" w16du:dateUtc="2025-06-13T17:19:00Z">
        <w:r w:rsidR="00FC7217">
          <w:rPr>
            <w:b w:val="0"/>
          </w:rPr>
          <w:t xml:space="preserve"> </w:t>
        </w:r>
      </w:ins>
    </w:p>
    <w:p w14:paraId="03EBE4C3" w14:textId="56504FF4" w:rsidR="00977B03" w:rsidRDefault="00977B03" w:rsidP="00977B03">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ins w:id="63" w:author="ERCOT [2]" w:date="2025-07-02T21:24:00Z" w16du:dateUtc="2025-07-03T02:24:00Z">
        <w:r w:rsidR="008A03B5">
          <w:rPr>
            <w:b w:val="0"/>
          </w:rPr>
          <w:t xml:space="preserve">the MIS </w:t>
        </w:r>
      </w:ins>
      <w:ins w:id="64" w:author="ERCOT [2]" w:date="2025-07-03T13:13:00Z" w16du:dateUtc="2025-07-03T18:13:00Z">
        <w:r w:rsidR="00A765F3">
          <w:rPr>
            <w:b w:val="0"/>
          </w:rPr>
          <w:t>except for portions of the MIS required to perform the duties of an Authorized Representative</w:t>
        </w:r>
      </w:ins>
      <w:del w:id="65" w:author="ERCOT [2]" w:date="2025-07-02T21:24:00Z" w16du:dateUtc="2025-07-03T02:24:00Z">
        <w:r w:rsidDel="008A03B5">
          <w:rPr>
            <w:b w:val="0"/>
          </w:rPr>
          <w:delText>non-public ERCOT</w:delText>
        </w:r>
        <w:r w:rsidRPr="00F80DFA" w:rsidDel="008A03B5">
          <w:rPr>
            <w:b w:val="0"/>
          </w:rPr>
          <w:delText xml:space="preserve"> computer systems through Digital Certificates</w:delText>
        </w:r>
      </w:del>
      <w:del w:id="66" w:author="ERCOT [2]" w:date="2025-07-02T21:27:00Z" w16du:dateUtc="2025-07-03T02:27:00Z">
        <w:r w:rsidRPr="00F80DFA" w:rsidDel="008A03B5">
          <w:rPr>
            <w:b w:val="0"/>
          </w:rPr>
          <w:delText>.</w:delText>
        </w:r>
      </w:del>
      <w:ins w:id="67" w:author="ERCOT [2]" w:date="2025-06-13T12:30:00Z" w16du:dateUtc="2025-06-13T17:30:00Z">
        <w:del w:id="68" w:author="ERCOT [2]" w:date="2025-07-02T21:27:00Z" w16du:dateUtc="2025-07-03T02:27:00Z">
          <w:r w:rsidR="003B72C3" w:rsidDel="008A03B5">
            <w:rPr>
              <w:b w:val="0"/>
            </w:rPr>
            <w:delText xml:space="preserve"> </w:delText>
          </w:r>
        </w:del>
      </w:ins>
      <w:del w:id="69" w:author="ERCOT [2]" w:date="2025-07-02T21:27:00Z" w16du:dateUtc="2025-07-03T02:27:00Z">
        <w:r w:rsidRPr="00040FD1" w:rsidDel="008A03B5">
          <w:rPr>
            <w:b w:val="0"/>
            <w:strike/>
            <w:rPrChange w:id="70" w:author="ERCOT [2]" w:date="2025-07-07T11:16:00Z" w16du:dateUtc="2025-07-07T16:16:00Z">
              <w:rPr>
                <w:b w:val="0"/>
              </w:rPr>
            </w:rPrChange>
          </w:rPr>
          <w:delText xml:space="preserve"> </w:delText>
        </w:r>
        <w:r w:rsidRPr="00F80DFA" w:rsidDel="008A03B5">
          <w:rPr>
            <w:b w:val="0"/>
          </w:rPr>
          <w:delText xml:space="preserve"> </w:delText>
        </w:r>
        <w:r w:rsidDel="008A03B5">
          <w:rPr>
            <w:b w:val="0"/>
          </w:rPr>
          <w:delText xml:space="preserve">A USA may also be responsible for managing the </w:delText>
        </w:r>
        <w:r w:rsidRPr="00F80DFA" w:rsidDel="008A03B5">
          <w:rPr>
            <w:b w:val="0"/>
          </w:rPr>
          <w:delText>Market Participant’s access</w:delText>
        </w:r>
        <w:r w:rsidDel="008A03B5">
          <w:rPr>
            <w:b w:val="0"/>
          </w:rPr>
          <w:delText xml:space="preserve"> to </w:delText>
        </w:r>
      </w:del>
      <w:del w:id="71" w:author="ERCOT [2]" w:date="2025-07-02T21:28:00Z" w16du:dateUtc="2025-07-03T02:28:00Z">
        <w:r w:rsidRPr="005175C4" w:rsidDel="008A03B5">
          <w:rPr>
            <w:b w:val="0"/>
          </w:rPr>
          <w:delText xml:space="preserve">the online </w:delText>
        </w:r>
        <w:r w:rsidDel="008A03B5">
          <w:rPr>
            <w:b w:val="0"/>
          </w:rPr>
          <w:delText>Resource Integration and Ongoing Operations (“RIOO”)</w:delText>
        </w:r>
        <w:r w:rsidRPr="005175C4" w:rsidDel="008A03B5">
          <w:rPr>
            <w:b w:val="0"/>
          </w:rPr>
          <w:delText xml:space="preserve"> system, which does not require a Digital Certificate</w:delText>
        </w:r>
        <w:r w:rsidDel="008A03B5">
          <w:rPr>
            <w:b w:val="0"/>
          </w:rPr>
          <w:delText xml:space="preserve">. </w:delText>
        </w:r>
      </w:del>
      <w:r>
        <w:rPr>
          <w:b w:val="0"/>
        </w:rPr>
        <w:t xml:space="preserve"> </w:t>
      </w:r>
      <w:r w:rsidRPr="00F80DFA">
        <w:rPr>
          <w:b w:val="0"/>
        </w:rPr>
        <w:t>Each Market Participant</w:t>
      </w:r>
      <w:r>
        <w:rPr>
          <w:b w:val="0"/>
        </w:rPr>
        <w:t xml:space="preserve"> </w:t>
      </w:r>
      <w:del w:id="72" w:author="ERCOT [2]" w:date="2025-07-02T21:30:00Z" w16du:dateUtc="2025-07-03T02:30:00Z">
        <w:r w:rsidDel="008A03B5">
          <w:rPr>
            <w:b w:val="0"/>
          </w:rPr>
          <w:delText>that will receive Digital Certificate(s)</w:delText>
        </w:r>
        <w:r w:rsidRPr="00F80DFA" w:rsidDel="008A03B5">
          <w:rPr>
            <w:b w:val="0"/>
          </w:rPr>
          <w:delText xml:space="preserve"> </w:delText>
        </w:r>
      </w:del>
      <w:r w:rsidRPr="00F80DFA">
        <w:rPr>
          <w:b w:val="0"/>
        </w:rPr>
        <w:t xml:space="preserve">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 xml:space="preserve">orm, the functions required of a USA, then the backup USA shall perform </w:t>
      </w:r>
      <w:proofErr w:type="gramStart"/>
      <w:r>
        <w:rPr>
          <w:b w:val="0"/>
        </w:rPr>
        <w:t>any and all</w:t>
      </w:r>
      <w:proofErr w:type="gramEnd"/>
      <w:r>
        <w:rPr>
          <w:b w:val="0"/>
        </w:rPr>
        <w:t xml:space="preserve">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w:t>
      </w:r>
      <w:ins w:id="73" w:author="ERCOT [2]" w:date="2025-07-03T09:38:00Z" w16du:dateUtc="2025-07-03T14:38:00Z">
        <w:r w:rsidR="006B0093">
          <w:rPr>
            <w:b w:val="0"/>
          </w:rPr>
          <w:t xml:space="preserve">MIS </w:t>
        </w:r>
      </w:ins>
      <w:ins w:id="74" w:author="ERCOT [2]" w:date="2025-07-02T21:31:00Z" w16du:dateUtc="2025-07-03T02:31:00Z">
        <w:r w:rsidR="008A03B5">
          <w:rPr>
            <w:b w:val="0"/>
          </w:rPr>
          <w:t>user</w:t>
        </w:r>
      </w:ins>
      <w:ins w:id="75" w:author="ERCOT [2]" w:date="2025-07-03T09:35:00Z" w16du:dateUtc="2025-07-03T14:35:00Z">
        <w:r w:rsidR="006B0093">
          <w:rPr>
            <w:b w:val="0"/>
          </w:rPr>
          <w:t>s</w:t>
        </w:r>
      </w:ins>
      <w:del w:id="76" w:author="ERCOT [2]" w:date="2025-07-02T21:32:00Z" w16du:dateUtc="2025-07-03T02:32:00Z">
        <w:r w:rsidRPr="00F80DFA" w:rsidDel="008A03B5">
          <w:rPr>
            <w:b w:val="0"/>
          </w:rPr>
          <w:delText xml:space="preserve">Market Participant’s Digital Certificate holders (“Certificate Holders”) </w:delText>
        </w:r>
      </w:del>
      <w:ins w:id="77" w:author="ERCOT [2]" w:date="2025-07-03T09:36:00Z" w16du:dateUtc="2025-07-03T14:36:00Z">
        <w:r w:rsidR="006B0093">
          <w:rPr>
            <w:b w:val="0"/>
          </w:rPr>
          <w:t xml:space="preserve"> </w:t>
        </w:r>
      </w:ins>
      <w:r w:rsidRPr="00F80DFA">
        <w:rPr>
          <w:b w:val="0"/>
        </w:rPr>
        <w:t xml:space="preserve">and administering </w:t>
      </w:r>
      <w:ins w:id="78" w:author="ERCOT [2]" w:date="2025-07-03T09:32:00Z" w16du:dateUtc="2025-07-03T14:32:00Z">
        <w:r w:rsidR="006B0093">
          <w:rPr>
            <w:b w:val="0"/>
          </w:rPr>
          <w:t xml:space="preserve">their </w:t>
        </w:r>
      </w:ins>
      <w:ins w:id="79" w:author="ERCOT [2]" w:date="2025-07-02T21:33:00Z" w16du:dateUtc="2025-07-03T02:33:00Z">
        <w:r w:rsidR="00471DD9">
          <w:rPr>
            <w:b w:val="0"/>
          </w:rPr>
          <w:t>access to the MIS</w:t>
        </w:r>
      </w:ins>
      <w:del w:id="80" w:author="ERCOT [2]" w:date="2025-07-02T21:33:00Z" w16du:dateUtc="2025-07-03T02:33:00Z">
        <w:r w:rsidRPr="00F80DFA" w:rsidDel="00471DD9">
          <w:rPr>
            <w:b w:val="0"/>
          </w:rPr>
          <w:delText>the use of Digital Certificates</w:delText>
        </w:r>
      </w:del>
      <w:r w:rsidRPr="00F80DFA">
        <w:rPr>
          <w:b w:val="0"/>
        </w:rPr>
        <w:t xml:space="preserve"> on behalf of the Market Participant.  </w:t>
      </w:r>
      <w:r>
        <w:rPr>
          <w:b w:val="0"/>
        </w:rPr>
        <w:t xml:space="preserve">ERCOT Critical Energy Infrastructure Information (ECEII) posted on the Market Information System (MIS) Secure or Certified Area may be accessed only by those individuals that are </w:t>
      </w:r>
      <w:ins w:id="81" w:author="ERCOT [2]" w:date="2025-07-02T21:36:00Z" w16du:dateUtc="2025-07-03T02:36:00Z">
        <w:r w:rsidR="00471DD9">
          <w:rPr>
            <w:b w:val="0"/>
          </w:rPr>
          <w:t xml:space="preserve">authorized </w:t>
        </w:r>
      </w:ins>
      <w:ins w:id="82" w:author="ERCOT [2]" w:date="2025-07-02T21:37:00Z" w16du:dateUtc="2025-07-03T02:37:00Z">
        <w:r w:rsidR="00471DD9">
          <w:rPr>
            <w:b w:val="0"/>
          </w:rPr>
          <w:t xml:space="preserve">access to </w:t>
        </w:r>
      </w:ins>
      <w:del w:id="83" w:author="ERCOT [2]" w:date="2025-07-02T21:37:00Z" w16du:dateUtc="2025-07-03T02:37:00Z">
        <w:r w:rsidDel="00471DD9">
          <w:rPr>
            <w:b w:val="0"/>
          </w:rPr>
          <w:delText xml:space="preserve">issued </w:delText>
        </w:r>
      </w:del>
      <w:r>
        <w:rPr>
          <w:b w:val="0"/>
        </w:rPr>
        <w:t>ECEII</w:t>
      </w:r>
      <w:ins w:id="84" w:author="ERCOT [2]" w:date="2025-07-02T21:38:00Z" w16du:dateUtc="2025-07-03T02:38:00Z">
        <w:r w:rsidR="00471DD9">
          <w:rPr>
            <w:b w:val="0"/>
          </w:rPr>
          <w:t xml:space="preserve"> by the USA in accordance with the ERCOT Identity and Access Management User Guide</w:t>
        </w:r>
      </w:ins>
      <w:del w:id="85" w:author="ERCOT [2]" w:date="2025-07-02T21:39:00Z" w16du:dateUtc="2025-07-03T02:39:00Z">
        <w:r w:rsidDel="00471DD9">
          <w:rPr>
            <w:b w:val="0"/>
          </w:rPr>
          <w:delText>-eligible Digital Certificates</w:delText>
        </w:r>
        <w:r w:rsidR="00275687" w:rsidDel="00471DD9">
          <w:rPr>
            <w:b w:val="0"/>
          </w:rPr>
          <w:delText xml:space="preserve"> </w:delText>
        </w:r>
      </w:del>
      <w:ins w:id="86" w:author="ERCOT [2]" w:date="2025-07-02T21:39:00Z" w16du:dateUtc="2025-07-03T02:39:00Z">
        <w:r w:rsidR="00471DD9">
          <w:rPr>
            <w:b w:val="0"/>
          </w:rPr>
          <w:t xml:space="preserve"> posted on the ERCOT website</w:t>
        </w:r>
      </w:ins>
      <w:r>
        <w:rPr>
          <w:b w:val="0"/>
        </w:rPr>
        <w:t xml:space="preserve">.  </w:t>
      </w:r>
      <w:r w:rsidRPr="00276CA9">
        <w:rPr>
          <w:b w:val="0"/>
        </w:rPr>
        <w:t>Each</w:t>
      </w:r>
      <w:r w:rsidRPr="00F80DFA">
        <w:rPr>
          <w:b w:val="0"/>
        </w:rPr>
        <w:t xml:space="preserve"> Market Participant </w:t>
      </w:r>
      <w:ins w:id="87" w:author="ERCOT [2]" w:date="2025-07-02T21:40:00Z" w16du:dateUtc="2025-07-03T02:40:00Z">
        <w:r w:rsidR="00471DD9">
          <w:rPr>
            <w:b w:val="0"/>
          </w:rPr>
          <w:t xml:space="preserve">with </w:t>
        </w:r>
      </w:ins>
      <w:del w:id="88" w:author="ERCOT [2]" w:date="2025-07-02T21:40:00Z" w16du:dateUtc="2025-07-03T02:40:00Z">
        <w:r w:rsidDel="00471DD9">
          <w:rPr>
            <w:b w:val="0"/>
          </w:rPr>
          <w:delText xml:space="preserve">that will receive Digital Certificates and </w:delText>
        </w:r>
        <w:r w:rsidRPr="00F80DFA" w:rsidDel="00471DD9">
          <w:rPr>
            <w:b w:val="0"/>
          </w:rPr>
          <w:delText xml:space="preserve"> </w:delText>
        </w:r>
        <w:r w:rsidDel="00471DD9">
          <w:rPr>
            <w:b w:val="0"/>
          </w:rPr>
          <w:delText>having</w:delText>
        </w:r>
        <w:r w:rsidRPr="00F80DFA" w:rsidDel="00471DD9">
          <w:rPr>
            <w:b w:val="0"/>
          </w:rPr>
          <w:delText xml:space="preserve"> </w:delText>
        </w:r>
      </w:del>
      <w:r w:rsidRPr="00F80DFA">
        <w:rPr>
          <w:b w:val="0"/>
        </w:rPr>
        <w:t>more than one ERCOT functional registration</w:t>
      </w:r>
      <w:r w:rsidR="00A763BA">
        <w:rPr>
          <w:b w:val="0"/>
        </w:rPr>
        <w:t xml:space="preserve"> </w:t>
      </w:r>
      <w:r w:rsidRPr="00F80DFA">
        <w:rPr>
          <w:b w:val="0"/>
        </w:rPr>
        <w:t>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w:t>
      </w:r>
      <w:ins w:id="89" w:author="ERCOT [2]" w:date="2025-07-02T21:41:00Z" w16du:dateUtc="2025-07-03T02:41:00Z">
        <w:r w:rsidR="00471DD9">
          <w:rPr>
            <w:b w:val="0"/>
          </w:rPr>
          <w:t>ERCOT Identity and Access Management User Guide</w:t>
        </w:r>
      </w:ins>
      <w:del w:id="90" w:author="ERCOT [2]" w:date="2025-07-02T21:41:00Z" w16du:dateUtc="2025-07-03T02:41:00Z">
        <w:r w:rsidDel="00471DD9">
          <w:rPr>
            <w:b w:val="0"/>
          </w:rPr>
          <w:delText>Digital Certificate user guide</w:delText>
        </w:r>
      </w:del>
      <w:r>
        <w:rPr>
          <w:b w:val="0"/>
        </w:rPr>
        <w:t xml:space="preserve">. </w:t>
      </w:r>
    </w:p>
    <w:p w14:paraId="0BB3B0C5" w14:textId="006CDE83" w:rsidR="00977B03" w:rsidRPr="00DB1C2A" w:rsidRDefault="00977B03" w:rsidP="17286184">
      <w:pPr>
        <w:pStyle w:val="H2"/>
        <w:tabs>
          <w:tab w:val="clear" w:pos="900"/>
        </w:tabs>
        <w:spacing w:before="0"/>
        <w:ind w:left="720" w:hanging="720"/>
        <w:rPr>
          <w:b w:val="0"/>
        </w:rPr>
      </w:pPr>
      <w:r w:rsidRPr="009E7460">
        <w:rPr>
          <w:b w:val="0"/>
        </w:rPr>
        <w:t>(3)</w:t>
      </w:r>
      <w:r w:rsidRPr="009E7460">
        <w:tab/>
      </w:r>
      <w:r w:rsidRPr="009E7460">
        <w:rPr>
          <w:b w:val="0"/>
        </w:rPr>
        <w:t xml:space="preserve">Only Market Participants registered with ERCOT as either a Municipally Owned Utility (MOU) or an Electric Cooperative (EC), and as a Distribution Service Provider (DSP) and/or Load Serving Entity (LSE), may be eligible to opt out of designating a USA and </w:t>
      </w:r>
      <w:del w:id="91" w:author="ERCOT [2]" w:date="2025-07-02T21:49:00Z" w16du:dateUtc="2025-07-03T02:49:00Z">
        <w:r w:rsidRPr="009E7460" w:rsidDel="00414605">
          <w:rPr>
            <w:b w:val="0"/>
          </w:rPr>
          <w:delText>receiving Digital Certificates</w:delText>
        </w:r>
      </w:del>
      <w:ins w:id="92" w:author="ERCOT [2]" w:date="2025-07-02T21:49:00Z" w16du:dateUtc="2025-07-03T02:49:00Z">
        <w:r w:rsidR="00414605" w:rsidRPr="009E7460">
          <w:rPr>
            <w:b w:val="0"/>
          </w:rPr>
          <w:t>access</w:t>
        </w:r>
      </w:ins>
      <w:ins w:id="93" w:author="ERCOT [2]" w:date="2025-07-03T09:41:00Z" w16du:dateUtc="2025-07-03T14:41:00Z">
        <w:r w:rsidR="009A7F1B" w:rsidRPr="009E7460">
          <w:rPr>
            <w:b w:val="0"/>
          </w:rPr>
          <w:t xml:space="preserve"> to t</w:t>
        </w:r>
      </w:ins>
      <w:ins w:id="94" w:author="ERCOT [2]" w:date="2025-07-02T21:49:00Z" w16du:dateUtc="2025-07-03T02:49:00Z">
        <w:r w:rsidR="00414605" w:rsidRPr="009E7460">
          <w:rPr>
            <w:b w:val="0"/>
          </w:rPr>
          <w:t>he MIS</w:t>
        </w:r>
      </w:ins>
      <w:r w:rsidRPr="009E7460">
        <w:rPr>
          <w:b w:val="0"/>
        </w:rPr>
        <w:t xml:space="preserve"> if the Market Participant demonstrates to ERCOT’s satisfaction that it does not need </w:t>
      </w:r>
      <w:del w:id="95" w:author="ERCOT [2]" w:date="2025-07-02T21:49:00Z" w16du:dateUtc="2025-07-03T02:49:00Z">
        <w:r w:rsidRPr="009E7460" w:rsidDel="00414605">
          <w:rPr>
            <w:b w:val="0"/>
          </w:rPr>
          <w:delText>a Digital Certificate</w:delText>
        </w:r>
      </w:del>
      <w:ins w:id="96" w:author="ERCOT [2]" w:date="2025-07-02T21:49:00Z" w16du:dateUtc="2025-07-03T02:49:00Z">
        <w:r w:rsidR="00414605" w:rsidRPr="009E7460">
          <w:rPr>
            <w:b w:val="0"/>
          </w:rPr>
          <w:t>access to the MIS</w:t>
        </w:r>
      </w:ins>
      <w:r w:rsidRPr="009E7460">
        <w:rPr>
          <w:b w:val="0"/>
        </w:rPr>
        <w:t xml:space="preserve"> to perform its obligations under the ERCOT Protocols, market guides, or other applicable rules.</w:t>
      </w:r>
      <w:r w:rsidR="009E7460">
        <w:rPr>
          <w:b w:val="0"/>
        </w:rPr>
        <w:t xml:space="preserve">  </w:t>
      </w:r>
      <w:bookmarkStart w:id="97" w:name="_Hlk188527351"/>
      <w:r w:rsidR="009E7460" w:rsidRPr="003F1EB9">
        <w:rPr>
          <w:b w:val="0"/>
        </w:rPr>
        <w:t>In addition, Comision Federal de Electricidad (CFE)</w:t>
      </w:r>
      <w:r w:rsidR="009E7460" w:rsidRPr="003F1EB9">
        <w:rPr>
          <w:b w:val="0"/>
          <w:bCs/>
        </w:rPr>
        <w:t xml:space="preserve"> may be eligible to opt out of </w:t>
      </w:r>
      <w:r w:rsidR="009E7460" w:rsidRPr="003F1EB9">
        <w:rPr>
          <w:b w:val="0"/>
          <w:bCs/>
        </w:rPr>
        <w:lastRenderedPageBreak/>
        <w:t xml:space="preserve">designating a USA and receiving </w:t>
      </w:r>
      <w:del w:id="98" w:author="ERCOT" w:date="2025-09-23T14:01:00Z" w16du:dateUtc="2025-09-23T19:01:00Z">
        <w:r w:rsidR="009E7460" w:rsidRPr="003F1EB9" w:rsidDel="003F1EB9">
          <w:rPr>
            <w:b w:val="0"/>
            <w:bCs/>
          </w:rPr>
          <w:delText>Digital Certificates</w:delText>
        </w:r>
      </w:del>
      <w:ins w:id="99" w:author="ERCOT" w:date="2025-09-23T14:01:00Z" w16du:dateUtc="2025-09-23T19:01:00Z">
        <w:r w:rsidR="003F1EB9">
          <w:rPr>
            <w:b w:val="0"/>
            <w:bCs/>
          </w:rPr>
          <w:t>access to the MIS</w:t>
        </w:r>
      </w:ins>
      <w:r w:rsidR="009E7460" w:rsidRPr="003F1EB9">
        <w:rPr>
          <w:b w:val="0"/>
          <w:bCs/>
        </w:rPr>
        <w:t xml:space="preserve"> upon demonstrating to ERCOT’s satisfaction that it does not need a </w:t>
      </w:r>
      <w:del w:id="100" w:author="ERCOT" w:date="2025-09-23T14:02:00Z" w16du:dateUtc="2025-09-23T19:02:00Z">
        <w:r w:rsidR="009E7460" w:rsidRPr="003F1EB9" w:rsidDel="003F1EB9">
          <w:rPr>
            <w:b w:val="0"/>
            <w:bCs/>
          </w:rPr>
          <w:delText>Digital Certificate</w:delText>
        </w:r>
      </w:del>
      <w:ins w:id="101" w:author="ERCOT" w:date="2025-09-23T14:02:00Z" w16du:dateUtc="2025-09-23T19:02:00Z">
        <w:r w:rsidR="003F1EB9">
          <w:rPr>
            <w:b w:val="0"/>
            <w:bCs/>
          </w:rPr>
          <w:t>access to the MIS</w:t>
        </w:r>
      </w:ins>
      <w:r w:rsidR="009E7460" w:rsidRPr="003F1EB9">
        <w:rPr>
          <w:b w:val="0"/>
          <w:bCs/>
        </w:rPr>
        <w:t xml:space="preserve"> to perform its obligations under the ERCOT Protocols, market guides, or other applicable rules.</w:t>
      </w:r>
      <w:bookmarkEnd w:id="97"/>
      <w:ins w:id="102" w:author="ERCOT" w:date="2025-09-23T10:48:00Z" w16du:dateUtc="2025-09-23T15:48:00Z">
        <w:r w:rsidR="009E7460">
          <w:rPr>
            <w:b w:val="0"/>
            <w:bCs/>
          </w:rPr>
          <w:t xml:space="preserve">  </w:t>
        </w:r>
      </w:ins>
      <w:ins w:id="103" w:author="ERCOT [2]" w:date="2025-07-03T12:49:00Z" w16du:dateUtc="2025-07-03T17:49:00Z">
        <w:r w:rsidR="000A2414" w:rsidRPr="009E7460">
          <w:rPr>
            <w:b w:val="0"/>
          </w:rPr>
          <w:t>Authorized Representatives for Market Participants that opt out of designating a USA and access to the MIS</w:t>
        </w:r>
      </w:ins>
      <w:ins w:id="104" w:author="ERCOT [2]" w:date="2025-07-03T12:50:00Z" w16du:dateUtc="2025-07-03T17:50:00Z">
        <w:r w:rsidR="000A2414" w:rsidRPr="009E7460">
          <w:rPr>
            <w:b w:val="0"/>
          </w:rPr>
          <w:t xml:space="preserve"> </w:t>
        </w:r>
      </w:ins>
      <w:ins w:id="105" w:author="ERCOT [2]" w:date="2025-07-03T12:54:00Z" w16du:dateUtc="2025-07-03T17:54:00Z">
        <w:r w:rsidR="000A2414" w:rsidRPr="009E7460">
          <w:rPr>
            <w:b w:val="0"/>
          </w:rPr>
          <w:t xml:space="preserve">shall continue to have </w:t>
        </w:r>
      </w:ins>
      <w:ins w:id="106" w:author="ERCOT [2]" w:date="2025-07-03T12:50:00Z" w16du:dateUtc="2025-07-03T17:50:00Z">
        <w:r w:rsidR="000A2414" w:rsidRPr="009E7460">
          <w:rPr>
            <w:b w:val="0"/>
          </w:rPr>
          <w:t xml:space="preserve">access to portions of the MIS required </w:t>
        </w:r>
      </w:ins>
      <w:ins w:id="107" w:author="ERCOT [2]" w:date="2025-07-03T12:51:00Z" w16du:dateUtc="2025-07-03T17:51:00Z">
        <w:r w:rsidR="000A2414" w:rsidRPr="009E7460">
          <w:rPr>
            <w:b w:val="0"/>
          </w:rPr>
          <w:t>to perform the duties of an Authorized Representative</w:t>
        </w:r>
      </w:ins>
      <w:ins w:id="108" w:author="ERCOT [2]" w:date="2025-07-03T12:54:00Z" w16du:dateUtc="2025-07-03T17:54:00Z">
        <w:r w:rsidR="000A2414" w:rsidRPr="009E7460">
          <w:rPr>
            <w:b w:val="0"/>
          </w:rPr>
          <w:t xml:space="preserve"> during the opt ou</w:t>
        </w:r>
      </w:ins>
      <w:ins w:id="109" w:author="ERCOT [2]" w:date="2025-07-03T12:55:00Z" w16du:dateUtc="2025-07-03T17:55:00Z">
        <w:r w:rsidR="000A2414" w:rsidRPr="009E7460">
          <w:rPr>
            <w:b w:val="0"/>
          </w:rPr>
          <w:t>t period</w:t>
        </w:r>
      </w:ins>
      <w:ins w:id="110" w:author="ERCOT [2]" w:date="2025-07-30T18:55:00Z">
        <w:r w:rsidR="569E868B" w:rsidRPr="009E7460">
          <w:rPr>
            <w:b w:val="0"/>
          </w:rPr>
          <w:t xml:space="preserve">, such as updates to </w:t>
        </w:r>
      </w:ins>
      <w:ins w:id="111" w:author="ERCOT [2]" w:date="2025-07-30T18:57:00Z">
        <w:r w:rsidR="4AF03CD1" w:rsidRPr="009E7460">
          <w:rPr>
            <w:b w:val="0"/>
          </w:rPr>
          <w:t>r</w:t>
        </w:r>
      </w:ins>
      <w:ins w:id="112" w:author="ERCOT [2]" w:date="2025-07-30T18:55:00Z">
        <w:r w:rsidR="569E868B" w:rsidRPr="009E7460">
          <w:rPr>
            <w:b w:val="0"/>
          </w:rPr>
          <w:t>egistration information</w:t>
        </w:r>
      </w:ins>
      <w:ins w:id="113" w:author="ERCOT [2]" w:date="2025-07-03T12:51:00Z" w16du:dateUtc="2025-07-03T17:51:00Z">
        <w:r w:rsidR="000A2414" w:rsidRPr="009E7460">
          <w:rPr>
            <w:b w:val="0"/>
          </w:rPr>
          <w:t>.</w:t>
        </w:r>
        <w:r w:rsidR="000A2414">
          <w:rPr>
            <w:b w:val="0"/>
          </w:rPr>
          <w:t xml:space="preserve"> </w:t>
        </w:r>
      </w:ins>
      <w:ins w:id="114" w:author="ERCOT [2]" w:date="2025-07-03T12:49:00Z" w16du:dateUtc="2025-07-03T17:49:00Z">
        <w:r w:rsidR="000A2414">
          <w:rPr>
            <w:b w:val="0"/>
          </w:rPr>
          <w:t xml:space="preserve">  </w:t>
        </w:r>
      </w:ins>
      <w:ins w:id="115" w:author="ERCOT [2]" w:date="2025-06-18T09:24:00Z" w16du:dateUtc="2025-06-18T14:24:00Z">
        <w:r w:rsidR="00593FCC">
          <w:rPr>
            <w:b w:val="0"/>
          </w:rPr>
          <w:t xml:space="preserve"> </w:t>
        </w:r>
      </w:ins>
    </w:p>
    <w:p w14:paraId="07913FF0" w14:textId="045C8FB9" w:rsidR="00977B03" w:rsidRPr="00DB1C2A" w:rsidRDefault="00977B03" w:rsidP="00977B03">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 xml:space="preserve">out of designating a USA and </w:t>
      </w:r>
      <w:ins w:id="116" w:author="ERCOT [2]" w:date="2025-07-02T21:53:00Z" w16du:dateUtc="2025-07-03T02:53:00Z">
        <w:r w:rsidR="003C0228">
          <w:rPr>
            <w:b w:val="0"/>
          </w:rPr>
          <w:t>access</w:t>
        </w:r>
      </w:ins>
      <w:ins w:id="117" w:author="ERCOT [2]" w:date="2025-07-03T09:42:00Z" w16du:dateUtc="2025-07-03T14:42:00Z">
        <w:r w:rsidR="009A7F1B">
          <w:rPr>
            <w:b w:val="0"/>
          </w:rPr>
          <w:t xml:space="preserve"> to </w:t>
        </w:r>
      </w:ins>
      <w:ins w:id="118" w:author="ERCOT [2]" w:date="2025-07-02T21:53:00Z" w16du:dateUtc="2025-07-03T02:53:00Z">
        <w:r w:rsidR="003C0228">
          <w:rPr>
            <w:b w:val="0"/>
          </w:rPr>
          <w:t>the MIS</w:t>
        </w:r>
      </w:ins>
      <w:del w:id="119" w:author="ERCOT [2]" w:date="2025-07-02T21:53:00Z" w16du:dateUtc="2025-07-03T02:53:00Z">
        <w:r w:rsidRPr="00DB1C2A" w:rsidDel="003C0228">
          <w:rPr>
            <w:b w:val="0"/>
          </w:rPr>
          <w:delText>receiving Digital Certificates</w:delText>
        </w:r>
      </w:del>
      <w:r w:rsidRPr="00DB1C2A">
        <w:rPr>
          <w:b w:val="0"/>
        </w:rPr>
        <w:t xml:space="preserve">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rPr>
        <w:t xml:space="preserve"> </w:t>
      </w:r>
      <w:r w:rsidRPr="00DB1C2A">
        <w:rPr>
          <w:b w:val="0"/>
        </w:rPr>
        <w:t xml:space="preserve">out if the Market Participant’s lack of </w:t>
      </w:r>
      <w:ins w:id="120" w:author="ERCOT [2]" w:date="2025-07-02T21:54:00Z" w16du:dateUtc="2025-07-03T02:54:00Z">
        <w:r w:rsidR="003C0228">
          <w:rPr>
            <w:b w:val="0"/>
          </w:rPr>
          <w:t>access to the MIS</w:t>
        </w:r>
      </w:ins>
      <w:del w:id="121" w:author="ERCOT [2]" w:date="2025-07-02T21:54:00Z" w16du:dateUtc="2025-07-03T02:54:00Z">
        <w:r w:rsidRPr="00DB1C2A" w:rsidDel="003C0228">
          <w:rPr>
            <w:b w:val="0"/>
          </w:rPr>
          <w:delText>a Digital Certificate</w:delText>
        </w:r>
      </w:del>
      <w:r w:rsidRPr="00DB1C2A">
        <w:rPr>
          <w:b w:val="0"/>
        </w:rPr>
        <w:t xml:space="preserve"> causes administrative burdens or reliability concerns.  ERCOT will send notice </w:t>
      </w:r>
      <w:r w:rsidRPr="00AC4C7D">
        <w:rPr>
          <w:b w:val="0"/>
        </w:rPr>
        <w:t xml:space="preserve">of revocation to the Market Participant who will have ten Business Days to </w:t>
      </w:r>
      <w:ins w:id="122" w:author="ERCOT" w:date="2025-09-03T09:54:00Z" w16du:dateUtc="2025-09-03T14:54:00Z">
        <w:r w:rsidR="00C67E38" w:rsidRPr="00AC4C7D">
          <w:rPr>
            <w:b w:val="0"/>
          </w:rPr>
          <w:t>submit</w:t>
        </w:r>
        <w:r w:rsidR="00FD635E" w:rsidRPr="00AC4C7D">
          <w:rPr>
            <w:b w:val="0"/>
          </w:rPr>
          <w:t xml:space="preserve"> to ERCOT</w:t>
        </w:r>
        <w:r w:rsidR="00C67E38" w:rsidRPr="00AC4C7D">
          <w:rPr>
            <w:b w:val="0"/>
          </w:rPr>
          <w:t xml:space="preserve">, via the MIS Certified Area, the information reflected in the </w:t>
        </w:r>
      </w:ins>
      <w:del w:id="123" w:author="ERCOT" w:date="2025-09-03T09:54:00Z" w16du:dateUtc="2025-09-03T14:54:00Z">
        <w:r w:rsidRPr="00AC4C7D" w:rsidDel="00C67E38">
          <w:rPr>
            <w:b w:val="0"/>
          </w:rPr>
          <w:delText>fill out a</w:delText>
        </w:r>
      </w:del>
      <w:r w:rsidRPr="00AC4C7D">
        <w:rPr>
          <w:b w:val="0"/>
        </w:rPr>
        <w:t xml:space="preserve"> Notice of Change of Information (NCI) </w:t>
      </w:r>
      <w:r w:rsidR="003531F2" w:rsidRPr="00AC4C7D">
        <w:rPr>
          <w:b w:val="0"/>
        </w:rPr>
        <w:t xml:space="preserve">form (Section 23, Form E, Notice of Change of Information) </w:t>
      </w:r>
      <w:del w:id="124" w:author="ERCOT" w:date="2025-09-03T09:55:00Z" w16du:dateUtc="2025-09-03T14:55:00Z">
        <w:r w:rsidRPr="00DB1C2A" w:rsidDel="00FD635E">
          <w:rPr>
            <w:b w:val="0"/>
          </w:rPr>
          <w:delText>and submit it to ERCOT</w:delText>
        </w:r>
      </w:del>
      <w:r w:rsidRPr="00DB1C2A">
        <w:rPr>
          <w:b w:val="0"/>
        </w:rPr>
        <w:t xml:space="preserve">.  Once the NCI is submitted, </w:t>
      </w:r>
      <w:ins w:id="125" w:author="ERCOT [2]" w:date="2025-07-02T21:57:00Z" w16du:dateUtc="2025-07-03T02:57:00Z">
        <w:r w:rsidR="003C0228">
          <w:rPr>
            <w:b w:val="0"/>
          </w:rPr>
          <w:t xml:space="preserve">ERCOT will grant the Market Participant access </w:t>
        </w:r>
      </w:ins>
      <w:ins w:id="126" w:author="ERCOT [2]" w:date="2025-07-07T11:18:00Z" w16du:dateUtc="2025-07-07T16:18:00Z">
        <w:r w:rsidR="00040FD1">
          <w:rPr>
            <w:b w:val="0"/>
          </w:rPr>
          <w:t xml:space="preserve">to </w:t>
        </w:r>
      </w:ins>
      <w:ins w:id="127" w:author="ERCOT [2]" w:date="2025-07-02T21:57:00Z" w16du:dateUtc="2025-07-03T02:57:00Z">
        <w:r w:rsidR="003C0228">
          <w:rPr>
            <w:b w:val="0"/>
          </w:rPr>
          <w:t>the MIS</w:t>
        </w:r>
      </w:ins>
      <w:del w:id="128" w:author="ERCOT [2]" w:date="2025-07-02T21:57:00Z" w16du:dateUtc="2025-07-03T02:57:00Z">
        <w:r w:rsidRPr="00DB1C2A" w:rsidDel="003C0228">
          <w:rPr>
            <w:b w:val="0"/>
          </w:rPr>
          <w:delText>the request for a Digital Ce</w:delText>
        </w:r>
      </w:del>
      <w:del w:id="129" w:author="ERCOT [2]" w:date="2025-07-02T21:58:00Z" w16du:dateUtc="2025-07-03T02:58:00Z">
        <w:r w:rsidRPr="00DB1C2A" w:rsidDel="003C0228">
          <w:rPr>
            <w:b w:val="0"/>
          </w:rPr>
          <w:delText>rtificate will be subject to the same requir</w:delText>
        </w:r>
      </w:del>
      <w:del w:id="130" w:author="ERCOT [2]" w:date="2025-07-02T21:59:00Z" w16du:dateUtc="2025-07-03T02:59:00Z">
        <w:r w:rsidRPr="00DB1C2A" w:rsidDel="003C0228">
          <w:rPr>
            <w:b w:val="0"/>
          </w:rPr>
          <w:delText xml:space="preserve">ements applicable to the processing of an </w:delText>
        </w:r>
      </w:del>
      <w:ins w:id="131" w:author="ERCOT [2]" w:date="2025-07-02T21:59:00Z" w16du:dateUtc="2025-07-03T02:59:00Z">
        <w:r w:rsidR="003C0228">
          <w:rPr>
            <w:b w:val="0"/>
          </w:rPr>
          <w:t xml:space="preserve">in the same manner as </w:t>
        </w:r>
      </w:ins>
      <w:del w:id="132" w:author="ERCOT [2]" w:date="2025-07-02T21:59:00Z" w16du:dateUtc="2025-07-03T02:59:00Z">
        <w:r w:rsidRPr="00DB1C2A" w:rsidDel="003C0228">
          <w:rPr>
            <w:b w:val="0"/>
          </w:rPr>
          <w:delText xml:space="preserve">initial request by </w:delText>
        </w:r>
      </w:del>
      <w:r w:rsidRPr="00DB1C2A">
        <w:rPr>
          <w:b w:val="0"/>
        </w:rPr>
        <w:t xml:space="preserve">a new Market Participant. </w:t>
      </w:r>
    </w:p>
    <w:p w14:paraId="6A4E8528" w14:textId="3D31AE7E" w:rsidR="00977B03" w:rsidRPr="00DB1C2A" w:rsidRDefault="00977B03" w:rsidP="00977B03">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rPr>
        <w:t xml:space="preserve"> </w:t>
      </w:r>
      <w:r w:rsidRPr="00DB1C2A">
        <w:rPr>
          <w:b w:val="0"/>
        </w:rPr>
        <w:t xml:space="preserve">out of designating a USA and </w:t>
      </w:r>
      <w:ins w:id="133" w:author="ERCOT [2]" w:date="2025-07-02T21:59:00Z" w16du:dateUtc="2025-07-03T02:59:00Z">
        <w:r w:rsidR="003C0228">
          <w:rPr>
            <w:b w:val="0"/>
          </w:rPr>
          <w:t>access</w:t>
        </w:r>
      </w:ins>
      <w:ins w:id="134" w:author="ERCOT [2]" w:date="2025-07-03T09:44:00Z" w16du:dateUtc="2025-07-03T14:44:00Z">
        <w:r w:rsidR="009A7F1B">
          <w:rPr>
            <w:b w:val="0"/>
          </w:rPr>
          <w:t xml:space="preserve"> to </w:t>
        </w:r>
      </w:ins>
      <w:ins w:id="135" w:author="ERCOT [2]" w:date="2025-07-02T21:59:00Z" w16du:dateUtc="2025-07-03T02:59:00Z">
        <w:r w:rsidR="003C0228">
          <w:rPr>
            <w:b w:val="0"/>
          </w:rPr>
          <w:t>the MIS</w:t>
        </w:r>
      </w:ins>
      <w:del w:id="136" w:author="ERCOT [2]" w:date="2025-07-02T21:59:00Z" w16du:dateUtc="2025-07-03T02:59:00Z">
        <w:r w:rsidRPr="00DB1C2A" w:rsidDel="003C0228">
          <w:rPr>
            <w:b w:val="0"/>
          </w:rPr>
          <w:delText>receiving Digital Certificate</w:delText>
        </w:r>
      </w:del>
      <w:del w:id="137" w:author="ERCOT [2]" w:date="2025-07-02T22:00:00Z" w16du:dateUtc="2025-07-03T03:00:00Z">
        <w:r w:rsidRPr="00DB1C2A" w:rsidDel="003C0228">
          <w:rPr>
            <w:b w:val="0"/>
          </w:rPr>
          <w:delText>s</w:delText>
        </w:r>
      </w:del>
      <w:r w:rsidRPr="00DB1C2A">
        <w:rPr>
          <w:b w:val="0"/>
        </w:rPr>
        <w:t xml:space="preserve"> are not excused from obligations under the ERCOT Protocols, other than the obligations required in this Section 16.12 regarding </w:t>
      </w:r>
      <w:ins w:id="138" w:author="ERCOT [2]" w:date="2025-07-02T22:01:00Z" w16du:dateUtc="2025-07-03T03:01:00Z">
        <w:r w:rsidR="003C0228">
          <w:rPr>
            <w:b w:val="0"/>
          </w:rPr>
          <w:t>access to the M</w:t>
        </w:r>
      </w:ins>
      <w:ins w:id="139" w:author="ERCOT [2]" w:date="2025-07-02T22:02:00Z" w16du:dateUtc="2025-07-03T03:02:00Z">
        <w:r w:rsidR="003C0228">
          <w:rPr>
            <w:b w:val="0"/>
          </w:rPr>
          <w:t>IS</w:t>
        </w:r>
      </w:ins>
      <w:del w:id="140" w:author="ERCOT [2]" w:date="2025-07-02T22:02:00Z" w16du:dateUtc="2025-07-03T03:02:00Z">
        <w:r w:rsidRPr="00DB1C2A" w:rsidDel="003C0228">
          <w:rPr>
            <w:b w:val="0"/>
          </w:rPr>
          <w:delText>Digital Certificates</w:delText>
        </w:r>
      </w:del>
      <w:r w:rsidRPr="00DB1C2A">
        <w:rPr>
          <w:b w:val="0"/>
        </w:rPr>
        <w:t xml:space="preserve">.  Market Participants who opt out shall still be required to submit the </w:t>
      </w:r>
      <w:ins w:id="141" w:author="ERCOT [2]" w:date="2025-07-02T22:06:00Z">
        <w:r w:rsidR="00792B62" w:rsidRPr="00792B62">
          <w:rPr>
            <w:b w:val="0"/>
          </w:rPr>
          <w:t xml:space="preserve">MIS Access </w:t>
        </w:r>
      </w:ins>
      <w:del w:id="142" w:author="ERCOT [2]" w:date="2025-07-02T22:06:00Z" w16du:dateUtc="2025-07-03T03:06:00Z">
        <w:r w:rsidRPr="00DB1C2A" w:rsidDel="00792B62">
          <w:rPr>
            <w:b w:val="0"/>
          </w:rPr>
          <w:delText xml:space="preserve">Digital Certificate </w:delText>
        </w:r>
      </w:del>
      <w:ins w:id="143" w:author="ERCOT [2]" w:date="2025-07-07T11:19:00Z" w16du:dateUtc="2025-07-07T16:19:00Z">
        <w:r w:rsidR="00040FD1">
          <w:rPr>
            <w:b w:val="0"/>
          </w:rPr>
          <w:t xml:space="preserve"> </w:t>
        </w:r>
      </w:ins>
      <w:r w:rsidRPr="00DB1C2A">
        <w:rPr>
          <w:b w:val="0"/>
        </w:rPr>
        <w:t xml:space="preserve">Audit Attestation </w:t>
      </w:r>
      <w:ins w:id="144" w:author="ERCOT [2]" w:date="2025-07-07T11:19:00Z" w16du:dateUtc="2025-07-07T16:19:00Z">
        <w:r w:rsidR="00040FD1">
          <w:rPr>
            <w:b w:val="0"/>
          </w:rPr>
          <w:t xml:space="preserve">(MAAA) </w:t>
        </w:r>
      </w:ins>
      <w:del w:id="145" w:author="ERCOT [2]" w:date="2025-07-02T22:08:00Z" w16du:dateUtc="2025-07-03T03:08:00Z">
        <w:r w:rsidRPr="00DB1C2A" w:rsidDel="00792B62">
          <w:rPr>
            <w:b w:val="0"/>
          </w:rPr>
          <w:delText>(</w:delText>
        </w:r>
        <w:r w:rsidRPr="00A675A9" w:rsidDel="00792B62">
          <w:rPr>
            <w:b w:val="0"/>
          </w:rPr>
          <w:delText>DCAA</w:delText>
        </w:r>
        <w:r w:rsidRPr="00DB1C2A" w:rsidDel="00792B62">
          <w:rPr>
            <w:b w:val="0"/>
          </w:rPr>
          <w:delText xml:space="preserve">) </w:delText>
        </w:r>
      </w:del>
      <w:r w:rsidRPr="00DB1C2A">
        <w:rPr>
          <w:b w:val="0"/>
        </w:rPr>
        <w:t xml:space="preserve">required by paragraph (2) of </w:t>
      </w:r>
      <w:r w:rsidRPr="006F1E0B">
        <w:rPr>
          <w:b w:val="0"/>
        </w:rPr>
        <w:t>Section 16.12.3</w:t>
      </w:r>
      <w:r w:rsidRPr="00DB1C2A">
        <w:rPr>
          <w:b w:val="0"/>
        </w:rPr>
        <w:t xml:space="preserve">, Market Participant Audits of User Security Administrators and </w:t>
      </w:r>
      <w:ins w:id="146" w:author="ERCOT [2]" w:date="2025-07-02T22:09:00Z" w16du:dateUtc="2025-07-03T03:09:00Z">
        <w:r w:rsidR="00792B62">
          <w:rPr>
            <w:b w:val="0"/>
          </w:rPr>
          <w:t>MIS Access</w:t>
        </w:r>
      </w:ins>
      <w:del w:id="147" w:author="ERCOT [2]" w:date="2025-07-02T22:09:00Z" w16du:dateUtc="2025-07-03T03:09:00Z">
        <w:r w:rsidRPr="00DB1C2A" w:rsidDel="00792B62">
          <w:rPr>
            <w:b w:val="0"/>
          </w:rPr>
          <w:delText>Digital Certificates</w:delText>
        </w:r>
      </w:del>
      <w:r w:rsidRPr="00DB1C2A">
        <w:rPr>
          <w:b w:val="0"/>
        </w:rPr>
        <w:t xml:space="preserve">, for the portion of the year, if any, during which they had a USA and </w:t>
      </w:r>
      <w:ins w:id="148" w:author="ERCOT [2]" w:date="2025-07-02T22:09:00Z" w16du:dateUtc="2025-07-03T03:09:00Z">
        <w:r w:rsidR="00792B62">
          <w:rPr>
            <w:b w:val="0"/>
          </w:rPr>
          <w:t>access to the MIS</w:t>
        </w:r>
      </w:ins>
      <w:del w:id="149" w:author="ERCOT [2]" w:date="2025-07-02T22:09:00Z" w16du:dateUtc="2025-07-03T03:09:00Z">
        <w:r w:rsidRPr="00DB1C2A" w:rsidDel="00792B62">
          <w:rPr>
            <w:b w:val="0"/>
          </w:rPr>
          <w:delText>Digital Certificate(s)</w:delText>
        </w:r>
      </w:del>
      <w:r w:rsidRPr="00DB1C2A">
        <w:rPr>
          <w:b w:val="0"/>
        </w:rPr>
        <w:t>.</w:t>
      </w:r>
    </w:p>
    <w:p w14:paraId="6157431B" w14:textId="4DE75705" w:rsidR="00977B03" w:rsidRDefault="00977B03" w:rsidP="00977B03">
      <w:pPr>
        <w:pStyle w:val="H2"/>
        <w:tabs>
          <w:tab w:val="clear" w:pos="900"/>
        </w:tabs>
        <w:spacing w:before="0"/>
        <w:ind w:left="720" w:hanging="720"/>
        <w:outlineLvl w:val="9"/>
        <w:rPr>
          <w:ins w:id="150" w:author="ERCOT [2]" w:date="2025-06-13T12:13:00Z" w16du:dateUtc="2025-06-13T17:13:00Z"/>
          <w:b w:val="0"/>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rPr>
        <w:t xml:space="preserve"> </w:t>
      </w:r>
      <w:r w:rsidRPr="00273115">
        <w:rPr>
          <w:b w:val="0"/>
        </w:rPr>
        <w:t xml:space="preserve">out of designating a USA and </w:t>
      </w:r>
      <w:ins w:id="151" w:author="ERCOT [2]" w:date="2025-07-02T22:10:00Z" w16du:dateUtc="2025-07-03T03:10:00Z">
        <w:r w:rsidR="00792B62">
          <w:rPr>
            <w:b w:val="0"/>
          </w:rPr>
          <w:t>accessing the MIS</w:t>
        </w:r>
      </w:ins>
      <w:del w:id="152" w:author="ERCOT [2]" w:date="2025-07-02T22:10:00Z" w16du:dateUtc="2025-07-03T03:10:00Z">
        <w:r w:rsidRPr="00273115" w:rsidDel="00792B62">
          <w:rPr>
            <w:b w:val="0"/>
          </w:rPr>
          <w:delText>receiving Digital Certificates</w:delText>
        </w:r>
      </w:del>
      <w:r w:rsidRPr="00273115">
        <w:rPr>
          <w:b w:val="0"/>
        </w:rPr>
        <w:t xml:space="preserve"> </w:t>
      </w:r>
      <w:r>
        <w:rPr>
          <w:b w:val="0"/>
        </w:rPr>
        <w:t xml:space="preserve">will not have access to </w:t>
      </w:r>
      <w:ins w:id="153" w:author="ERCOT [2]" w:date="2025-07-02T22:10:00Z" w16du:dateUtc="2025-07-03T03:10:00Z">
        <w:r w:rsidR="00792B62">
          <w:rPr>
            <w:b w:val="0"/>
          </w:rPr>
          <w:t>the MIS</w:t>
        </w:r>
      </w:ins>
      <w:ins w:id="154" w:author="ERCOT [2]" w:date="2025-07-10T13:40:00Z" w16du:dateUtc="2025-07-10T18:40:00Z">
        <w:r w:rsidR="00374E4D">
          <w:rPr>
            <w:b w:val="0"/>
          </w:rPr>
          <w:t xml:space="preserve"> except for portions of the MIS required to perform the duties of an Authorized Representative</w:t>
        </w:r>
      </w:ins>
      <w:del w:id="155" w:author="ERCOT [2]" w:date="2025-07-02T22:10:00Z" w16du:dateUtc="2025-07-03T03:10:00Z">
        <w:r w:rsidRPr="00414EA9" w:rsidDel="00792B62">
          <w:rPr>
            <w:b w:val="0"/>
          </w:rPr>
          <w:delText xml:space="preserve">information </w:delText>
        </w:r>
        <w:r w:rsidDel="00792B62">
          <w:rPr>
            <w:b w:val="0"/>
          </w:rPr>
          <w:delText>that would ordinarily be retrievable with a</w:delText>
        </w:r>
        <w:r w:rsidRPr="00414EA9" w:rsidDel="00792B62">
          <w:rPr>
            <w:b w:val="0"/>
          </w:rPr>
          <w:delText xml:space="preserve"> Digital Certificate</w:delText>
        </w:r>
      </w:del>
      <w:r w:rsidRPr="00414EA9">
        <w:rPr>
          <w:b w:val="0"/>
        </w:rPr>
        <w:t>.</w:t>
      </w:r>
      <w:r>
        <w:rPr>
          <w:b w:val="0"/>
        </w:rPr>
        <w:t xml:space="preserve">  </w:t>
      </w:r>
      <w:r w:rsidRPr="00273115">
        <w:rPr>
          <w:b w:val="0"/>
        </w:rPr>
        <w:t>A Market Participant that has been granted approval by ERCOT to opt</w:t>
      </w:r>
      <w:r>
        <w:rPr>
          <w:b w:val="0"/>
        </w:rPr>
        <w:t xml:space="preserve"> </w:t>
      </w:r>
      <w:r w:rsidRPr="00273115">
        <w:rPr>
          <w:b w:val="0"/>
        </w:rPr>
        <w:t xml:space="preserve">out of designating a USA </w:t>
      </w:r>
      <w:ins w:id="156" w:author="ERCOT [2]" w:date="2025-07-07T11:20:00Z" w16du:dateUtc="2025-07-07T16:20:00Z">
        <w:r w:rsidR="00040FD1">
          <w:rPr>
            <w:b w:val="0"/>
          </w:rPr>
          <w:t xml:space="preserve"> and </w:t>
        </w:r>
      </w:ins>
      <w:ins w:id="157" w:author="ERCOT [2]" w:date="2025-07-02T22:10:00Z" w16du:dateUtc="2025-07-03T03:10:00Z">
        <w:r w:rsidR="00792B62">
          <w:rPr>
            <w:b w:val="0"/>
          </w:rPr>
          <w:t>access</w:t>
        </w:r>
      </w:ins>
      <w:ins w:id="158" w:author="ERCOT [2]" w:date="2025-07-02T22:11:00Z" w16du:dateUtc="2025-07-03T03:11:00Z">
        <w:r w:rsidR="00792B62">
          <w:rPr>
            <w:b w:val="0"/>
          </w:rPr>
          <w:t>ing the MIS</w:t>
        </w:r>
      </w:ins>
      <w:del w:id="159" w:author="ERCOT [2]" w:date="2025-07-02T22:11:00Z" w16du:dateUtc="2025-07-03T03:11:00Z">
        <w:r w:rsidRPr="00273115" w:rsidDel="00792B62">
          <w:rPr>
            <w:b w:val="0"/>
          </w:rPr>
          <w:delText>and receiving Digital Certificates</w:delText>
        </w:r>
      </w:del>
      <w:r w:rsidRPr="00273115">
        <w:rPr>
          <w:b w:val="0"/>
        </w:rPr>
        <w:t xml:space="preserve"> may, at any time, cancel its opt-out status by submitting </w:t>
      </w:r>
      <w:del w:id="160" w:author="ERCOT" w:date="2025-09-03T09:56:00Z" w16du:dateUtc="2025-09-03T14:56:00Z">
        <w:r w:rsidRPr="00273115" w:rsidDel="0027297C">
          <w:rPr>
            <w:b w:val="0"/>
          </w:rPr>
          <w:delText>a</w:delText>
        </w:r>
      </w:del>
      <w:ins w:id="161" w:author="ERCOT" w:date="2025-09-03T09:55:00Z" w16du:dateUtc="2025-09-03T14:55:00Z">
        <w:r w:rsidR="00DF0B88">
          <w:rPr>
            <w:b w:val="0"/>
          </w:rPr>
          <w:t>the information reflected in the</w:t>
        </w:r>
      </w:ins>
      <w:del w:id="162" w:author="ERCOT" w:date="2025-09-03T09:55:00Z" w16du:dateUtc="2025-09-03T14:55:00Z">
        <w:r w:rsidDel="00DF0B88">
          <w:rPr>
            <w:b w:val="0"/>
          </w:rPr>
          <w:delText>n</w:delText>
        </w:r>
      </w:del>
      <w:r w:rsidRPr="00273115">
        <w:rPr>
          <w:b w:val="0"/>
        </w:rPr>
        <w:t xml:space="preserve"> NCI </w:t>
      </w:r>
      <w:bookmarkEnd w:id="56"/>
      <w:r w:rsidR="00CA4697">
        <w:rPr>
          <w:b w:val="0"/>
        </w:rPr>
        <w:t>f</w:t>
      </w:r>
      <w:r w:rsidR="00CA4697" w:rsidRPr="00273115">
        <w:rPr>
          <w:b w:val="0"/>
        </w:rPr>
        <w:t>orm (Section 23, Form E)</w:t>
      </w:r>
      <w:ins w:id="163" w:author="ERCOT" w:date="2025-09-03T09:55:00Z" w16du:dateUtc="2025-09-03T14:55:00Z">
        <w:r w:rsidR="00DF0B88">
          <w:rPr>
            <w:b w:val="0"/>
          </w:rPr>
          <w:t xml:space="preserve"> via the MIS Ce</w:t>
        </w:r>
      </w:ins>
      <w:ins w:id="164" w:author="ERCOT" w:date="2025-09-03T09:56:00Z" w16du:dateUtc="2025-09-03T14:56:00Z">
        <w:r w:rsidR="00DF0B88">
          <w:rPr>
            <w:b w:val="0"/>
          </w:rPr>
          <w:t xml:space="preserve">rtified Area </w:t>
        </w:r>
      </w:ins>
      <w:ins w:id="165" w:author="ERCOT [2]" w:date="2025-05-20T13:06:00Z" w16du:dateUtc="2025-05-20T18:06:00Z">
        <w:del w:id="166" w:author="ERCOT" w:date="2025-09-03T09:55:00Z" w16du:dateUtc="2025-09-03T14:55:00Z">
          <w:r w:rsidR="00CA4697" w:rsidDel="00DF0B88">
            <w:rPr>
              <w:b w:val="0"/>
            </w:rPr>
            <w:delText xml:space="preserve">using process described in </w:delText>
          </w:r>
          <w:r w:rsidR="00CA4697" w:rsidRPr="00902785" w:rsidDel="00DF0B88">
            <w:rPr>
              <w:b w:val="0"/>
            </w:rPr>
            <w:delText>16.5</w:delText>
          </w:r>
          <w:r w:rsidR="00CA4697" w:rsidDel="00DF0B88">
            <w:rPr>
              <w:b w:val="0"/>
            </w:rPr>
            <w:delText xml:space="preserve">, </w:delText>
          </w:r>
          <w:r w:rsidR="00CA4697" w:rsidRPr="00902785" w:rsidDel="00DF0B88">
            <w:rPr>
              <w:b w:val="0"/>
            </w:rPr>
            <w:delText>Duty to Update Information</w:delText>
          </w:r>
        </w:del>
      </w:ins>
      <w:r w:rsidR="00CA4697">
        <w:rPr>
          <w:b w:val="0"/>
        </w:rPr>
        <w:t>.</w:t>
      </w:r>
    </w:p>
    <w:p w14:paraId="534711B2" w14:textId="3DC3E263" w:rsidR="00FC7217" w:rsidRDefault="00FC7217" w:rsidP="00FC7217">
      <w:pPr>
        <w:pStyle w:val="H3"/>
      </w:pPr>
      <w:bookmarkStart w:id="167" w:name="_Toc390438995"/>
      <w:bookmarkStart w:id="168" w:name="_Toc405897706"/>
      <w:bookmarkStart w:id="169" w:name="_Toc415055798"/>
      <w:bookmarkStart w:id="170" w:name="_Toc415055924"/>
      <w:bookmarkStart w:id="171" w:name="_Toc415056023"/>
      <w:bookmarkStart w:id="172" w:name="_Toc415056123"/>
      <w:bookmarkStart w:id="173" w:name="_Toc184623064"/>
      <w:r>
        <w:t>16.12.1</w:t>
      </w:r>
      <w:r>
        <w:tab/>
        <w:t xml:space="preserve">USA Responsibilities and Qualifications for </w:t>
      </w:r>
      <w:ins w:id="174" w:author="ERCOT [2]" w:date="2025-07-10T09:08:00Z" w16du:dateUtc="2025-07-10T14:08:00Z">
        <w:r w:rsidR="00051115">
          <w:t>U</w:t>
        </w:r>
      </w:ins>
      <w:ins w:id="175" w:author="ERCOT [2]" w:date="2025-07-02T22:12:00Z" w16du:dateUtc="2025-07-03T03:12:00Z">
        <w:r w:rsidR="00792B62">
          <w:t xml:space="preserve">ser </w:t>
        </w:r>
      </w:ins>
      <w:ins w:id="176" w:author="ERCOT [2]" w:date="2025-07-10T09:08:00Z" w16du:dateUtc="2025-07-10T14:08:00Z">
        <w:r w:rsidR="00051115">
          <w:t>A</w:t>
        </w:r>
      </w:ins>
      <w:ins w:id="177" w:author="ERCOT [2]" w:date="2025-07-02T22:12:00Z" w16du:dateUtc="2025-07-03T03:12:00Z">
        <w:r w:rsidR="00792B62">
          <w:t xml:space="preserve">ccess </w:t>
        </w:r>
      </w:ins>
      <w:ins w:id="178" w:author="ERCOT [2]" w:date="2025-07-03T14:35:00Z" w16du:dateUtc="2025-07-03T19:35:00Z">
        <w:r w:rsidR="006B7AD1">
          <w:t xml:space="preserve">to </w:t>
        </w:r>
      </w:ins>
      <w:ins w:id="179" w:author="ERCOT [2]" w:date="2025-07-02T22:12:00Z" w16du:dateUtc="2025-07-03T03:12:00Z">
        <w:r w:rsidR="00792B62">
          <w:t>the MIS</w:t>
        </w:r>
      </w:ins>
      <w:del w:id="180" w:author="ERCOT [2]" w:date="2025-07-02T22:12:00Z" w16du:dateUtc="2025-07-03T03:12:00Z">
        <w:r w:rsidDel="00792B62">
          <w:delText>Digital Certificate Holders</w:delText>
        </w:r>
      </w:del>
      <w:bookmarkEnd w:id="167"/>
      <w:bookmarkEnd w:id="168"/>
      <w:bookmarkEnd w:id="169"/>
      <w:bookmarkEnd w:id="170"/>
      <w:bookmarkEnd w:id="171"/>
      <w:bookmarkEnd w:id="172"/>
      <w:bookmarkEnd w:id="173"/>
    </w:p>
    <w:p w14:paraId="687EAA5C" w14:textId="77777777" w:rsidR="00FC7217" w:rsidRDefault="00FC7217" w:rsidP="00FC7217">
      <w:pPr>
        <w:pStyle w:val="BodyText"/>
        <w:ind w:left="720" w:hanging="720"/>
      </w:pPr>
      <w:r>
        <w:t>(1)</w:t>
      </w:r>
      <w:r>
        <w:tab/>
        <w:t>The USA and the Market Participant are responsible for the following:</w:t>
      </w:r>
    </w:p>
    <w:p w14:paraId="5E5A7D50" w14:textId="2C403A2A" w:rsidR="00FC7217" w:rsidRDefault="00FC7217" w:rsidP="00FC7217">
      <w:pPr>
        <w:pStyle w:val="List"/>
      </w:pPr>
      <w:r>
        <w:lastRenderedPageBreak/>
        <w:t>(a)</w:t>
      </w:r>
      <w:r>
        <w:tab/>
        <w:t xml:space="preserve">Requesting </w:t>
      </w:r>
      <w:ins w:id="181" w:author="ERCOT [2]" w:date="2025-07-03T10:13:00Z" w16du:dateUtc="2025-07-03T15:13:00Z">
        <w:r w:rsidR="00E85D59">
          <w:t>a</w:t>
        </w:r>
      </w:ins>
      <w:ins w:id="182" w:author="ERCOT [2]" w:date="2025-07-02T22:18:00Z" w16du:dateUtc="2025-07-03T03:18:00Z">
        <w:r w:rsidR="005F3179">
          <w:t>ccess to the MIS</w:t>
        </w:r>
      </w:ins>
      <w:del w:id="183" w:author="ERCOT [2]" w:date="2025-07-02T22:18:00Z" w16du:dateUtc="2025-07-03T03:18:00Z">
        <w:r w:rsidDel="005F3179">
          <w:delText>Digital Certificates</w:delText>
        </w:r>
      </w:del>
      <w:r>
        <w:t xml:space="preserve"> for authorized </w:t>
      </w:r>
      <w:ins w:id="184" w:author="ERCOT [2]" w:date="2025-07-10T16:43:00Z" w16du:dateUtc="2025-07-10T21:43:00Z">
        <w:r w:rsidR="00500045">
          <w:t xml:space="preserve">MIS </w:t>
        </w:r>
      </w:ins>
      <w:ins w:id="185" w:author="ERCOT [2]" w:date="2025-07-02T22:18:00Z" w16du:dateUtc="2025-07-03T03:18:00Z">
        <w:r w:rsidR="005F3179">
          <w:t>users</w:t>
        </w:r>
      </w:ins>
      <w:del w:id="186" w:author="ERCOT [2]" w:date="2025-07-02T22:20:00Z" w16du:dateUtc="2025-07-03T03:20:00Z">
        <w:r w:rsidDel="005F3179">
          <w:delText>Certificate Holders</w:delText>
        </w:r>
      </w:del>
      <w:r>
        <w:t xml:space="preserve"> (either persons or programmatic interfaces)</w:t>
      </w:r>
      <w:ins w:id="187" w:author="ERCOT [2]" w:date="2025-07-02T13:58:00Z" w16du:dateUtc="2025-07-02T18:58:00Z">
        <w:r w:rsidR="004E2C50">
          <w:t xml:space="preserve"> </w:t>
        </w:r>
      </w:ins>
      <w:r>
        <w:t xml:space="preserve">that the USA has qualified through an appropriate screening process requiring confirmation that the </w:t>
      </w:r>
      <w:ins w:id="188" w:author="ERCOT [2]" w:date="2025-07-02T22:21:00Z" w16du:dateUtc="2025-07-03T03:21:00Z">
        <w:r w:rsidR="005F3179">
          <w:t>user</w:t>
        </w:r>
      </w:ins>
      <w:ins w:id="189" w:author="ERCOT [2]" w:date="2025-07-02T22:22:00Z" w16du:dateUtc="2025-07-03T03:22:00Z">
        <w:r w:rsidR="005F3179">
          <w:t xml:space="preserve"> </w:t>
        </w:r>
      </w:ins>
      <w:del w:id="190" w:author="ERCOT [2]" w:date="2025-07-02T22:21:00Z" w16du:dateUtc="2025-07-03T03:21:00Z">
        <w:r w:rsidDel="005F3179">
          <w:delText xml:space="preserve">Certificate Holder </w:delText>
        </w:r>
      </w:del>
      <w:r w:rsidR="004E2C50">
        <w:t xml:space="preserve"> </w:t>
      </w:r>
      <w:r>
        <w:t xml:space="preserve">is an employee or authorized agent (including third parties) of the Market Participant.  </w:t>
      </w:r>
      <w:ins w:id="191" w:author="ERCOT [2]" w:date="2025-07-02T22:22:00Z" w16du:dateUtc="2025-07-03T03:22:00Z">
        <w:r w:rsidR="005F3179">
          <w:t>Each user</w:t>
        </w:r>
      </w:ins>
      <w:del w:id="192" w:author="ERCOT [2]" w:date="2025-07-02T22:22:00Z" w16du:dateUtc="2025-07-03T03:22:00Z">
        <w:r w:rsidDel="005F3179">
          <w:delText xml:space="preserve">A Certificate Holder </w:delText>
        </w:r>
      </w:del>
      <w:ins w:id="193" w:author="ERCOT [2]" w:date="2025-07-02T14:01:00Z" w16du:dateUtc="2025-07-02T19:01:00Z">
        <w:r w:rsidR="004E2C50">
          <w:t xml:space="preserve"> </w:t>
        </w:r>
      </w:ins>
      <w:r>
        <w:t xml:space="preserve">(including the USA) must be qualified as set forth below.  The Market Participant shall be liable for ensuring that each of its </w:t>
      </w:r>
      <w:ins w:id="194" w:author="ERCOT [2]" w:date="2025-07-03T10:16:00Z" w16du:dateUtc="2025-07-03T15:16:00Z">
        <w:r w:rsidR="00E85D59">
          <w:t xml:space="preserve">MIS </w:t>
        </w:r>
      </w:ins>
      <w:ins w:id="195" w:author="ERCOT [2]" w:date="2025-07-02T22:23:00Z" w16du:dateUtc="2025-07-03T03:23:00Z">
        <w:r w:rsidR="005F3179">
          <w:t>user</w:t>
        </w:r>
      </w:ins>
      <w:ins w:id="196" w:author="ERCOT [2]" w:date="2025-07-07T11:46:00Z" w16du:dateUtc="2025-07-07T16:46:00Z">
        <w:r w:rsidR="00F23C35">
          <w:t>s</w:t>
        </w:r>
      </w:ins>
      <w:del w:id="197" w:author="ERCOT [2]" w:date="2025-07-02T22:23:00Z" w16du:dateUtc="2025-07-03T03:23:00Z">
        <w:r w:rsidDel="005F3179">
          <w:delText>Certificate Holder(s)</w:delText>
        </w:r>
      </w:del>
      <w:ins w:id="198" w:author="ERCOT [2]" w:date="2025-07-02T14:01:00Z" w16du:dateUtc="2025-07-02T19:01:00Z">
        <w:del w:id="199" w:author="ERCOT [2]" w:date="2025-07-02T22:23:00Z" w16du:dateUtc="2025-07-03T03:23:00Z">
          <w:r w:rsidR="004E2C50" w:rsidDel="005F3179">
            <w:delText xml:space="preserve"> </w:delText>
          </w:r>
        </w:del>
      </w:ins>
      <w:r>
        <w:t xml:space="preserve"> meets the requirements of (i) – (v) below.</w:t>
      </w:r>
      <w:ins w:id="200" w:author="ERCOT [2]" w:date="2025-07-02T14:01:00Z" w16du:dateUtc="2025-07-02T19:01:00Z">
        <w:r w:rsidR="004E2C50">
          <w:t xml:space="preserve"> </w:t>
        </w:r>
      </w:ins>
    </w:p>
    <w:p w14:paraId="5086437F" w14:textId="6ABDB461" w:rsidR="00FC7217" w:rsidRDefault="00FC7217" w:rsidP="00FC7217">
      <w:pPr>
        <w:pStyle w:val="List2"/>
      </w:pPr>
      <w:r>
        <w:t>(i)</w:t>
      </w:r>
      <w:r>
        <w:tab/>
        <w:t xml:space="preserve">For any employee or authorized agent receiving </w:t>
      </w:r>
      <w:ins w:id="201" w:author="ERCOT [2]" w:date="2025-07-02T22:24:00Z" w16du:dateUtc="2025-07-03T03:24:00Z">
        <w:r w:rsidR="0044547D">
          <w:t>access to the MIS</w:t>
        </w:r>
      </w:ins>
      <w:del w:id="202" w:author="ERCOT [2]" w:date="2025-07-02T22:24:00Z" w16du:dateUtc="2025-07-03T03:24:00Z">
        <w:r w:rsidDel="0044547D">
          <w:delText>a Digital Certificate</w:delText>
        </w:r>
      </w:del>
      <w:r>
        <w:t xml:space="preserve">, the Market Participant shall confirm that the employee or authorized agent satisfies reasonable background review sufficient for employment or contract with the Market Participant </w:t>
      </w:r>
      <w:proofErr w:type="gramStart"/>
      <w:r>
        <w:t>so as to</w:t>
      </w:r>
      <w:proofErr w:type="gramEnd"/>
      <w:r>
        <w:t xml:space="preserve"> reasonably limit threat(s) to ERCOT’s market or computer systems.  The Market Participant may not request that </w:t>
      </w:r>
      <w:ins w:id="203" w:author="ERCOT [2]" w:date="2025-07-02T22:24:00Z" w16du:dateUtc="2025-07-03T03:24:00Z">
        <w:r w:rsidR="0044547D">
          <w:t>access to the MIS</w:t>
        </w:r>
      </w:ins>
      <w:del w:id="204" w:author="ERCOT [2]" w:date="2025-07-02T22:24:00Z" w16du:dateUtc="2025-07-03T03:24:00Z">
        <w:r w:rsidDel="0044547D">
          <w:delText>Digital Certificates</w:delText>
        </w:r>
      </w:del>
      <w:ins w:id="205" w:author="ERCOT [2]" w:date="2025-07-02T14:01:00Z" w16du:dateUtc="2025-07-02T19:01:00Z">
        <w:r w:rsidR="004E2C50">
          <w:t xml:space="preserve"> </w:t>
        </w:r>
      </w:ins>
      <w:del w:id="206" w:author="ERCOT [2]" w:date="2025-07-02T14:01:00Z" w16du:dateUtc="2025-07-02T19:01:00Z">
        <w:r w:rsidDel="004E2C50">
          <w:delText xml:space="preserve"> </w:delText>
        </w:r>
      </w:del>
      <w:r>
        <w:t xml:space="preserve">be issued to any employee or authorized agent that it determines, after reasonable background review, poses a threat to ERCOT’s market or computer systems.  </w:t>
      </w:r>
    </w:p>
    <w:p w14:paraId="49D84C62" w14:textId="3B5D0234" w:rsidR="00FC7217" w:rsidRDefault="00FC7217" w:rsidP="00FC7217">
      <w:pPr>
        <w:pStyle w:val="List2"/>
      </w:pPr>
      <w:r>
        <w:t>(ii)</w:t>
      </w:r>
      <w:r>
        <w:tab/>
        <w:t xml:space="preserve">The </w:t>
      </w:r>
      <w:ins w:id="207" w:author="ERCOT [2]" w:date="2025-07-10T09:08:00Z" w16du:dateUtc="2025-07-10T14:08:00Z">
        <w:r w:rsidR="00496F1D">
          <w:t xml:space="preserve">MIS </w:t>
        </w:r>
      </w:ins>
      <w:ins w:id="208" w:author="ERCOT [2]" w:date="2025-07-02T22:25:00Z" w16du:dateUtc="2025-07-03T03:25:00Z">
        <w:r w:rsidR="0044547D">
          <w:t xml:space="preserve">user </w:t>
        </w:r>
      </w:ins>
      <w:del w:id="209" w:author="ERCOT [2]" w:date="2025-07-02T22:25:00Z" w16du:dateUtc="2025-07-03T03:25:00Z">
        <w:r w:rsidDel="0044547D">
          <w:delText>Certificate Holder</w:delText>
        </w:r>
      </w:del>
      <w:ins w:id="210" w:author="ERCOT [2]" w:date="2025-07-02T14:02:00Z" w16du:dateUtc="2025-07-02T19:02:00Z">
        <w:del w:id="211" w:author="ERCOT [2]" w:date="2025-07-02T22:25:00Z" w16du:dateUtc="2025-07-03T03:25:00Z">
          <w:r w:rsidR="004E2C50" w:rsidDel="0044547D">
            <w:delText xml:space="preserve"> </w:delText>
          </w:r>
        </w:del>
      </w:ins>
      <w:del w:id="212" w:author="ERCOT [2]" w:date="2025-07-02T22:25:00Z" w16du:dateUtc="2025-07-03T03:25:00Z">
        <w:r w:rsidDel="0044547D">
          <w:delText xml:space="preserve"> </w:delText>
        </w:r>
      </w:del>
      <w:r>
        <w:t xml:space="preserve">is aware of the rules and restrictions relating to the </w:t>
      </w:r>
      <w:ins w:id="213" w:author="ERCOT [2]" w:date="2025-07-02T22:25:00Z" w16du:dateUtc="2025-07-03T03:25:00Z">
        <w:r w:rsidR="0044547D">
          <w:t>access to the MIS</w:t>
        </w:r>
      </w:ins>
      <w:del w:id="214" w:author="ERCOT [2]" w:date="2025-07-02T22:25:00Z" w16du:dateUtc="2025-07-03T03:25:00Z">
        <w:r w:rsidDel="0044547D">
          <w:delText>use of Digital Certificates</w:delText>
        </w:r>
      </w:del>
      <w:r>
        <w:t xml:space="preserve">.  </w:t>
      </w:r>
    </w:p>
    <w:p w14:paraId="09F71F00" w14:textId="68CC387A" w:rsidR="00FC7217" w:rsidRDefault="00FC7217" w:rsidP="00FC7217">
      <w:pPr>
        <w:pStyle w:val="List2"/>
        <w:rPr>
          <w:b/>
          <w:i/>
        </w:rPr>
      </w:pPr>
      <w:r>
        <w:t>(iii)</w:t>
      </w:r>
      <w:r>
        <w:tab/>
        <w:t xml:space="preserve">The </w:t>
      </w:r>
      <w:ins w:id="215" w:author="ERCOT [2]" w:date="2025-07-10T09:08:00Z" w16du:dateUtc="2025-07-10T14:08:00Z">
        <w:r w:rsidR="00496F1D">
          <w:t xml:space="preserve">MIS </w:t>
        </w:r>
      </w:ins>
      <w:ins w:id="216" w:author="ERCOT [2]" w:date="2025-07-02T22:25:00Z" w16du:dateUtc="2025-07-03T03:25:00Z">
        <w:r w:rsidR="0044547D">
          <w:t>user</w:t>
        </w:r>
      </w:ins>
      <w:del w:id="217" w:author="ERCOT [2]" w:date="2025-07-02T22:25:00Z" w16du:dateUtc="2025-07-03T03:25:00Z">
        <w:r w:rsidDel="0044547D">
          <w:delText>Certificate Holder</w:delText>
        </w:r>
      </w:del>
      <w:ins w:id="218" w:author="ERCOT [2]" w:date="2025-07-02T14:02:00Z" w16du:dateUtc="2025-07-02T19:02:00Z">
        <w:del w:id="219" w:author="ERCOT [2]" w:date="2025-07-02T22:25:00Z" w16du:dateUtc="2025-07-03T03:25:00Z">
          <w:r w:rsidR="004E2C50" w:rsidRPr="004E2C50" w:rsidDel="0044547D">
            <w:delText xml:space="preserve"> </w:delText>
          </w:r>
        </w:del>
      </w:ins>
      <w:r>
        <w:t xml:space="preserve"> is eligible to review and receive technology and software under applicable export control laws and regulations.  ERCOT shall post links to such laws and regulations on the ERCOT website. </w:t>
      </w:r>
    </w:p>
    <w:p w14:paraId="686CFCD8" w14:textId="3E885063" w:rsidR="00FC7217" w:rsidRDefault="00FC7217" w:rsidP="00FC7217">
      <w:pPr>
        <w:pStyle w:val="List2"/>
      </w:pPr>
      <w:r>
        <w:t>(iv)</w:t>
      </w:r>
      <w:r>
        <w:tab/>
        <w:t>The Market Participant has conducted a reasonable review of the</w:t>
      </w:r>
      <w:ins w:id="220" w:author="ERCOT [2]" w:date="2025-07-10T09:09:00Z" w16du:dateUtc="2025-07-10T14:09:00Z">
        <w:r w:rsidR="00496F1D">
          <w:t xml:space="preserve"> MIS</w:t>
        </w:r>
      </w:ins>
      <w:r>
        <w:t xml:space="preserve"> </w:t>
      </w:r>
      <w:ins w:id="221" w:author="ERCOT [2]" w:date="2025-07-02T22:26:00Z" w16du:dateUtc="2025-07-03T03:26:00Z">
        <w:r w:rsidR="0044547D">
          <w:t>user</w:t>
        </w:r>
      </w:ins>
      <w:del w:id="222" w:author="ERCOT [2]" w:date="2025-07-02T22:26:00Z" w16du:dateUtc="2025-07-03T03:26:00Z">
        <w:r w:rsidDel="0044547D">
          <w:delText>Certificate Holder</w:delText>
        </w:r>
      </w:del>
      <w:ins w:id="223" w:author="ERCOT [2]" w:date="2025-07-02T14:02:00Z" w16du:dateUtc="2025-07-02T19:02:00Z">
        <w:del w:id="224" w:author="ERCOT [2]" w:date="2025-07-02T22:26:00Z" w16du:dateUtc="2025-07-03T03:26:00Z">
          <w:r w:rsidR="004E2C50" w:rsidDel="0044547D">
            <w:delText xml:space="preserve"> </w:delText>
          </w:r>
        </w:del>
      </w:ins>
      <w:r>
        <w:t xml:space="preserve"> and has confirmed that the </w:t>
      </w:r>
      <w:ins w:id="225" w:author="ERCOT [2]" w:date="2025-07-10T09:09:00Z" w16du:dateUtc="2025-07-10T14:09:00Z">
        <w:r w:rsidR="00496F1D">
          <w:t xml:space="preserve">MIS </w:t>
        </w:r>
      </w:ins>
      <w:ins w:id="226" w:author="ERCOT [2]" w:date="2025-07-02T22:26:00Z" w16du:dateUtc="2025-07-03T03:26:00Z">
        <w:r w:rsidR="0044547D">
          <w:t>user</w:t>
        </w:r>
      </w:ins>
      <w:del w:id="227" w:author="ERCOT [2]" w:date="2025-07-02T22:26:00Z" w16du:dateUtc="2025-07-03T03:26:00Z">
        <w:r w:rsidDel="0044547D">
          <w:delText xml:space="preserve">Certificate Holder </w:delText>
        </w:r>
      </w:del>
      <w:ins w:id="228" w:author="ERCOT [2]" w:date="2025-07-02T14:02:00Z" w16du:dateUtc="2025-07-02T19:02:00Z">
        <w:r w:rsidR="004E2C50">
          <w:t xml:space="preserve"> </w:t>
        </w:r>
      </w:ins>
      <w:r>
        <w:t xml:space="preserve">is not on any U.S. terrorist threat lists such as the Consolidated Screening List or the Federal Bureau of Investigation Most Wanted Terrorists List.  ERCOT will post links to relevant lists on the ERCOT website.  </w:t>
      </w:r>
    </w:p>
    <w:p w14:paraId="382CCD00" w14:textId="2037CE05" w:rsidR="00FC7217" w:rsidRDefault="00FC7217" w:rsidP="00FC7217">
      <w:pPr>
        <w:pStyle w:val="List2"/>
      </w:pPr>
      <w:r>
        <w:t>(v)</w:t>
      </w:r>
      <w:r>
        <w:tab/>
        <w:t>The</w:t>
      </w:r>
      <w:ins w:id="229" w:author="ERCOT [2]" w:date="2025-07-10T09:09:00Z" w16du:dateUtc="2025-07-10T14:09:00Z">
        <w:r w:rsidR="007451BD" w:rsidRPr="007451BD">
          <w:t xml:space="preserve"> </w:t>
        </w:r>
        <w:r w:rsidR="007451BD">
          <w:t>MIS</w:t>
        </w:r>
      </w:ins>
      <w:ins w:id="230" w:author="ERCOT [2]" w:date="2025-07-02T22:27:00Z" w16du:dateUtc="2025-07-03T03:27:00Z">
        <w:r w:rsidR="0044547D">
          <w:t xml:space="preserve"> user</w:t>
        </w:r>
      </w:ins>
      <w:del w:id="231" w:author="ERCOT [2]" w:date="2025-07-02T22:27:00Z" w16du:dateUtc="2025-07-03T03:27:00Z">
        <w:r w:rsidDel="0044547D">
          <w:delText xml:space="preserve"> Certificate Holder </w:delText>
        </w:r>
      </w:del>
      <w:ins w:id="232" w:author="ERCOT [2]" w:date="2025-07-02T14:02:00Z" w16du:dateUtc="2025-07-02T19:02:00Z">
        <w:r w:rsidR="004E2C50">
          <w:t xml:space="preserve"> </w:t>
        </w:r>
      </w:ins>
      <w:r>
        <w:t xml:space="preserve">does not violate the conditions of use specified by the software vendor that provides </w:t>
      </w:r>
      <w:ins w:id="233" w:author="ERCOT [2]" w:date="2025-07-02T22:27:00Z" w16du:dateUtc="2025-07-03T03:27:00Z">
        <w:r w:rsidR="0044547D">
          <w:t>access to the MIS</w:t>
        </w:r>
      </w:ins>
      <w:del w:id="234" w:author="ERCOT [2]" w:date="2025-07-02T22:27:00Z" w16du:dateUtc="2025-07-03T03:27:00Z">
        <w:r w:rsidDel="0044547D">
          <w:delText xml:space="preserve">the Digital Certificates </w:delText>
        </w:r>
      </w:del>
      <w:r w:rsidR="004E2C50">
        <w:t xml:space="preserve"> </w:t>
      </w:r>
      <w:r>
        <w:t xml:space="preserve">for the Market Participant’s use and provided to the </w:t>
      </w:r>
      <w:ins w:id="235" w:author="ERCOT [2]" w:date="2025-07-10T09:09:00Z" w16du:dateUtc="2025-07-10T14:09:00Z">
        <w:r w:rsidR="007451BD">
          <w:t xml:space="preserve">MIS </w:t>
        </w:r>
      </w:ins>
      <w:ins w:id="236" w:author="ERCOT [2]" w:date="2025-07-02T22:27:00Z" w16du:dateUtc="2025-07-03T03:27:00Z">
        <w:r w:rsidR="0044547D">
          <w:t>user</w:t>
        </w:r>
      </w:ins>
      <w:del w:id="237" w:author="ERCOT [2]" w:date="2025-07-02T22:27:00Z" w16du:dateUtc="2025-07-03T03:27:00Z">
        <w:r w:rsidDel="0044547D">
          <w:delText>Certificate Holder</w:delText>
        </w:r>
      </w:del>
      <w:r>
        <w:t>.  ERCOT will post links to relevant conditions of use on the ERCOT website.</w:t>
      </w:r>
    </w:p>
    <w:p w14:paraId="29C14D5F" w14:textId="13144504" w:rsidR="00FC7217" w:rsidRDefault="00FC7217" w:rsidP="00FC7217">
      <w:pPr>
        <w:pStyle w:val="List"/>
      </w:pPr>
      <w:r>
        <w:t>(b)</w:t>
      </w:r>
      <w:r>
        <w:tab/>
        <w:t xml:space="preserve">Requesting revocation </w:t>
      </w:r>
      <w:ins w:id="238" w:author="ERCOT [2]" w:date="2025-07-03T10:17:00Z" w16du:dateUtc="2025-07-03T15:17:00Z">
        <w:r w:rsidR="00E85D59">
          <w:t xml:space="preserve">of </w:t>
        </w:r>
      </w:ins>
      <w:ins w:id="239" w:author="ERCOT [2]" w:date="2025-07-02T22:28:00Z" w16du:dateUtc="2025-07-03T03:28:00Z">
        <w:r w:rsidR="0044547D">
          <w:t>access to the MIS</w:t>
        </w:r>
      </w:ins>
      <w:del w:id="240" w:author="ERCOT [2]" w:date="2025-07-02T22:28:00Z" w16du:dateUtc="2025-07-03T03:28:00Z">
        <w:r w:rsidDel="0044547D">
          <w:delText>of Digital Certificates</w:delText>
        </w:r>
      </w:del>
      <w:r>
        <w:t xml:space="preserve">.  </w:t>
      </w:r>
      <w:r w:rsidRPr="00ED1058">
        <w:t xml:space="preserve">The Market Participant or USA shall request revocation </w:t>
      </w:r>
      <w:ins w:id="241" w:author="ERCOT [2]" w:date="2025-07-03T10:17:00Z" w16du:dateUtc="2025-07-03T15:17:00Z">
        <w:r w:rsidR="00E85D59">
          <w:t xml:space="preserve">of </w:t>
        </w:r>
      </w:ins>
      <w:ins w:id="242" w:author="ERCOT [2]" w:date="2025-07-02T22:28:00Z" w16du:dateUtc="2025-07-03T03:28:00Z">
        <w:r w:rsidR="0044547D">
          <w:t>access to the MIS</w:t>
        </w:r>
      </w:ins>
      <w:ins w:id="243" w:author="ERCOT [2]" w:date="2025-07-07T11:24:00Z" w16du:dateUtc="2025-07-07T16:24:00Z">
        <w:r w:rsidR="00DC0F16">
          <w:t xml:space="preserve"> </w:t>
        </w:r>
      </w:ins>
      <w:del w:id="244" w:author="ERCOT [2]" w:date="2025-07-02T22:28:00Z" w16du:dateUtc="2025-07-03T03:28:00Z">
        <w:r w:rsidDel="0044547D">
          <w:delText>of Digital Certificates</w:delText>
        </w:r>
      </w:del>
      <w:ins w:id="245" w:author="ERCOT [2]" w:date="2025-07-02T14:05:00Z" w16du:dateUtc="2025-07-02T19:05:00Z">
        <w:del w:id="246" w:author="ERCOT [2]" w:date="2025-07-02T22:28:00Z" w16du:dateUtc="2025-07-03T03:28:00Z">
          <w:r w:rsidR="000D3CF1" w:rsidDel="0044547D">
            <w:delText xml:space="preserve"> </w:delText>
          </w:r>
        </w:del>
      </w:ins>
      <w:del w:id="247" w:author="ERCOT [2]" w:date="2025-07-02T14:05:00Z" w16du:dateUtc="2025-07-02T19:05:00Z">
        <w:r w:rsidDel="000D3CF1">
          <w:delText xml:space="preserve"> </w:delText>
        </w:r>
      </w:del>
      <w:r w:rsidRPr="00ED1058">
        <w:t xml:space="preserve">by proceeding with the ERCOT </w:t>
      </w:r>
      <w:ins w:id="248" w:author="ERCOT [2]" w:date="2025-07-02T22:28:00Z" w16du:dateUtc="2025-07-03T03:28:00Z">
        <w:r w:rsidR="0044547D">
          <w:t>MIS Access</w:t>
        </w:r>
      </w:ins>
      <w:ins w:id="249" w:author="ERCOT [2]" w:date="2025-07-02T22:29:00Z" w16du:dateUtc="2025-07-03T03:29:00Z">
        <w:r w:rsidR="0044547D">
          <w:t xml:space="preserve"> </w:t>
        </w:r>
      </w:ins>
      <w:del w:id="250" w:author="ERCOT [2]" w:date="2025-07-02T22:29:00Z" w16du:dateUtc="2025-07-03T03:29:00Z">
        <w:r w:rsidDel="0044547D">
          <w:delText>Digital Certificate</w:delText>
        </w:r>
      </w:del>
      <w:r w:rsidRPr="00ED1058">
        <w:t xml:space="preserve"> revocation process</w:t>
      </w:r>
      <w:r>
        <w:t xml:space="preserve"> as described in the </w:t>
      </w:r>
      <w:ins w:id="251" w:author="ERCOT [2]" w:date="2025-07-02T22:29:00Z" w16du:dateUtc="2025-07-03T03:29:00Z">
        <w:r w:rsidR="0044547D">
          <w:t xml:space="preserve">ERCOT </w:t>
        </w:r>
      </w:ins>
      <w:ins w:id="252" w:author="ERCOT [2]" w:date="2025-07-02T22:30:00Z" w16du:dateUtc="2025-07-03T03:30:00Z">
        <w:r w:rsidR="0044547D">
          <w:t xml:space="preserve">Identity and Access Management </w:t>
        </w:r>
      </w:ins>
      <w:del w:id="253" w:author="ERCOT [2]" w:date="2025-07-02T22:30:00Z" w16du:dateUtc="2025-07-03T03:30:00Z">
        <w:r w:rsidDel="0044547D">
          <w:delText xml:space="preserve">Digital Certificate </w:delText>
        </w:r>
      </w:del>
      <w:r>
        <w:t>User Guide</w:t>
      </w:r>
      <w:r w:rsidRPr="00ED1058">
        <w:t xml:space="preserve">. </w:t>
      </w:r>
      <w:r>
        <w:t xml:space="preserve"> The Market Participant or USA shall request revocation of </w:t>
      </w:r>
      <w:ins w:id="254" w:author="ERCOT [2]" w:date="2025-07-02T22:31:00Z" w16du:dateUtc="2025-07-03T03:31:00Z">
        <w:r w:rsidR="0044547D">
          <w:t>access to the MIS</w:t>
        </w:r>
      </w:ins>
      <w:del w:id="255" w:author="ERCOT [2]" w:date="2025-07-02T22:31:00Z" w16du:dateUtc="2025-07-03T03:31:00Z">
        <w:r w:rsidDel="0044547D">
          <w:delText xml:space="preserve">a Digital Certificate </w:delText>
        </w:r>
      </w:del>
      <w:ins w:id="256" w:author="ERCOT [2]" w:date="2025-07-07T11:26:00Z" w16du:dateUtc="2025-07-07T16:26:00Z">
        <w:r w:rsidR="00261067">
          <w:t xml:space="preserve"> </w:t>
        </w:r>
      </w:ins>
      <w:r>
        <w:t>under any of the following conditions:</w:t>
      </w:r>
    </w:p>
    <w:p w14:paraId="77C1FD37" w14:textId="77777777" w:rsidR="00FC7217" w:rsidRDefault="00FC7217" w:rsidP="00FC7217">
      <w:pPr>
        <w:pStyle w:val="List2"/>
      </w:pPr>
      <w:r>
        <w:t>(i)</w:t>
      </w:r>
      <w:r>
        <w:tab/>
        <w:t>As soon as possible but no later than three Business Days after:</w:t>
      </w:r>
    </w:p>
    <w:p w14:paraId="681C20A9" w14:textId="3F1F7D84" w:rsidR="00FC7217" w:rsidRDefault="00FC7217" w:rsidP="00FC7217">
      <w:pPr>
        <w:pStyle w:val="List2"/>
        <w:ind w:left="2880"/>
      </w:pPr>
      <w:r>
        <w:t>(A)</w:t>
      </w:r>
      <w:r>
        <w:tab/>
        <w:t>A</w:t>
      </w:r>
      <w:ins w:id="257" w:author="ERCOT [2]" w:date="2025-07-10T09:09:00Z" w16du:dateUtc="2025-07-10T14:09:00Z">
        <w:r w:rsidR="006914DA">
          <w:t>n MIS</w:t>
        </w:r>
      </w:ins>
      <w:r>
        <w:t xml:space="preserve"> </w:t>
      </w:r>
      <w:ins w:id="258" w:author="ERCOT [2]" w:date="2025-07-02T22:31:00Z" w16du:dateUtc="2025-07-03T03:31:00Z">
        <w:r w:rsidR="0044547D">
          <w:t>user</w:t>
        </w:r>
      </w:ins>
      <w:ins w:id="259" w:author="ERCOT [2]" w:date="2025-07-07T11:26:00Z" w16du:dateUtc="2025-07-07T16:26:00Z">
        <w:r w:rsidR="00261067">
          <w:t xml:space="preserve"> </w:t>
        </w:r>
      </w:ins>
      <w:del w:id="260" w:author="ERCOT [2]" w:date="2025-07-02T22:31:00Z" w16du:dateUtc="2025-07-03T03:31:00Z">
        <w:r w:rsidDel="0044547D">
          <w:delText xml:space="preserve">Certificate Holder </w:delText>
        </w:r>
      </w:del>
      <w:r>
        <w:t>ceases employment with the Market Participant; or</w:t>
      </w:r>
    </w:p>
    <w:p w14:paraId="1A1DF300" w14:textId="3FF0DFA4" w:rsidR="00FC7217" w:rsidRDefault="00FC7217" w:rsidP="00FC7217">
      <w:pPr>
        <w:pStyle w:val="List2"/>
        <w:ind w:left="2880"/>
      </w:pPr>
      <w:r>
        <w:lastRenderedPageBreak/>
        <w:t>(B)</w:t>
      </w:r>
      <w:r>
        <w:tab/>
        <w:t>The Market Participant becomes aware that a</w:t>
      </w:r>
      <w:ins w:id="261" w:author="ERCOT [2]" w:date="2025-07-10T09:09:00Z" w16du:dateUtc="2025-07-10T14:09:00Z">
        <w:r w:rsidR="006914DA">
          <w:t>n MIS</w:t>
        </w:r>
      </w:ins>
      <w:r>
        <w:t xml:space="preserve"> </w:t>
      </w:r>
      <w:ins w:id="262" w:author="ERCOT [2]" w:date="2025-07-02T22:31:00Z" w16du:dateUtc="2025-07-03T03:31:00Z">
        <w:r w:rsidR="0044547D">
          <w:t xml:space="preserve">user </w:t>
        </w:r>
      </w:ins>
      <w:del w:id="263" w:author="ERCOT [2]" w:date="2025-07-02T22:31:00Z" w16du:dateUtc="2025-07-03T03:31:00Z">
        <w:r w:rsidDel="0044547D">
          <w:delText>Certificate</w:delText>
        </w:r>
      </w:del>
      <w:del w:id="264" w:author="ERCOT [2]" w:date="2025-07-02T22:32:00Z" w16du:dateUtc="2025-07-03T03:32:00Z">
        <w:r w:rsidDel="0044547D">
          <w:delText xml:space="preserve"> Holder </w:delText>
        </w:r>
      </w:del>
      <w:r>
        <w:t>is changing job functions (pursuant to a reasonable process for identifying when job function changes occur) so that the</w:t>
      </w:r>
      <w:ins w:id="265" w:author="ERCOT [2]" w:date="2025-07-10T09:10:00Z" w16du:dateUtc="2025-07-10T14:10:00Z">
        <w:r w:rsidR="006914DA">
          <w:t xml:space="preserve"> MIS</w:t>
        </w:r>
      </w:ins>
      <w:r>
        <w:t xml:space="preserve"> </w:t>
      </w:r>
      <w:ins w:id="266" w:author="ERCOT [2]" w:date="2025-07-02T22:32:00Z" w16du:dateUtc="2025-07-03T03:32:00Z">
        <w:r w:rsidR="0044547D">
          <w:t xml:space="preserve">user </w:t>
        </w:r>
      </w:ins>
      <w:del w:id="267" w:author="ERCOT [2]" w:date="2025-07-02T22:32:00Z" w16du:dateUtc="2025-07-03T03:32:00Z">
        <w:r w:rsidDel="0044547D">
          <w:delText xml:space="preserve">Certificate Holder </w:delText>
        </w:r>
      </w:del>
      <w:r>
        <w:t xml:space="preserve">no longer needs </w:t>
      </w:r>
      <w:ins w:id="268" w:author="ERCOT [2]" w:date="2025-07-02T22:32:00Z" w16du:dateUtc="2025-07-03T03:32:00Z">
        <w:r w:rsidR="0044547D">
          <w:t>access to the MIS</w:t>
        </w:r>
      </w:ins>
      <w:del w:id="269" w:author="ERCOT [2]" w:date="2025-07-02T22:32:00Z" w16du:dateUtc="2025-07-03T03:32:00Z">
        <w:r w:rsidDel="0044547D">
          <w:delText>the Digital Certificate</w:delText>
        </w:r>
      </w:del>
      <w:r>
        <w:t xml:space="preserve">; </w:t>
      </w:r>
    </w:p>
    <w:p w14:paraId="0A00074B" w14:textId="5A702E11" w:rsidR="00FC7217" w:rsidRDefault="00FC7217" w:rsidP="00FC7217">
      <w:pPr>
        <w:pStyle w:val="List2"/>
      </w:pPr>
      <w:r>
        <w:t>(ii)</w:t>
      </w:r>
      <w:r>
        <w:tab/>
        <w:t>As soon as possible, but no later than five Business Days, after the Market Participant becomes aware (pursuant to a reasonable process for identifying violations) that the</w:t>
      </w:r>
      <w:ins w:id="270" w:author="ERCOT [2]" w:date="2025-07-10T09:10:00Z" w16du:dateUtc="2025-07-10T14:10:00Z">
        <w:r w:rsidR="006E4E6D">
          <w:t xml:space="preserve"> MIS</w:t>
        </w:r>
      </w:ins>
      <w:r>
        <w:t xml:space="preserve"> </w:t>
      </w:r>
      <w:ins w:id="271" w:author="ERCOT [2]" w:date="2025-07-02T22:33:00Z" w16du:dateUtc="2025-07-03T03:33:00Z">
        <w:r w:rsidR="0044547D">
          <w:t>user</w:t>
        </w:r>
      </w:ins>
      <w:ins w:id="272" w:author="ERCOT [2]" w:date="2025-07-07T11:27:00Z" w16du:dateUtc="2025-07-07T16:27:00Z">
        <w:r w:rsidR="00261067">
          <w:t xml:space="preserve"> </w:t>
        </w:r>
      </w:ins>
      <w:del w:id="273" w:author="ERCOT [2]" w:date="2025-07-02T22:33:00Z" w16du:dateUtc="2025-07-03T03:33:00Z">
        <w:r w:rsidDel="0044547D">
          <w:delText xml:space="preserve">Certificate Holder </w:delText>
        </w:r>
      </w:del>
      <w:r>
        <w:t xml:space="preserve">has violated any of the following conditions of </w:t>
      </w:r>
      <w:ins w:id="274" w:author="ERCOT [2]" w:date="2025-07-02T22:34:00Z" w16du:dateUtc="2025-07-03T03:34:00Z">
        <w:r w:rsidR="00274032">
          <w:t>access to the MIS</w:t>
        </w:r>
      </w:ins>
      <w:del w:id="275" w:author="ERCOT [2]" w:date="2025-07-02T22:34:00Z" w16du:dateUtc="2025-07-03T03:34:00Z">
        <w:r w:rsidDel="00274032">
          <w:delText>use of a Digital Certificate</w:delText>
        </w:r>
      </w:del>
      <w:r>
        <w:t xml:space="preserve">: </w:t>
      </w:r>
    </w:p>
    <w:p w14:paraId="3E2475E1" w14:textId="77777777" w:rsidR="00FC7217" w:rsidRDefault="00FC7217" w:rsidP="00FC7217">
      <w:pPr>
        <w:pStyle w:val="List3"/>
      </w:pPr>
      <w:r>
        <w:t>(A)</w:t>
      </w:r>
      <w:r>
        <w:tab/>
        <w:t>Violating the requirements if any of paragraph (1)(a)(i) – (v) above;</w:t>
      </w:r>
    </w:p>
    <w:p w14:paraId="17CB03F8" w14:textId="47F0FCBD" w:rsidR="00FC7217" w:rsidRDefault="00FC7217" w:rsidP="00FC7217">
      <w:pPr>
        <w:pStyle w:val="List3"/>
      </w:pPr>
      <w:r>
        <w:t>(B)</w:t>
      </w:r>
      <w:r>
        <w:tab/>
        <w:t xml:space="preserve">Using </w:t>
      </w:r>
      <w:ins w:id="276" w:author="ERCOT [2]" w:date="2025-07-02T22:34:00Z" w16du:dateUtc="2025-07-03T03:34:00Z">
        <w:r w:rsidR="00274032">
          <w:t>access to the MIS</w:t>
        </w:r>
      </w:ins>
      <w:del w:id="277" w:author="ERCOT [2]" w:date="2025-07-02T22:34:00Z" w16du:dateUtc="2025-07-03T03:34:00Z">
        <w:r w:rsidDel="00274032">
          <w:delText xml:space="preserve">the Digital Certificate </w:delText>
        </w:r>
      </w:del>
      <w:ins w:id="278" w:author="ERCOT [2]" w:date="2025-07-02T14:21:00Z" w16du:dateUtc="2025-07-02T19:21:00Z">
        <w:r w:rsidR="00346C47">
          <w:t xml:space="preserve"> </w:t>
        </w:r>
      </w:ins>
      <w:r>
        <w:t xml:space="preserve">for any unauthorized purpose; or </w:t>
      </w:r>
    </w:p>
    <w:p w14:paraId="626402A7" w14:textId="5071FCB8" w:rsidR="00FC7217" w:rsidRDefault="00FC7217" w:rsidP="00FC7217">
      <w:pPr>
        <w:pStyle w:val="List3"/>
      </w:pPr>
      <w:r>
        <w:t>(C)</w:t>
      </w:r>
      <w:r>
        <w:tab/>
        <w:t xml:space="preserve">Allowing any person other than the </w:t>
      </w:r>
      <w:ins w:id="279" w:author="ERCOT [2]" w:date="2025-07-10T09:10:00Z" w16du:dateUtc="2025-07-10T14:10:00Z">
        <w:r w:rsidR="006E4E6D">
          <w:t xml:space="preserve">MIS </w:t>
        </w:r>
      </w:ins>
      <w:ins w:id="280" w:author="ERCOT [2]" w:date="2025-07-02T22:35:00Z" w16du:dateUtc="2025-07-03T03:35:00Z">
        <w:r w:rsidR="00274032">
          <w:t>user</w:t>
        </w:r>
      </w:ins>
      <w:del w:id="281" w:author="ERCOT [2]" w:date="2025-07-02T22:35:00Z" w16du:dateUtc="2025-07-03T03:35:00Z">
        <w:r w:rsidDel="00274032">
          <w:delText>Certificate Holder</w:delText>
        </w:r>
      </w:del>
      <w:ins w:id="282" w:author="ERCOT [2]" w:date="2025-07-02T14:21:00Z" w16du:dateUtc="2025-07-02T19:21:00Z">
        <w:del w:id="283" w:author="ERCOT [2]" w:date="2025-07-02T22:35:00Z" w16du:dateUtc="2025-07-03T03:35:00Z">
          <w:r w:rsidR="00346C47" w:rsidRPr="00346C47" w:rsidDel="00274032">
            <w:delText xml:space="preserve"> </w:delText>
          </w:r>
        </w:del>
      </w:ins>
      <w:ins w:id="284" w:author="ERCOT [2]" w:date="2025-07-07T11:27:00Z" w16du:dateUtc="2025-07-07T16:27:00Z">
        <w:r w:rsidR="00261067">
          <w:t xml:space="preserve"> </w:t>
        </w:r>
      </w:ins>
      <w:del w:id="285" w:author="ERCOT [2]" w:date="2025-07-07T11:27:00Z" w16du:dateUtc="2025-07-07T16:27:00Z">
        <w:r w:rsidDel="00261067">
          <w:delText xml:space="preserve"> </w:delText>
        </w:r>
      </w:del>
      <w:r>
        <w:t xml:space="preserve">to </w:t>
      </w:r>
      <w:ins w:id="286" w:author="ERCOT [2]" w:date="2025-07-02T22:35:00Z" w16du:dateUtc="2025-07-03T03:35:00Z">
        <w:r w:rsidR="00274032">
          <w:t>access the MIS</w:t>
        </w:r>
      </w:ins>
      <w:del w:id="287" w:author="ERCOT [2]" w:date="2025-07-02T22:35:00Z" w16du:dateUtc="2025-07-03T03:35:00Z">
        <w:r w:rsidDel="00274032">
          <w:delText>use the Digital Certificate</w:delText>
        </w:r>
      </w:del>
      <w:r>
        <w:t xml:space="preserve">. </w:t>
      </w:r>
    </w:p>
    <w:p w14:paraId="31C6BE66" w14:textId="0E6C943F" w:rsidR="00FC7217" w:rsidRDefault="00FC7217" w:rsidP="00FC7217">
      <w:pPr>
        <w:pStyle w:val="List"/>
      </w:pPr>
      <w:r>
        <w:t>(c)</w:t>
      </w:r>
      <w:r>
        <w:tab/>
        <w:t xml:space="preserve">Managing the level of access for each </w:t>
      </w:r>
      <w:ins w:id="288" w:author="ERCOT [2]" w:date="2025-07-10T09:10:00Z" w16du:dateUtc="2025-07-10T14:10:00Z">
        <w:r w:rsidR="0048532A">
          <w:t xml:space="preserve">MIS </w:t>
        </w:r>
      </w:ins>
      <w:ins w:id="289" w:author="ERCOT [2]" w:date="2025-07-02T22:35:00Z" w16du:dateUtc="2025-07-03T03:35:00Z">
        <w:r w:rsidR="00274032">
          <w:t>user</w:t>
        </w:r>
      </w:ins>
      <w:ins w:id="290" w:author="ERCOT [2]" w:date="2025-07-07T11:27:00Z" w16du:dateUtc="2025-07-07T16:27:00Z">
        <w:r w:rsidR="00261067">
          <w:t xml:space="preserve"> </w:t>
        </w:r>
      </w:ins>
      <w:del w:id="291" w:author="ERCOT [2]" w:date="2025-07-02T22:35:00Z" w16du:dateUtc="2025-07-03T03:35:00Z">
        <w:r w:rsidDel="00274032">
          <w:delText xml:space="preserve">Certificate Holder </w:delText>
        </w:r>
      </w:del>
      <w:r>
        <w:t xml:space="preserve">by assigning and maintaining </w:t>
      </w:r>
      <w:del w:id="292" w:author="ERCOT [2]" w:date="2025-07-02T22:35:00Z" w16du:dateUtc="2025-07-03T03:35:00Z">
        <w:r w:rsidDel="00274032">
          <w:delText>Digital Cer</w:delText>
        </w:r>
      </w:del>
      <w:del w:id="293" w:author="ERCOT [2]" w:date="2025-07-02T22:36:00Z" w16du:dateUtc="2025-07-03T03:36:00Z">
        <w:r w:rsidDel="00274032">
          <w:delText>tificate</w:delText>
        </w:r>
      </w:del>
      <w:r>
        <w:t xml:space="preserve"> </w:t>
      </w:r>
      <w:ins w:id="294" w:author="ERCOT [2]" w:date="2025-07-10T09:11:00Z" w16du:dateUtc="2025-07-10T14:11:00Z">
        <w:r w:rsidR="0048532A">
          <w:t xml:space="preserve">MIS </w:t>
        </w:r>
      </w:ins>
      <w:ins w:id="295" w:author="ERCOT [2]" w:date="2025-07-02T22:36:00Z" w16du:dateUtc="2025-07-03T03:36:00Z">
        <w:r w:rsidR="00274032">
          <w:t xml:space="preserve">user </w:t>
        </w:r>
      </w:ins>
      <w:r>
        <w:t xml:space="preserve">roles for each authorized user in accordance with the process set forth in ERCOT’s </w:t>
      </w:r>
      <w:ins w:id="296" w:author="ERCOT [2]" w:date="2025-07-02T22:36:00Z" w16du:dateUtc="2025-07-03T03:36:00Z">
        <w:r w:rsidR="00274032">
          <w:t xml:space="preserve">Identity and Access Management </w:t>
        </w:r>
      </w:ins>
      <w:del w:id="297" w:author="ERCOT [2]" w:date="2025-07-02T22:36:00Z" w16du:dateUtc="2025-07-03T03:36:00Z">
        <w:r w:rsidDel="00274032">
          <w:delText xml:space="preserve">Digital Certificate </w:delText>
        </w:r>
      </w:del>
      <w:ins w:id="298" w:author="ERCOT [2]" w:date="2025-07-10T13:46:00Z" w16du:dateUtc="2025-07-10T18:46:00Z">
        <w:r w:rsidR="00374E4D">
          <w:t>U</w:t>
        </w:r>
      </w:ins>
      <w:del w:id="299" w:author="ERCOT [2]" w:date="2025-07-10T13:46:00Z" w16du:dateUtc="2025-07-10T18:46:00Z">
        <w:r w:rsidDel="00374E4D">
          <w:delText>u</w:delText>
        </w:r>
      </w:del>
      <w:r>
        <w:t xml:space="preserve">ser </w:t>
      </w:r>
      <w:ins w:id="300" w:author="ERCOT [2]" w:date="2025-07-10T13:46:00Z" w16du:dateUtc="2025-07-10T18:46:00Z">
        <w:r w:rsidR="00374E4D">
          <w:t>G</w:t>
        </w:r>
      </w:ins>
      <w:del w:id="301" w:author="ERCOT [2]" w:date="2025-07-10T13:46:00Z" w16du:dateUtc="2025-07-10T18:46:00Z">
        <w:r w:rsidDel="00374E4D">
          <w:delText>g</w:delText>
        </w:r>
      </w:del>
      <w:r>
        <w:t>uide.</w:t>
      </w:r>
    </w:p>
    <w:p w14:paraId="308320F4" w14:textId="57FE3205" w:rsidR="00FC7217" w:rsidRDefault="00FC7217" w:rsidP="00FC7217">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ins w:id="302" w:author="ERCOT [2]" w:date="2025-07-07T11:29:00Z" w16du:dateUtc="2025-07-07T16:29:00Z">
        <w:r w:rsidR="00261067">
          <w:t xml:space="preserve">, </w:t>
        </w:r>
      </w:ins>
      <w:ins w:id="303" w:author="ERCOT [2]" w:date="2025-07-03T10:25:00Z" w16du:dateUtc="2025-07-03T15:25:00Z">
        <w:r w:rsidR="005973C4">
          <w:t>which expire after one year</w:t>
        </w:r>
      </w:ins>
      <w:r>
        <w:t>.</w:t>
      </w:r>
      <w:r>
        <w:tab/>
      </w:r>
    </w:p>
    <w:p w14:paraId="3193F893" w14:textId="6CD2B78D" w:rsidR="00FC7217" w:rsidRDefault="00FC7217" w:rsidP="00FC7217">
      <w:pPr>
        <w:pStyle w:val="List"/>
      </w:pPr>
      <w:r>
        <w:t>(e)</w:t>
      </w:r>
      <w:r>
        <w:tab/>
        <w:t xml:space="preserve">If needed, issuing Digital Certificates for use by electronic systems not limited to servers. </w:t>
      </w:r>
    </w:p>
    <w:p w14:paraId="14B3E144" w14:textId="4F6E0C9D" w:rsidR="00FC7217" w:rsidRDefault="00FC7217" w:rsidP="00FC7217">
      <w:pPr>
        <w:pStyle w:val="List"/>
        <w:numPr>
          <w:ilvl w:val="0"/>
          <w:numId w:val="27"/>
        </w:numPr>
        <w:tabs>
          <w:tab w:val="clear" w:pos="1080"/>
        </w:tabs>
        <w:ind w:left="1440" w:hanging="720"/>
      </w:pPr>
      <w:r>
        <w:t xml:space="preserve">Maintaining the integrity of the administration of </w:t>
      </w:r>
      <w:ins w:id="304" w:author="ERCOT [2]" w:date="2025-07-02T22:40:00Z" w16du:dateUtc="2025-07-03T03:40:00Z">
        <w:r w:rsidR="00274032">
          <w:t>access to the MIS</w:t>
        </w:r>
      </w:ins>
      <w:del w:id="305" w:author="ERCOT [2]" w:date="2025-07-02T22:40:00Z" w16du:dateUtc="2025-07-03T03:40:00Z">
        <w:r w:rsidDel="00274032">
          <w:delText>Digital Certificates</w:delText>
        </w:r>
      </w:del>
      <w:ins w:id="306" w:author="ERCOT [2]" w:date="2025-07-07T11:29:00Z" w16du:dateUtc="2025-07-07T16:29:00Z">
        <w:r w:rsidR="00261067">
          <w:t xml:space="preserve"> </w:t>
        </w:r>
      </w:ins>
      <w:del w:id="307" w:author="ERCOT [2]" w:date="2025-07-02T22:40:00Z" w16du:dateUtc="2025-07-03T03:40:00Z">
        <w:r w:rsidDel="00274032">
          <w:delText xml:space="preserve"> </w:delText>
        </w:r>
      </w:del>
      <w:r>
        <w:t xml:space="preserve">through consistent, sound and reasonable business practices. </w:t>
      </w:r>
    </w:p>
    <w:p w14:paraId="53D5BA94" w14:textId="1279DA9B" w:rsidR="00FC7217" w:rsidRDefault="00FC7217" w:rsidP="00FC7217">
      <w:pPr>
        <w:pStyle w:val="H3"/>
      </w:pPr>
      <w:bookmarkStart w:id="308" w:name="_Toc390438996"/>
      <w:bookmarkStart w:id="309" w:name="_Toc405897707"/>
      <w:bookmarkStart w:id="310" w:name="_Toc415055799"/>
      <w:bookmarkStart w:id="311" w:name="_Toc415055925"/>
      <w:bookmarkStart w:id="312" w:name="_Toc415056024"/>
      <w:bookmarkStart w:id="313" w:name="_Toc415056124"/>
      <w:bookmarkStart w:id="314" w:name="_Toc184623065"/>
      <w:r>
        <w:t>16.12.2</w:t>
      </w:r>
      <w:r>
        <w:tab/>
        <w:t xml:space="preserve">Requirements for Use of </w:t>
      </w:r>
      <w:ins w:id="315" w:author="ERCOT [2]" w:date="2025-07-03T10:32:00Z" w16du:dateUtc="2025-07-03T15:32:00Z">
        <w:r w:rsidR="005973C4">
          <w:t>Access to the MIS</w:t>
        </w:r>
      </w:ins>
      <w:del w:id="316" w:author="ERCOT [2]" w:date="2025-07-03T10:32:00Z" w16du:dateUtc="2025-07-03T15:32:00Z">
        <w:r w:rsidDel="005973C4">
          <w:delText>Digital Certificates</w:delText>
        </w:r>
      </w:del>
      <w:bookmarkEnd w:id="308"/>
      <w:bookmarkEnd w:id="309"/>
      <w:bookmarkEnd w:id="310"/>
      <w:bookmarkEnd w:id="311"/>
      <w:bookmarkEnd w:id="312"/>
      <w:bookmarkEnd w:id="313"/>
      <w:bookmarkEnd w:id="314"/>
    </w:p>
    <w:p w14:paraId="4963A78B" w14:textId="079BF47C" w:rsidR="00FC7217" w:rsidRDefault="00FC7217" w:rsidP="00FC7217">
      <w:pPr>
        <w:pStyle w:val="List"/>
      </w:pPr>
      <w:r>
        <w:t>(1)</w:t>
      </w:r>
      <w:r>
        <w:tab/>
      </w:r>
      <w:ins w:id="317" w:author="ERCOT [2]" w:date="2025-07-02T22:41:00Z" w16du:dateUtc="2025-07-03T03:41:00Z">
        <w:r w:rsidR="00274032">
          <w:t>Use</w:t>
        </w:r>
      </w:ins>
      <w:ins w:id="318" w:author="ERCOT [2]" w:date="2025-07-03T10:33:00Z" w16du:dateUtc="2025-07-03T15:33:00Z">
        <w:r w:rsidR="00D64F70">
          <w:t xml:space="preserve"> of </w:t>
        </w:r>
      </w:ins>
      <w:ins w:id="319" w:author="ERCOT [2]" w:date="2025-07-02T22:41:00Z" w16du:dateUtc="2025-07-03T03:41:00Z">
        <w:r w:rsidR="00274032">
          <w:t xml:space="preserve">access to the MIS </w:t>
        </w:r>
      </w:ins>
      <w:del w:id="320" w:author="ERCOT [2]" w:date="2025-07-02T22:41:00Z" w16du:dateUtc="2025-07-03T03:41:00Z">
        <w:r w:rsidDel="00274032">
          <w:delText xml:space="preserve">Use of Digital Certificates </w:delText>
        </w:r>
      </w:del>
      <w:r>
        <w:t>must comply with the following:</w:t>
      </w:r>
    </w:p>
    <w:p w14:paraId="0F1F48EE" w14:textId="00E70CC4" w:rsidR="00FC7217" w:rsidRDefault="00FC7217" w:rsidP="00FC7217">
      <w:pPr>
        <w:pStyle w:val="List"/>
      </w:pPr>
      <w:r>
        <w:t>(a)</w:t>
      </w:r>
      <w:r>
        <w:tab/>
      </w:r>
      <w:ins w:id="321" w:author="ERCOT [2]" w:date="2025-07-02T22:41:00Z" w16du:dateUtc="2025-07-03T03:41:00Z">
        <w:r w:rsidR="00274032">
          <w:t>Acc</w:t>
        </w:r>
      </w:ins>
      <w:ins w:id="322" w:author="ERCOT [2]" w:date="2025-07-02T22:42:00Z" w16du:dateUtc="2025-07-03T03:42:00Z">
        <w:r w:rsidR="00274032">
          <w:t>ess to the MIS</w:t>
        </w:r>
      </w:ins>
      <w:del w:id="323" w:author="ERCOT [2]" w:date="2025-07-02T22:42:00Z" w16du:dateUtc="2025-07-03T03:42:00Z">
        <w:r w:rsidDel="00274032">
          <w:delText>A Digital Certificate</w:delText>
        </w:r>
      </w:del>
      <w:r>
        <w:t xml:space="preserve"> shall be used by only one individual and may not be shared.  If multiple employees or authorized agents share a computer and each requires </w:t>
      </w:r>
      <w:ins w:id="324" w:author="ERCOT [2]" w:date="2025-07-02T22:42:00Z" w16du:dateUtc="2025-07-03T03:42:00Z">
        <w:r w:rsidR="00274032">
          <w:t>access to the MIS</w:t>
        </w:r>
      </w:ins>
      <w:del w:id="325" w:author="ERCOT [2]" w:date="2025-07-02T22:42:00Z" w16du:dateUtc="2025-07-03T03:42:00Z">
        <w:r w:rsidDel="00274032">
          <w:delText>a Digital Certificate</w:delText>
        </w:r>
      </w:del>
      <w:r>
        <w:t xml:space="preserve">, the USA shall request separate </w:t>
      </w:r>
      <w:ins w:id="326" w:author="ERCOT [2]" w:date="2025-07-02T22:42:00Z" w16du:dateUtc="2025-07-03T03:42:00Z">
        <w:r w:rsidR="00274032">
          <w:t xml:space="preserve">access to the MIS </w:t>
        </w:r>
      </w:ins>
      <w:del w:id="327" w:author="ERCOT [2]" w:date="2025-07-02T22:42:00Z" w16du:dateUtc="2025-07-03T03:42:00Z">
        <w:r w:rsidDel="00274032">
          <w:delText xml:space="preserve">Digital Certificates </w:delText>
        </w:r>
      </w:del>
      <w:r>
        <w:t xml:space="preserve">for each. </w:t>
      </w:r>
      <w:r w:rsidRPr="00AE4C83">
        <w:t xml:space="preserve">Multiple Digital Certificates may be installed and managed on a single computer.  ERCOT shall include instructions on how to manage multiple Digital Certificates in the </w:t>
      </w:r>
      <w:ins w:id="328" w:author="ERCOT [2]" w:date="2025-07-02T22:46:00Z" w16du:dateUtc="2025-07-03T03:46:00Z">
        <w:r w:rsidR="00AE4C83" w:rsidRPr="00212942">
          <w:t>ERCOT Identity and Access Management</w:t>
        </w:r>
        <w:r w:rsidR="00AE4C83">
          <w:t xml:space="preserve"> </w:t>
        </w:r>
      </w:ins>
      <w:del w:id="329" w:author="ERCOT [2]" w:date="2025-07-02T22:46:00Z" w16du:dateUtc="2025-07-03T03:46:00Z">
        <w:r w:rsidRPr="00AE4C83" w:rsidDel="00AE4C83">
          <w:delText xml:space="preserve">Digital Certificate </w:delText>
        </w:r>
      </w:del>
      <w:ins w:id="330" w:author="ERCOT [2]" w:date="2025-07-10T13:47:00Z" w16du:dateUtc="2025-07-10T18:47:00Z">
        <w:r w:rsidR="00374E4D">
          <w:t>U</w:t>
        </w:r>
      </w:ins>
      <w:del w:id="331" w:author="ERCOT [2]" w:date="2025-07-10T13:47:00Z" w16du:dateUtc="2025-07-10T18:47:00Z">
        <w:r w:rsidRPr="00AE4C83" w:rsidDel="00374E4D">
          <w:delText>u</w:delText>
        </w:r>
      </w:del>
      <w:r w:rsidRPr="00AE4C83">
        <w:t xml:space="preserve">ser </w:t>
      </w:r>
      <w:ins w:id="332" w:author="ERCOT [2]" w:date="2025-07-10T13:47:00Z" w16du:dateUtc="2025-07-10T18:47:00Z">
        <w:r w:rsidR="00374E4D">
          <w:t>G</w:t>
        </w:r>
      </w:ins>
      <w:del w:id="333" w:author="ERCOT [2]" w:date="2025-07-10T13:47:00Z" w16du:dateUtc="2025-07-10T18:47:00Z">
        <w:r w:rsidRPr="00AE4C83" w:rsidDel="00374E4D">
          <w:delText>g</w:delText>
        </w:r>
      </w:del>
      <w:r w:rsidRPr="00AE4C83">
        <w:t>uide.</w:t>
      </w:r>
    </w:p>
    <w:p w14:paraId="3E3D863D" w14:textId="05F09C30" w:rsidR="00FC7217" w:rsidRDefault="00FC7217" w:rsidP="00FC7217">
      <w:pPr>
        <w:pStyle w:val="List"/>
      </w:pPr>
      <w:r>
        <w:t>(b)</w:t>
      </w:r>
      <w:r>
        <w:tab/>
      </w:r>
      <w:ins w:id="334" w:author="ERCOT [2]" w:date="2025-07-02T22:46:00Z" w16du:dateUtc="2025-07-03T03:46:00Z">
        <w:r w:rsidR="00AE4C83">
          <w:t>Access to the MIS</w:t>
        </w:r>
      </w:ins>
      <w:del w:id="335" w:author="ERCOT [2]" w:date="2025-07-02T22:46:00Z" w16du:dateUtc="2025-07-03T03:46:00Z">
        <w:r w:rsidDel="00AE4C83">
          <w:delText>A Digital Certificate</w:delText>
        </w:r>
      </w:del>
      <w:r>
        <w:t xml:space="preserve"> may not be traded or sold.</w:t>
      </w:r>
    </w:p>
    <w:p w14:paraId="59539957" w14:textId="77777777" w:rsidR="00FC7217" w:rsidRDefault="00FC7217" w:rsidP="00FC7217">
      <w:pPr>
        <w:pStyle w:val="List"/>
      </w:pPr>
      <w:r>
        <w:t>(c)</w:t>
      </w:r>
      <w:r>
        <w:tab/>
        <w:t>Electronic equipment on which the Digital Certificate resides must be physically and electronically secured in a reasonable manner to prevent improper use of the Digital Certificate.</w:t>
      </w:r>
    </w:p>
    <w:p w14:paraId="772E8DDF" w14:textId="7420469B" w:rsidR="00FC7217" w:rsidRDefault="00FC7217" w:rsidP="00FC7217">
      <w:pPr>
        <w:pStyle w:val="List"/>
      </w:pPr>
      <w:r>
        <w:lastRenderedPageBreak/>
        <w:t>(d)</w:t>
      </w:r>
      <w:r>
        <w:tab/>
        <w:t xml:space="preserve">The Market Participant is wholly responsible for </w:t>
      </w:r>
      <w:ins w:id="336" w:author="ERCOT [2]" w:date="2025-07-02T22:47:00Z" w16du:dateUtc="2025-07-03T03:47:00Z">
        <w:r w:rsidR="00AE4C83">
          <w:t xml:space="preserve">all access to the MIS </w:t>
        </w:r>
      </w:ins>
      <w:del w:id="337" w:author="ERCOT [2]" w:date="2025-07-02T22:48:00Z" w16du:dateUtc="2025-07-03T03:48:00Z">
        <w:r w:rsidDel="00AE4C83">
          <w:delText>any use of Digital Certificates issued</w:delText>
        </w:r>
      </w:del>
      <w:ins w:id="338" w:author="ERCOT [2]" w:date="2025-07-02T22:48:00Z" w16du:dateUtc="2025-07-03T03:48:00Z">
        <w:r w:rsidR="00AE4C83">
          <w:t>granted</w:t>
        </w:r>
      </w:ins>
      <w:r>
        <w:t xml:space="preserve"> by </w:t>
      </w:r>
      <w:proofErr w:type="gramStart"/>
      <w:r>
        <w:t>its</w:t>
      </w:r>
      <w:proofErr w:type="gramEnd"/>
      <w:r>
        <w:t xml:space="preserve"> USA.</w:t>
      </w:r>
    </w:p>
    <w:p w14:paraId="50059A19" w14:textId="5A99E688" w:rsidR="00FC7217" w:rsidRDefault="00FC7217" w:rsidP="00FC7217">
      <w:pPr>
        <w:pStyle w:val="H3"/>
      </w:pPr>
      <w:bookmarkStart w:id="339" w:name="_Toc390438997"/>
      <w:bookmarkStart w:id="340" w:name="_Toc405897708"/>
      <w:bookmarkStart w:id="341" w:name="_Toc415055800"/>
      <w:bookmarkStart w:id="342" w:name="_Toc415055926"/>
      <w:bookmarkStart w:id="343" w:name="_Toc415056025"/>
      <w:bookmarkStart w:id="344" w:name="_Toc415056125"/>
      <w:bookmarkStart w:id="345" w:name="_Toc184623066"/>
      <w:r>
        <w:t>16.12.3</w:t>
      </w:r>
      <w:r>
        <w:tab/>
        <w:t xml:space="preserve">Market Participant Audits of User Security Administrators and </w:t>
      </w:r>
      <w:ins w:id="346" w:author="ERCOT [2]" w:date="2025-07-02T22:48:00Z" w16du:dateUtc="2025-07-03T03:48:00Z">
        <w:r w:rsidR="00AE4C83">
          <w:t>MIS Access</w:t>
        </w:r>
      </w:ins>
      <w:del w:id="347" w:author="ERCOT [2]" w:date="2025-07-02T22:48:00Z" w16du:dateUtc="2025-07-03T03:48:00Z">
        <w:r w:rsidDel="00AE4C83">
          <w:delText>Digital Certificates</w:delText>
        </w:r>
      </w:del>
      <w:bookmarkEnd w:id="339"/>
      <w:bookmarkEnd w:id="340"/>
      <w:bookmarkEnd w:id="341"/>
      <w:bookmarkEnd w:id="342"/>
      <w:bookmarkEnd w:id="343"/>
      <w:bookmarkEnd w:id="344"/>
      <w:bookmarkEnd w:id="345"/>
    </w:p>
    <w:p w14:paraId="01F5951E" w14:textId="3E042827" w:rsidR="00FC7217" w:rsidRDefault="00FC7217" w:rsidP="00FC7217">
      <w:pPr>
        <w:pStyle w:val="BodyText"/>
        <w:ind w:left="720" w:hanging="720"/>
      </w:pPr>
      <w:r>
        <w:t>(1)</w:t>
      </w:r>
      <w:r>
        <w:tab/>
        <w:t xml:space="preserve">During September of each year, each Market Participant that has been </w:t>
      </w:r>
      <w:ins w:id="348" w:author="ERCOT [2]" w:date="2025-07-02T22:49:00Z" w16du:dateUtc="2025-07-03T03:49:00Z">
        <w:r w:rsidR="00AE4C83">
          <w:t>granted access to the MIS</w:t>
        </w:r>
      </w:ins>
      <w:del w:id="349" w:author="ERCOT [2]" w:date="2025-07-02T22:49:00Z" w16du:dateUtc="2025-07-03T03:49:00Z">
        <w:r w:rsidDel="00AE4C83">
          <w:delText>issued any Digital Certificates</w:delText>
        </w:r>
      </w:del>
      <w:r>
        <w:t xml:space="preserve"> shall generate a list of its registered USA and </w:t>
      </w:r>
      <w:ins w:id="350" w:author="ERCOT [2]" w:date="2025-07-02T22:49:00Z" w16du:dateUtc="2025-07-03T03:49:00Z">
        <w:r w:rsidR="00AE4C83">
          <w:t>MIS user</w:t>
        </w:r>
      </w:ins>
      <w:ins w:id="351" w:author="ERCOT [2]" w:date="2025-07-02T22:50:00Z" w16du:dateUtc="2025-07-03T03:50:00Z">
        <w:r w:rsidR="00AE4C83">
          <w:t>s</w:t>
        </w:r>
      </w:ins>
      <w:del w:id="352" w:author="ERCOT [2]" w:date="2025-07-02T22:50:00Z" w16du:dateUtc="2025-07-03T03:50:00Z">
        <w:r w:rsidDel="00AE4C83">
          <w:delText>Certificate Holders</w:delText>
        </w:r>
      </w:del>
      <w:r>
        <w:t xml:space="preserve">.  The Market Participant, through its USA or another authorized third party, shall perform an audit by reviewing the list and noting any inconsistencies or instances of non-compliance (including, for example, any </w:t>
      </w:r>
      <w:ins w:id="353" w:author="ERCOT [2]" w:date="2025-07-10T09:11:00Z" w16du:dateUtc="2025-07-10T14:11:00Z">
        <w:r w:rsidR="00535403">
          <w:t xml:space="preserve">MIS </w:t>
        </w:r>
      </w:ins>
      <w:ins w:id="354" w:author="ERCOT [2]" w:date="2025-07-02T22:50:00Z" w16du:dateUtc="2025-07-03T03:50:00Z">
        <w:r w:rsidR="00AE4C83">
          <w:t>user</w:t>
        </w:r>
      </w:ins>
      <w:del w:id="355" w:author="ERCOT [2]" w:date="2025-07-02T22:50:00Z" w16du:dateUtc="2025-07-03T03:50:00Z">
        <w:r w:rsidDel="00AE4C83">
          <w:delText>Certificate Holder</w:delText>
        </w:r>
      </w:del>
      <w:r>
        <w:t xml:space="preserve"> that may have changed job functions and no longer requires </w:t>
      </w:r>
      <w:ins w:id="356" w:author="ERCOT [2]" w:date="2025-07-02T22:50:00Z" w16du:dateUtc="2025-07-03T03:50:00Z">
        <w:r w:rsidR="00AE4C83">
          <w:t>access to the MIS</w:t>
        </w:r>
      </w:ins>
      <w:del w:id="357" w:author="ERCOT [2]" w:date="2025-07-02T22:50:00Z" w16du:dateUtc="2025-07-03T03:50:00Z">
        <w:r w:rsidDel="00AE4C83">
          <w:delText>the Digital Certificate</w:delText>
        </w:r>
      </w:del>
      <w:r>
        <w:t xml:space="preserve">).  If the Market Participant or its USA or the authorized third party identifies discrepancies, the USA shall use the process for managing </w:t>
      </w:r>
      <w:ins w:id="358" w:author="ERCOT [2]" w:date="2025-07-02T22:51:00Z" w16du:dateUtc="2025-07-03T03:51:00Z">
        <w:r w:rsidR="00AE4C83">
          <w:t>access to the MIS</w:t>
        </w:r>
      </w:ins>
      <w:del w:id="359" w:author="ERCOT [2]" w:date="2025-07-02T22:51:00Z" w16du:dateUtc="2025-07-03T03:51:00Z">
        <w:r w:rsidDel="00AE4C83">
          <w:delText>Digital Certificates</w:delText>
        </w:r>
      </w:del>
      <w:r>
        <w:t xml:space="preserve"> as included in ERCOT’s </w:t>
      </w:r>
      <w:ins w:id="360" w:author="ERCOT [2]" w:date="2025-07-02T22:51:00Z" w16du:dateUtc="2025-07-03T03:51:00Z">
        <w:r w:rsidR="00AE4C83">
          <w:t>Identity and Access Management</w:t>
        </w:r>
      </w:ins>
      <w:del w:id="361" w:author="ERCOT [2]" w:date="2025-07-02T22:51:00Z" w16du:dateUtc="2025-07-03T03:51:00Z">
        <w:r w:rsidDel="00AE4C83">
          <w:delText>Digital Certificate</w:delText>
        </w:r>
      </w:del>
      <w:r>
        <w:t xml:space="preserve"> user guide to rectify the discrepancy. The audit must, at a </w:t>
      </w:r>
      <w:proofErr w:type="gramStart"/>
      <w:r>
        <w:t>minimum</w:t>
      </w:r>
      <w:proofErr w:type="gramEnd"/>
      <w:r>
        <w:t xml:space="preserve"> confirm that:</w:t>
      </w:r>
    </w:p>
    <w:p w14:paraId="45663FD1" w14:textId="6C366207" w:rsidR="00FC7217" w:rsidRDefault="00FC7217" w:rsidP="00FC7217">
      <w:pPr>
        <w:pStyle w:val="List"/>
      </w:pPr>
      <w:r>
        <w:t>(a)</w:t>
      </w:r>
      <w:r>
        <w:tab/>
        <w:t xml:space="preserve">The Market Participant and each listed USA and </w:t>
      </w:r>
      <w:ins w:id="362" w:author="ERCOT [2]" w:date="2025-07-02T22:51:00Z" w16du:dateUtc="2025-07-03T03:51:00Z">
        <w:r w:rsidR="00AE4C83">
          <w:t>user(s)</w:t>
        </w:r>
      </w:ins>
      <w:del w:id="363" w:author="ERCOT [2]" w:date="2025-07-02T22:51:00Z" w16du:dateUtc="2025-07-03T03:51:00Z">
        <w:r w:rsidDel="00AE4C83">
          <w:delText>Certificate Holder</w:delText>
        </w:r>
      </w:del>
      <w:r>
        <w:t xml:space="preserve"> meet the applicable requirements of paragraph (1)(a) of </w:t>
      </w:r>
      <w:r w:rsidRPr="0085242C">
        <w:t>Section 16.12.1</w:t>
      </w:r>
      <w:r>
        <w:t xml:space="preserve">, USA Responsibilities and Qualifications for </w:t>
      </w:r>
      <w:ins w:id="364" w:author="ERCOT [2]" w:date="2025-07-10T09:11:00Z" w16du:dateUtc="2025-07-10T14:11:00Z">
        <w:r w:rsidR="00535403">
          <w:t xml:space="preserve">MIS </w:t>
        </w:r>
      </w:ins>
      <w:ins w:id="365" w:author="ERCOT [2]" w:date="2025-07-10T09:25:00Z" w16du:dateUtc="2025-07-10T14:25:00Z">
        <w:r w:rsidR="002C2862">
          <w:t>U</w:t>
        </w:r>
      </w:ins>
      <w:ins w:id="366" w:author="ERCOT [2]" w:date="2025-07-03T14:36:00Z" w16du:dateUtc="2025-07-03T19:36:00Z">
        <w:r w:rsidR="006B7AD1">
          <w:t xml:space="preserve">ser </w:t>
        </w:r>
      </w:ins>
      <w:ins w:id="367" w:author="ERCOT [2]" w:date="2025-07-10T09:25:00Z" w16du:dateUtc="2025-07-10T14:25:00Z">
        <w:r w:rsidR="002C2862">
          <w:t>A</w:t>
        </w:r>
      </w:ins>
      <w:ins w:id="368" w:author="ERCOT [2]" w:date="2025-07-03T14:36:00Z" w16du:dateUtc="2025-07-03T19:36:00Z">
        <w:r w:rsidR="006B7AD1">
          <w:t>ccess to the MIS</w:t>
        </w:r>
      </w:ins>
      <w:del w:id="369" w:author="ERCOT [2]" w:date="2025-07-02T22:52:00Z" w16du:dateUtc="2025-07-03T03:52:00Z">
        <w:r w:rsidDel="00AE4C83">
          <w:delText>Digital Certificate Holders</w:delText>
        </w:r>
      </w:del>
      <w:r>
        <w:t>, and</w:t>
      </w:r>
      <w:r w:rsidRPr="00FD3C2B">
        <w:rPr>
          <w:szCs w:val="24"/>
        </w:rPr>
        <w:t xml:space="preserve"> </w:t>
      </w:r>
      <w:r>
        <w:rPr>
          <w:szCs w:val="24"/>
        </w:rPr>
        <w:t>are not subject to any of the conditions that would require revocation as described in paragraph (1)(b) of Section 16.12.1</w:t>
      </w:r>
      <w:r>
        <w:t xml:space="preserve">;  </w:t>
      </w:r>
    </w:p>
    <w:p w14:paraId="7EAB1D4D" w14:textId="13BCB669" w:rsidR="00FC7217" w:rsidRDefault="00FC7217" w:rsidP="00FC7217">
      <w:pPr>
        <w:pStyle w:val="List"/>
      </w:pPr>
      <w:r>
        <w:t>(b)</w:t>
      </w:r>
      <w:r>
        <w:tab/>
        <w:t>Each listed USA and</w:t>
      </w:r>
      <w:ins w:id="370" w:author="ERCOT [2]" w:date="2025-07-10T09:11:00Z" w16du:dateUtc="2025-07-10T14:11:00Z">
        <w:r w:rsidR="00535403">
          <w:t xml:space="preserve"> MIS</w:t>
        </w:r>
      </w:ins>
      <w:r>
        <w:t xml:space="preserve"> </w:t>
      </w:r>
      <w:ins w:id="371" w:author="ERCOT [2]" w:date="2025-07-02T22:52:00Z" w16du:dateUtc="2025-07-03T03:52:00Z">
        <w:r w:rsidR="00AE4C83">
          <w:t>user</w:t>
        </w:r>
      </w:ins>
      <w:del w:id="372" w:author="ERCOT [2]" w:date="2025-07-02T22:52:00Z" w16du:dateUtc="2025-07-03T03:52:00Z">
        <w:r w:rsidDel="00AE4C83">
          <w:delText>Certificate Holder</w:delText>
        </w:r>
      </w:del>
      <w:r>
        <w:t xml:space="preserve"> is currently employed by or is an authorized agent contracted with the Market Participant; </w:t>
      </w:r>
    </w:p>
    <w:p w14:paraId="059004CB" w14:textId="77777777" w:rsidR="00FC7217" w:rsidRDefault="00FC7217" w:rsidP="00FC7217">
      <w:pPr>
        <w:pStyle w:val="List"/>
      </w:pPr>
      <w:r>
        <w:t>(c)</w:t>
      </w:r>
      <w:r>
        <w:tab/>
        <w:t xml:space="preserve">The Market Participant has verified that the listed USA is authorized to be the USA; </w:t>
      </w:r>
    </w:p>
    <w:p w14:paraId="01148FEE" w14:textId="3AE3B939" w:rsidR="00FC7217" w:rsidRDefault="00FC7217" w:rsidP="00FC7217">
      <w:pPr>
        <w:pStyle w:val="List"/>
      </w:pPr>
      <w:r>
        <w:t>(d)</w:t>
      </w:r>
      <w:r>
        <w:tab/>
        <w:t xml:space="preserve">Each </w:t>
      </w:r>
      <w:ins w:id="373" w:author="ERCOT [2]" w:date="2025-07-02T22:52:00Z" w16du:dateUtc="2025-07-03T03:52:00Z">
        <w:r w:rsidR="00AE4C83">
          <w:t>user</w:t>
        </w:r>
      </w:ins>
      <w:del w:id="374" w:author="ERCOT [2]" w:date="2025-07-02T22:52:00Z" w16du:dateUtc="2025-07-03T03:52:00Z">
        <w:r w:rsidDel="00AE4C83">
          <w:delText>Certificate Holder</w:delText>
        </w:r>
      </w:del>
      <w:r>
        <w:t xml:space="preserve"> is authorized to retain </w:t>
      </w:r>
      <w:ins w:id="375" w:author="ERCOT [2]" w:date="2025-07-02T22:52:00Z" w16du:dateUtc="2025-07-03T03:52:00Z">
        <w:r w:rsidR="00AE4C83">
          <w:t xml:space="preserve">access to the </w:t>
        </w:r>
      </w:ins>
      <w:ins w:id="376" w:author="ERCOT [2]" w:date="2025-07-02T22:53:00Z" w16du:dateUtc="2025-07-03T03:53:00Z">
        <w:r w:rsidR="00AE4C83">
          <w:t>MIS</w:t>
        </w:r>
      </w:ins>
      <w:del w:id="377" w:author="ERCOT [2]" w:date="2025-07-02T22:53:00Z" w16du:dateUtc="2025-07-03T03:53:00Z">
        <w:r w:rsidDel="00AE4C83">
          <w:delText>and use the Digital Certificate</w:delText>
        </w:r>
      </w:del>
      <w:r>
        <w:t>; and</w:t>
      </w:r>
    </w:p>
    <w:p w14:paraId="0CE24913" w14:textId="0AD8E168" w:rsidR="00FC7217" w:rsidRDefault="00FC7217" w:rsidP="00FC7217">
      <w:pPr>
        <w:pStyle w:val="List"/>
      </w:pPr>
      <w:r>
        <w:t>(e)</w:t>
      </w:r>
      <w:r>
        <w:tab/>
        <w:t xml:space="preserve">Each listed </w:t>
      </w:r>
      <w:ins w:id="378" w:author="ERCOT [2]" w:date="2025-07-10T09:12:00Z" w16du:dateUtc="2025-07-10T14:12:00Z">
        <w:r w:rsidR="007835A9">
          <w:t xml:space="preserve">MIS </w:t>
        </w:r>
      </w:ins>
      <w:ins w:id="379" w:author="ERCOT [2]" w:date="2025-07-02T22:53:00Z" w16du:dateUtc="2025-07-03T03:53:00Z">
        <w:r w:rsidR="00AE4C83">
          <w:t>user</w:t>
        </w:r>
      </w:ins>
      <w:del w:id="380" w:author="ERCOT [2]" w:date="2025-07-02T22:53:00Z" w16du:dateUtc="2025-07-03T03:53:00Z">
        <w:r w:rsidDel="00AE4C83">
          <w:delText>Certificate Holder</w:delText>
        </w:r>
      </w:del>
      <w:r>
        <w:t xml:space="preserve"> needs </w:t>
      </w:r>
      <w:ins w:id="381" w:author="ERCOT [2]" w:date="2025-07-02T22:53:00Z" w16du:dateUtc="2025-07-03T03:53:00Z">
        <w:r w:rsidR="00AE4C83">
          <w:t>access to the MIS</w:t>
        </w:r>
      </w:ins>
      <w:del w:id="382" w:author="ERCOT [2]" w:date="2025-07-02T22:53:00Z" w16du:dateUtc="2025-07-03T03:53:00Z">
        <w:r w:rsidDel="00AE4C83">
          <w:delText>the Digital Certificate</w:delText>
        </w:r>
      </w:del>
      <w:r>
        <w:t xml:space="preserve"> to perform his or her job functions.</w:t>
      </w:r>
    </w:p>
    <w:p w14:paraId="601A0670" w14:textId="2F8B27BB" w:rsidR="00FC7217" w:rsidRDefault="00FC7217" w:rsidP="00FC7217">
      <w:pPr>
        <w:pStyle w:val="ListIntroduction"/>
        <w:ind w:left="720" w:hanging="720"/>
      </w:pPr>
      <w:r>
        <w:t>(2)</w:t>
      </w:r>
      <w:r>
        <w:tab/>
        <w:t xml:space="preserve">By October 1 of each year, a Market </w:t>
      </w:r>
      <w:r w:rsidRPr="00467244">
        <w:t xml:space="preserve">Participant shall submit to ERCOT a </w:t>
      </w:r>
      <w:ins w:id="383" w:author="ERCOT [2]" w:date="2025-07-02T22:54:00Z">
        <w:r w:rsidR="006300BF" w:rsidRPr="00ED2D6C">
          <w:t xml:space="preserve">MIS Access Audit Attestation </w:t>
        </w:r>
      </w:ins>
      <w:del w:id="384" w:author="ERCOT [2]" w:date="2025-07-02T22:55:00Z" w16du:dateUtc="2025-07-03T03:55:00Z">
        <w:r w:rsidRPr="00ED2D6C" w:rsidDel="006300BF">
          <w:delText>DCAA</w:delText>
        </w:r>
      </w:del>
      <w:ins w:id="385" w:author="ERCOT [2]" w:date="2025-07-07T11:36:00Z" w16du:dateUtc="2025-07-07T16:36:00Z">
        <w:r w:rsidR="00F23C35" w:rsidRPr="00ED2D6C">
          <w:t xml:space="preserve"> (MAAA)</w:t>
        </w:r>
      </w:ins>
      <w:del w:id="386" w:author="ERCOT [2]" w:date="2025-07-02T22:55:00Z" w16du:dateUtc="2025-07-03T03:55:00Z">
        <w:r w:rsidRPr="00467244" w:rsidDel="006300BF">
          <w:delText xml:space="preserve"> </w:delText>
        </w:r>
      </w:del>
      <w:r w:rsidRPr="00467244">
        <w:t xml:space="preserve">(as provided for in Section 23, Form L, </w:t>
      </w:r>
      <w:ins w:id="387" w:author="ERCOT [2]" w:date="2025-07-02T22:55:00Z">
        <w:r w:rsidR="006300BF" w:rsidRPr="00467244">
          <w:t xml:space="preserve">MIS Access </w:t>
        </w:r>
      </w:ins>
      <w:del w:id="388" w:author="ERCOT [2]" w:date="2025-07-02T22:55:00Z" w16du:dateUtc="2025-07-03T03:55:00Z">
        <w:r w:rsidRPr="00467244" w:rsidDel="006300BF">
          <w:delText xml:space="preserve">Digital Certificate </w:delText>
        </w:r>
      </w:del>
      <w:r w:rsidRPr="00467244">
        <w:t xml:space="preserve">Audit Attestation) from </w:t>
      </w:r>
      <w:r w:rsidRPr="00467244">
        <w:rPr>
          <w:iCs w:val="0"/>
        </w:rPr>
        <w:t xml:space="preserve">an individual who: (a) is </w:t>
      </w:r>
      <w:r w:rsidRPr="00467244">
        <w:t>an officer</w:t>
      </w:r>
      <w:r>
        <w:t xml:space="preserve">, executive, or employee of the Market Participant or of an Affiliate of the Market Participant; and (b) has authority to bind the Market Participant.  The attestation shall certify that: </w:t>
      </w:r>
    </w:p>
    <w:p w14:paraId="6175E64B" w14:textId="77777777" w:rsidR="00FC7217" w:rsidRDefault="00FC7217" w:rsidP="00FC7217">
      <w:pPr>
        <w:pStyle w:val="List"/>
      </w:pPr>
      <w:r>
        <w:t>(a)</w:t>
      </w:r>
      <w:r>
        <w:tab/>
        <w:t>The Market Participant has complied with the requirements of the audit;</w:t>
      </w:r>
    </w:p>
    <w:p w14:paraId="0310A71D" w14:textId="130831F9" w:rsidR="00FC7217" w:rsidRDefault="00FC7217" w:rsidP="00FC7217">
      <w:pPr>
        <w:pStyle w:val="List"/>
      </w:pPr>
      <w:r>
        <w:t>(b)</w:t>
      </w:r>
      <w:r>
        <w:tab/>
        <w:t xml:space="preserve">The Market Participant has verified that all </w:t>
      </w:r>
      <w:ins w:id="389" w:author="ERCOT [2]" w:date="2025-07-02T22:56:00Z" w16du:dateUtc="2025-07-03T03:56:00Z">
        <w:r w:rsidR="006300BF">
          <w:t>access</w:t>
        </w:r>
      </w:ins>
      <w:ins w:id="390" w:author="ERCOT [2]" w:date="2025-07-02T22:57:00Z" w16du:dateUtc="2025-07-03T03:57:00Z">
        <w:r w:rsidR="006300BF">
          <w:t xml:space="preserve"> to the MIS </w:t>
        </w:r>
      </w:ins>
      <w:del w:id="391" w:author="ERCOT [2]" w:date="2025-07-02T22:57:00Z" w16du:dateUtc="2025-07-03T03:57:00Z">
        <w:r w:rsidDel="006300BF">
          <w:delText>assigned Digital Certificates belong to Certificate Holders</w:delText>
        </w:r>
      </w:del>
      <w:r>
        <w:t xml:space="preserve"> </w:t>
      </w:r>
      <w:ins w:id="392" w:author="ERCOT [2]" w:date="2025-07-02T22:57:00Z" w16du:dateUtc="2025-07-03T03:57:00Z">
        <w:r w:rsidR="006300BF">
          <w:t xml:space="preserve">was granted to </w:t>
        </w:r>
      </w:ins>
      <w:ins w:id="393" w:author="ERCOT [2]" w:date="2025-07-10T09:12:00Z" w16du:dateUtc="2025-07-10T14:12:00Z">
        <w:r w:rsidR="007835A9">
          <w:t xml:space="preserve">MIS </w:t>
        </w:r>
      </w:ins>
      <w:ins w:id="394" w:author="ERCOT [2]" w:date="2025-07-02T22:57:00Z" w16du:dateUtc="2025-07-03T03:57:00Z">
        <w:r w:rsidR="006300BF">
          <w:t xml:space="preserve">users </w:t>
        </w:r>
      </w:ins>
      <w:r>
        <w:t xml:space="preserve">authorized by the Market Participant’s USA.  If the </w:t>
      </w:r>
      <w:ins w:id="395" w:author="ERCOT [2]" w:date="2025-07-10T09:12:00Z" w16du:dateUtc="2025-07-10T14:12:00Z">
        <w:r w:rsidR="007835A9">
          <w:t xml:space="preserve">MIS </w:t>
        </w:r>
      </w:ins>
      <w:ins w:id="396" w:author="ERCOT [2]" w:date="2025-07-02T22:58:00Z" w16du:dateUtc="2025-07-03T03:58:00Z">
        <w:r w:rsidR="006300BF">
          <w:t>users</w:t>
        </w:r>
      </w:ins>
      <w:del w:id="397" w:author="ERCOT [2]" w:date="2025-07-02T22:58:00Z" w16du:dateUtc="2025-07-03T03:58:00Z">
        <w:r w:rsidDel="006300BF">
          <w:delText>Certificate Holders</w:delText>
        </w:r>
      </w:del>
      <w:r>
        <w:t xml:space="preserve"> no longer meet the criteria in paragraph (1)(a) of </w:t>
      </w:r>
      <w:r w:rsidRPr="00ED741E">
        <w:t>Section 16.12.1</w:t>
      </w:r>
      <w:r>
        <w:t>, the USA shall inform ERCOT as described in paragraph (1)(b) of Section 16.12.1 and note the findings in the response; and</w:t>
      </w:r>
    </w:p>
    <w:p w14:paraId="30E7AB2C" w14:textId="5E7CA50F" w:rsidR="00FC7217" w:rsidRDefault="00FC7217" w:rsidP="00FC7217">
      <w:pPr>
        <w:pStyle w:val="List"/>
      </w:pPr>
      <w:r>
        <w:lastRenderedPageBreak/>
        <w:t>(c)</w:t>
      </w:r>
      <w:r>
        <w:tab/>
        <w:t xml:space="preserve">The USA and all </w:t>
      </w:r>
      <w:ins w:id="398" w:author="ERCOT [2]" w:date="2025-07-10T09:12:00Z" w16du:dateUtc="2025-07-10T14:12:00Z">
        <w:r w:rsidR="007835A9">
          <w:t xml:space="preserve">MIS </w:t>
        </w:r>
      </w:ins>
      <w:ins w:id="399" w:author="ERCOT [2]" w:date="2025-07-02T22:58:00Z" w16du:dateUtc="2025-07-03T03:58:00Z">
        <w:r w:rsidR="006300BF">
          <w:t>users</w:t>
        </w:r>
      </w:ins>
      <w:del w:id="400" w:author="ERCOT [2]" w:date="2025-07-02T22:58:00Z" w16du:dateUtc="2025-07-03T03:58:00Z">
        <w:r w:rsidDel="006300BF">
          <w:delText>Certificate Holders</w:delText>
        </w:r>
      </w:del>
      <w:r>
        <w:t xml:space="preserve"> have been qualified through a reasonable screening process and background review required by paragraphs (1)(a)(i)-(v) of Section 16.12.1. </w:t>
      </w:r>
    </w:p>
    <w:p w14:paraId="429E9433" w14:textId="77777777" w:rsidR="00FC7217" w:rsidRDefault="00FC7217" w:rsidP="00FC7217">
      <w:pPr>
        <w:pStyle w:val="List"/>
      </w:pPr>
      <w:r>
        <w:t>(3)</w:t>
      </w:r>
      <w:r>
        <w:tab/>
        <w:t xml:space="preserve">If a Market Participant cannot comply with the October 1 deadline at the time this Section first applies to the Market Participant, the Market Participant shall request an extension of the deadline by providing </w:t>
      </w:r>
      <w:proofErr w:type="gramStart"/>
      <w:r>
        <w:t>ERCOT</w:t>
      </w:r>
      <w:proofErr w:type="gramEnd"/>
      <w:r>
        <w:t xml:space="preserve"> a written explanation of why it cannot meet the deadline.  The explanation must include a plan and timeline for compliance not to exceed six months from the original deadline.  ERCOT shall review that extension request and notify the Market Participant if the request is approved or denied.  ERCOT may approve no more than one extension request per Market Participant.  </w:t>
      </w:r>
    </w:p>
    <w:p w14:paraId="58A83182" w14:textId="7D2F8C08" w:rsidR="00FC7217" w:rsidRDefault="00FC7217" w:rsidP="00FC7217">
      <w:pPr>
        <w:pStyle w:val="List"/>
      </w:pPr>
      <w:r>
        <w:t>(4)</w:t>
      </w:r>
      <w:r>
        <w:tab/>
      </w:r>
      <w:r w:rsidRPr="00C92875">
        <w:t xml:space="preserve">By December 1 of each year, ERCOT shall acknowledge receipt of each </w:t>
      </w:r>
      <w:ins w:id="401" w:author="ERCOT [2]" w:date="2025-07-07T11:37:00Z" w16du:dateUtc="2025-07-07T16:37:00Z">
        <w:r w:rsidR="00F23C35">
          <w:t>MA</w:t>
        </w:r>
      </w:ins>
      <w:del w:id="402" w:author="ERCOT [2]" w:date="2025-07-07T11:37:00Z" w16du:dateUtc="2025-07-07T16:37:00Z">
        <w:r w:rsidRPr="00C92875" w:rsidDel="00F23C35">
          <w:delText>DC</w:delText>
        </w:r>
      </w:del>
      <w:r w:rsidRPr="00C92875">
        <w:t xml:space="preserve">AA audit received and indicate whether any required information is missing from the </w:t>
      </w:r>
      <w:ins w:id="403" w:author="ERCOT [2]" w:date="2025-07-07T11:37:00Z" w16du:dateUtc="2025-07-07T16:37:00Z">
        <w:r w:rsidR="00F23C35">
          <w:t xml:space="preserve">MAAA </w:t>
        </w:r>
      </w:ins>
      <w:del w:id="404" w:author="ERCOT [2]" w:date="2025-07-02T22:59:00Z" w16du:dateUtc="2025-07-03T03:59:00Z">
        <w:r w:rsidRPr="00C92875" w:rsidDel="006300BF">
          <w:delText>DCAA</w:delText>
        </w:r>
      </w:del>
      <w:r w:rsidRPr="00C92875">
        <w:t>.</w:t>
      </w:r>
    </w:p>
    <w:p w14:paraId="47801EEB" w14:textId="77777777" w:rsidR="00FC7217" w:rsidRDefault="00FC7217" w:rsidP="00FC7217">
      <w:pPr>
        <w:pStyle w:val="BodyText"/>
        <w:spacing w:before="240"/>
        <w:rPr>
          <w:b/>
          <w:i/>
        </w:rPr>
      </w:pPr>
      <w:r>
        <w:rPr>
          <w:b/>
          <w:i/>
        </w:rPr>
        <w:t>16.12.4</w:t>
      </w:r>
      <w:r>
        <w:rPr>
          <w:b/>
          <w:i/>
        </w:rPr>
        <w:tab/>
        <w:t>ERCOT Audit - Consequences of Non-compliance</w:t>
      </w:r>
    </w:p>
    <w:p w14:paraId="192EFD48" w14:textId="1B97EFC5" w:rsidR="00FC7217" w:rsidRDefault="00FC7217" w:rsidP="00FC7217">
      <w:pPr>
        <w:spacing w:after="240"/>
        <w:ind w:left="720" w:hanging="720"/>
      </w:pPr>
      <w:r>
        <w:t>(1)</w:t>
      </w:r>
      <w:r>
        <w:tab/>
        <w:t xml:space="preserve">ERCOT, or its designee, shall review the </w:t>
      </w:r>
      <w:ins w:id="405" w:author="ERCOT [2]" w:date="2025-07-07T11:38:00Z" w16du:dateUtc="2025-07-07T16:38:00Z">
        <w:r w:rsidR="00F23C35">
          <w:t>MAAA</w:t>
        </w:r>
      </w:ins>
      <w:ins w:id="406" w:author="ERCOT [2]" w:date="2025-07-08T15:54:00Z" w16du:dateUtc="2025-07-08T20:54:00Z">
        <w:r w:rsidR="00953852">
          <w:t xml:space="preserve"> </w:t>
        </w:r>
      </w:ins>
      <w:del w:id="407" w:author="ERCOT [2]" w:date="2025-07-02T23:00:00Z" w16du:dateUtc="2025-07-03T04:00:00Z">
        <w:r w:rsidDel="006300BF">
          <w:delText xml:space="preserve">DCAA </w:delText>
        </w:r>
      </w:del>
      <w:r>
        <w:t xml:space="preserve">submitted under </w:t>
      </w:r>
      <w:r w:rsidRPr="0085242C">
        <w:t>Section 16.12.3</w:t>
      </w:r>
      <w:r>
        <w:t xml:space="preserve">, Market Participant Audits of User Security Administrators and </w:t>
      </w:r>
      <w:ins w:id="408" w:author="ERCOT [2]" w:date="2025-07-02T23:00:00Z" w16du:dateUtc="2025-07-03T04:00:00Z">
        <w:r w:rsidR="006300BF">
          <w:t>MIS Access</w:t>
        </w:r>
      </w:ins>
      <w:del w:id="409" w:author="ERCOT [2]" w:date="2025-07-02T23:00:00Z" w16du:dateUtc="2025-07-03T04:00:00Z">
        <w:r w:rsidDel="006300BF">
          <w:delText>Digital Certificates</w:delText>
        </w:r>
      </w:del>
      <w:r>
        <w:t xml:space="preserve">, and may audit the Market Participant for compliance with the provisions of this </w:t>
      </w:r>
      <w:r w:rsidRPr="00ED741E">
        <w:t>Section 16.12</w:t>
      </w:r>
      <w:r>
        <w:t xml:space="preserve">, User Security Administrator and </w:t>
      </w:r>
      <w:ins w:id="410" w:author="ERCOT [2]" w:date="2025-07-02T23:00:00Z" w16du:dateUtc="2025-07-03T04:00:00Z">
        <w:r w:rsidR="006300BF">
          <w:t>Access to the MIS</w:t>
        </w:r>
      </w:ins>
      <w:del w:id="411" w:author="ERCOT [2]" w:date="2025-07-02T23:00:00Z" w16du:dateUtc="2025-07-03T04:00:00Z">
        <w:r w:rsidDel="006300BF">
          <w:delText>Digital Certificates</w:delText>
        </w:r>
      </w:del>
      <w:r>
        <w:t xml:space="preserve">. The Market Participant shall cooperate fully with ERCOT in such audits.  </w:t>
      </w:r>
    </w:p>
    <w:p w14:paraId="3AB779D0" w14:textId="04B1C575" w:rsidR="00FC7217" w:rsidRDefault="00FC7217" w:rsidP="00FC7217">
      <w:pPr>
        <w:spacing w:after="240"/>
        <w:ind w:left="720" w:hanging="720"/>
      </w:pPr>
      <w:r>
        <w:t>(2)</w:t>
      </w:r>
      <w:r>
        <w:tab/>
        <w:t xml:space="preserve">On or about December 15 of each year, ERCOT shall report to the Public Utility Commission of Texas (PUCT) all Market Participants failing to properly perform and/or submit complete </w:t>
      </w:r>
      <w:ins w:id="412" w:author="ERCOT [2]" w:date="2025-07-07T11:38:00Z" w16du:dateUtc="2025-07-07T16:38:00Z">
        <w:r w:rsidR="00F23C35">
          <w:t>MAAA</w:t>
        </w:r>
      </w:ins>
      <w:del w:id="413" w:author="ERCOT [2]" w:date="2025-07-02T23:01:00Z" w16du:dateUtc="2025-07-03T04:01:00Z">
        <w:r w:rsidDel="006300BF">
          <w:delText>DCAA</w:delText>
        </w:r>
      </w:del>
      <w:r>
        <w:t xml:space="preserve">(s) as described in Section 16.12.3 or non-compliance with Section 16.12.3.  </w:t>
      </w:r>
    </w:p>
    <w:p w14:paraId="2BC9056B" w14:textId="79D510F2" w:rsidR="00FC7217" w:rsidRDefault="00FC7217" w:rsidP="00FC7217">
      <w:pPr>
        <w:spacing w:after="240"/>
        <w:ind w:left="720" w:hanging="720"/>
      </w:pPr>
      <w:r>
        <w:t>(3)</w:t>
      </w:r>
      <w:r>
        <w:tab/>
        <w:t xml:space="preserve">ERCOT, after providing notice to the Market Participant and PUCT Staff, may disqualify the Market Participant’s USA and/or revoke any or all </w:t>
      </w:r>
      <w:ins w:id="414" w:author="ERCOT [2]" w:date="2025-07-02T23:01:00Z" w16du:dateUtc="2025-07-03T04:01:00Z">
        <w:r w:rsidR="006300BF">
          <w:t>access to the MIS</w:t>
        </w:r>
      </w:ins>
      <w:del w:id="415" w:author="ERCOT [2]" w:date="2025-07-02T23:01:00Z" w16du:dateUtc="2025-07-03T04:01:00Z">
        <w:r w:rsidDel="006300BF">
          <w:delText>Digital Certi</w:delText>
        </w:r>
      </w:del>
      <w:del w:id="416" w:author="ERCOT [2]" w:date="2025-07-02T23:02:00Z" w16du:dateUtc="2025-07-03T04:02:00Z">
        <w:r w:rsidDel="006300BF">
          <w:delText xml:space="preserve">ficates assigned to </w:delText>
        </w:r>
      </w:del>
      <w:ins w:id="417" w:author="ERCOT [2]" w:date="2025-07-02T23:02:00Z" w16du:dateUtc="2025-07-03T04:02:00Z">
        <w:r w:rsidR="006300BF">
          <w:t xml:space="preserve"> by </w:t>
        </w:r>
      </w:ins>
      <w:r>
        <w:t>the Market Participant if:</w:t>
      </w:r>
    </w:p>
    <w:p w14:paraId="59E1A014" w14:textId="77777777" w:rsidR="00FC7217" w:rsidRDefault="00FC7217" w:rsidP="00FC7217">
      <w:pPr>
        <w:pStyle w:val="List"/>
      </w:pPr>
      <w:r>
        <w:t>(a)</w:t>
      </w:r>
      <w:r>
        <w:tab/>
        <w:t xml:space="preserve">The Market Participant does not properly and timely perform the audit; </w:t>
      </w:r>
    </w:p>
    <w:p w14:paraId="3FC700AC" w14:textId="77777777" w:rsidR="00FC7217" w:rsidRDefault="00FC7217" w:rsidP="00FC7217">
      <w:pPr>
        <w:pStyle w:val="List"/>
      </w:pPr>
      <w:r>
        <w:t>(b)</w:t>
      </w:r>
      <w:r>
        <w:tab/>
        <w:t xml:space="preserve">ERCOT discovers non-compliance; or </w:t>
      </w:r>
    </w:p>
    <w:p w14:paraId="5071A56B" w14:textId="6251B234" w:rsidR="00FC7217" w:rsidRDefault="00FC7217" w:rsidP="00FC7217">
      <w:pPr>
        <w:pStyle w:val="List"/>
      </w:pPr>
      <w:r>
        <w:t>(c)</w:t>
      </w:r>
      <w:r>
        <w:tab/>
        <w:t xml:space="preserve">The Market Participant does not timely request revocation of its </w:t>
      </w:r>
      <w:ins w:id="418" w:author="ERCOT [2]" w:date="2025-07-02T23:02:00Z" w16du:dateUtc="2025-07-03T04:02:00Z">
        <w:r w:rsidR="006300BF">
          <w:t>access to the MIS</w:t>
        </w:r>
      </w:ins>
      <w:del w:id="419" w:author="ERCOT [2]" w:date="2025-07-02T23:02:00Z" w16du:dateUtc="2025-07-03T04:02:00Z">
        <w:r w:rsidDel="006300BF">
          <w:delText>Digital Certificates</w:delText>
        </w:r>
      </w:del>
      <w:r>
        <w:t xml:space="preserve"> for unauthorized </w:t>
      </w:r>
      <w:ins w:id="420" w:author="ERCOT [2]" w:date="2025-07-10T09:12:00Z" w16du:dateUtc="2025-07-10T14:12:00Z">
        <w:r w:rsidR="008A73F1">
          <w:t xml:space="preserve">MIS </w:t>
        </w:r>
      </w:ins>
      <w:ins w:id="421" w:author="ERCOT [2]" w:date="2025-07-02T23:02:00Z" w16du:dateUtc="2025-07-03T04:02:00Z">
        <w:r w:rsidR="006300BF">
          <w:t>users</w:t>
        </w:r>
      </w:ins>
      <w:del w:id="422" w:author="ERCOT [2]" w:date="2025-07-02T23:02:00Z" w16du:dateUtc="2025-07-03T04:02:00Z">
        <w:r w:rsidDel="006300BF">
          <w:delText>Certificate Holders</w:delText>
        </w:r>
      </w:del>
      <w:r>
        <w:t xml:space="preserve">. </w:t>
      </w:r>
    </w:p>
    <w:p w14:paraId="32E3D908" w14:textId="7492322B" w:rsidR="00FC7217" w:rsidRDefault="00FC7217" w:rsidP="00FC7217">
      <w:pPr>
        <w:pStyle w:val="ListIntroduction"/>
        <w:ind w:left="720" w:hanging="720"/>
      </w:pPr>
      <w:r>
        <w:t>(4)</w:t>
      </w:r>
      <w:r>
        <w:tab/>
        <w:t xml:space="preserve">ERCOT’s decision to disqualify a Market Participant’s USA or revoke a Market Participant’s </w:t>
      </w:r>
      <w:ins w:id="423" w:author="ERCOT [2]" w:date="2025-07-02T23:03:00Z" w16du:dateUtc="2025-07-03T04:03:00Z">
        <w:r w:rsidR="006300BF">
          <w:t>access to the MIS</w:t>
        </w:r>
      </w:ins>
      <w:del w:id="424" w:author="ERCOT [2]" w:date="2025-07-02T23:03:00Z" w16du:dateUtc="2025-07-03T04:03:00Z">
        <w:r w:rsidDel="006300BF">
          <w:delText>Digital Certificates</w:delText>
        </w:r>
      </w:del>
      <w:r>
        <w:t xml:space="preserve"> as described above is subject to the following:</w:t>
      </w:r>
    </w:p>
    <w:p w14:paraId="6A09D59B" w14:textId="6E31815A" w:rsidR="00FC7217" w:rsidRDefault="00FC7217" w:rsidP="00FC7217">
      <w:pPr>
        <w:pStyle w:val="List"/>
      </w:pPr>
      <w:r>
        <w:t xml:space="preserve">(a) </w:t>
      </w:r>
      <w:r>
        <w:tab/>
        <w:t xml:space="preserve">A Market Participant’s </w:t>
      </w:r>
      <w:ins w:id="425" w:author="ERCOT [2]" w:date="2025-07-02T23:03:00Z" w16du:dateUtc="2025-07-03T04:03:00Z">
        <w:r w:rsidR="006300BF">
          <w:t>access to the MIS</w:t>
        </w:r>
      </w:ins>
      <w:del w:id="426" w:author="ERCOT [2]" w:date="2025-07-02T23:03:00Z" w16du:dateUtc="2025-07-03T04:03:00Z">
        <w:r w:rsidDel="006300BF">
          <w:delText>Digital Certificates</w:delText>
        </w:r>
      </w:del>
      <w:r>
        <w:t xml:space="preserve"> may not be revoked unless the Market Participant is given a reasonable opportunity to work with ERCOT to resolve the reason for revocation;</w:t>
      </w:r>
    </w:p>
    <w:p w14:paraId="16548303" w14:textId="4D6359F7" w:rsidR="00FC7217" w:rsidRDefault="00FC7217" w:rsidP="00FC7217">
      <w:pPr>
        <w:spacing w:after="240"/>
        <w:ind w:left="1440" w:hanging="720"/>
      </w:pPr>
      <w:r>
        <w:lastRenderedPageBreak/>
        <w:t xml:space="preserve">(b) </w:t>
      </w:r>
      <w:r>
        <w:tab/>
        <w:t xml:space="preserve">A Market Participant’s USA may not be disqualified unless it is given a reasonable opportunity to authorize a new USA and </w:t>
      </w:r>
      <w:ins w:id="427" w:author="ERCOT [2]" w:date="2025-07-02T23:04:00Z" w16du:dateUtc="2025-07-03T04:04:00Z">
        <w:r w:rsidR="00E42C21">
          <w:t>request or authorize access to the MIS</w:t>
        </w:r>
      </w:ins>
      <w:ins w:id="428" w:author="ERCOT [2]" w:date="2025-07-02T23:05:00Z" w16du:dateUtc="2025-07-03T04:05:00Z">
        <w:r w:rsidR="00E42C21">
          <w:t xml:space="preserve"> for new </w:t>
        </w:r>
      </w:ins>
      <w:ins w:id="429" w:author="ERCOT [2]" w:date="2025-07-10T09:12:00Z" w16du:dateUtc="2025-07-10T14:12:00Z">
        <w:r w:rsidR="008A73F1">
          <w:t xml:space="preserve">MIS </w:t>
        </w:r>
      </w:ins>
      <w:ins w:id="430" w:author="ERCOT [2]" w:date="2025-07-02T23:05:00Z" w16du:dateUtc="2025-07-03T04:05:00Z">
        <w:r w:rsidR="00E42C21">
          <w:t>users</w:t>
        </w:r>
      </w:ins>
      <w:del w:id="431" w:author="ERCOT [2]" w:date="2025-07-02T23:04:00Z" w16du:dateUtc="2025-07-03T04:04:00Z">
        <w:r w:rsidDel="00E42C21">
          <w:delText>assign new Digital Certificates</w:delText>
        </w:r>
      </w:del>
      <w:r>
        <w:t xml:space="preserve"> as necessary to prevent disruption of the Market Participant’s business; and</w:t>
      </w:r>
    </w:p>
    <w:p w14:paraId="77F76082" w14:textId="0DEBDF36" w:rsidR="00FC7217" w:rsidRPr="00FC7217" w:rsidRDefault="00FC7217" w:rsidP="00DC5EE1">
      <w:pPr>
        <w:spacing w:after="240"/>
        <w:ind w:left="1440" w:hanging="720"/>
      </w:pPr>
      <w:r>
        <w:t xml:space="preserve">(c) </w:t>
      </w:r>
      <w:r>
        <w:tab/>
        <w:t xml:space="preserve">A Market Participant may dispute ERCOT’s decision to disqualify the Market Participant’s USA and/or revoke its </w:t>
      </w:r>
      <w:ins w:id="432" w:author="ERCOT [2]" w:date="2025-07-02T23:05:00Z" w16du:dateUtc="2025-07-03T04:05:00Z">
        <w:r w:rsidR="00E42C21">
          <w:t>access to the MIS</w:t>
        </w:r>
      </w:ins>
      <w:del w:id="433" w:author="ERCOT [2]" w:date="2025-07-02T23:05:00Z" w16du:dateUtc="2025-07-03T04:05:00Z">
        <w:r w:rsidDel="00E42C21">
          <w:delText>Digital Certificates</w:delText>
        </w:r>
      </w:del>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592C14CA" w14:textId="77777777" w:rsidR="008E7709" w:rsidRPr="009A08C4" w:rsidRDefault="008E7709" w:rsidP="008E7709">
      <w:pPr>
        <w:pStyle w:val="H2"/>
        <w:spacing w:before="480"/>
      </w:pPr>
      <w:bookmarkStart w:id="434" w:name="_Toc70591679"/>
      <w:bookmarkStart w:id="435" w:name="_Toc148960916"/>
      <w:bookmarkStart w:id="436" w:name="_Toc175159208"/>
      <w:bookmarkStart w:id="437" w:name="_Toc184623076"/>
      <w:r w:rsidRPr="009A08C4">
        <w:t>16.1</w:t>
      </w:r>
      <w:r>
        <w:t>8</w:t>
      </w:r>
      <w:r w:rsidRPr="009A08C4">
        <w:tab/>
        <w:t>Cybersecurity Incident Notification</w:t>
      </w:r>
      <w:bookmarkEnd w:id="434"/>
      <w:bookmarkEnd w:id="435"/>
      <w:bookmarkEnd w:id="436"/>
      <w:bookmarkEnd w:id="437"/>
    </w:p>
    <w:p w14:paraId="0B26817F" w14:textId="0932C6AD" w:rsidR="008E7709" w:rsidRDefault="008E7709" w:rsidP="008E7709">
      <w:pPr>
        <w:pStyle w:val="BodyText"/>
        <w:ind w:left="720" w:hanging="720"/>
      </w:pPr>
      <w:r>
        <w:rPr>
          <w:lang w:eastAsia="x-none"/>
        </w:rPr>
        <w:t>(1)</w:t>
      </w:r>
      <w:r>
        <w:rPr>
          <w:lang w:eastAsia="x-none"/>
        </w:rPr>
        <w:tab/>
      </w:r>
      <w:r w:rsidR="005A0361">
        <w:rPr>
          <w:lang w:eastAsia="x-none"/>
        </w:rPr>
        <w:t xml:space="preserve">Each Market Participant </w:t>
      </w:r>
      <w:r w:rsidR="005A0361">
        <w:t xml:space="preserve">shall designate and maintain a Cybersecurity Contact for communications with ERCOT with respect to Cybersecurity Incidents.  Registered Market Participants shall </w:t>
      </w:r>
      <w:del w:id="438" w:author="ERCOT" w:date="2025-09-03T09:59:00Z" w16du:dateUtc="2025-09-03T14:59:00Z">
        <w:r w:rsidR="005A0361" w:rsidDel="00960895">
          <w:delText>use the</w:delText>
        </w:r>
      </w:del>
      <w:ins w:id="439" w:author="ERCOT" w:date="2025-09-03T09:59:00Z" w16du:dateUtc="2025-09-03T14:59:00Z">
        <w:r w:rsidR="00960895">
          <w:t>submit</w:t>
        </w:r>
      </w:ins>
      <w:r w:rsidR="005A0361">
        <w:t xml:space="preserve"> Notice of Change of Information </w:t>
      </w:r>
      <w:del w:id="440" w:author="ERCOT" w:date="2025-09-03T09:59:00Z" w16du:dateUtc="2025-09-03T14:59:00Z">
        <w:r w:rsidR="005A0361" w:rsidDel="00960895">
          <w:delText>form</w:delText>
        </w:r>
      </w:del>
      <w:ins w:id="441" w:author="ERCOT" w:date="2025-09-03T09:59:00Z" w16du:dateUtc="2025-09-03T14:59:00Z">
        <w:r w:rsidR="00960895">
          <w:t xml:space="preserve"> via the MIS </w:t>
        </w:r>
        <w:r w:rsidR="00A54597">
          <w:t>Certified</w:t>
        </w:r>
        <w:r w:rsidR="00960895">
          <w:t xml:space="preserve"> Area</w:t>
        </w:r>
      </w:ins>
      <w:r w:rsidR="005A0361">
        <w:t xml:space="preserve">, as </w:t>
      </w:r>
      <w:del w:id="442" w:author="ERCOT" w:date="2025-09-03T09:59:00Z" w16du:dateUtc="2025-09-03T14:59:00Z">
        <w:r w:rsidR="005A0361" w:rsidDel="00A54597">
          <w:delText xml:space="preserve">provided </w:delText>
        </w:r>
      </w:del>
      <w:ins w:id="443" w:author="ERCOT" w:date="2025-09-03T09:59:00Z" w16du:dateUtc="2025-09-03T14:59:00Z">
        <w:r w:rsidR="00A54597">
          <w:t>reflecte</w:t>
        </w:r>
      </w:ins>
      <w:ins w:id="444" w:author="ERCOT" w:date="2025-09-03T10:00:00Z" w16du:dateUtc="2025-09-03T15:00:00Z">
        <w:r w:rsidR="00A54597">
          <w:t xml:space="preserve">d </w:t>
        </w:r>
      </w:ins>
      <w:del w:id="445" w:author="ERCOT" w:date="2025-09-03T10:00:00Z" w16du:dateUtc="2025-09-03T15:00:00Z">
        <w:r w:rsidR="005A0361" w:rsidDel="00A54597">
          <w:delText>for</w:delText>
        </w:r>
      </w:del>
      <w:r w:rsidR="005A0361">
        <w:t xml:space="preserve"> in Section 23, Form E, Notice of Change of Information, to designate a Cybersecurity Contact, and maintain updated Cybersecurity Contact information.</w:t>
      </w:r>
    </w:p>
    <w:p w14:paraId="5F429F21" w14:textId="77777777" w:rsidR="008E7709" w:rsidRDefault="008E7709" w:rsidP="008E7709">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19DFA575" w14:textId="77777777" w:rsidR="008E7709" w:rsidRDefault="008E7709" w:rsidP="008E7709">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33DB45A2" w14:textId="77777777" w:rsidR="008E7709" w:rsidRDefault="008E7709" w:rsidP="008E7709">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7E0B204E" w14:textId="77777777" w:rsidR="008E7709" w:rsidRDefault="008E7709" w:rsidP="008E7709">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6" w:history="1">
        <w:r w:rsidRPr="00574AB5">
          <w:rPr>
            <w:rStyle w:val="Hyperlink"/>
            <w:lang w:eastAsia="x-none"/>
          </w:rPr>
          <w:t>NCSI@ercot.com</w:t>
        </w:r>
      </w:hyperlink>
      <w:r>
        <w:rPr>
          <w:lang w:eastAsia="x-none"/>
        </w:rPr>
        <w:t xml:space="preserve">.  If, </w:t>
      </w:r>
      <w:proofErr w:type="gramStart"/>
      <w:r>
        <w:rPr>
          <w:lang w:eastAsia="x-none"/>
        </w:rPr>
        <w:t>as a result of</w:t>
      </w:r>
      <w:proofErr w:type="gramEnd"/>
      <w:r>
        <w:rPr>
          <w:lang w:eastAsia="x-none"/>
        </w:rPr>
        <w:t xml:space="preserve">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w:t>
      </w:r>
      <w:r>
        <w:rPr>
          <w:lang w:eastAsia="x-none"/>
        </w:rPr>
        <w:lastRenderedPageBreak/>
        <w:t xml:space="preserve">Representative </w:t>
      </w:r>
      <w:proofErr w:type="gramStart"/>
      <w:r>
        <w:rPr>
          <w:lang w:eastAsia="x-none"/>
        </w:rPr>
        <w:t>to request</w:t>
      </w:r>
      <w:proofErr w:type="gramEnd"/>
      <w:r>
        <w:rPr>
          <w:lang w:eastAsia="x-none"/>
        </w:rPr>
        <w:t xml:space="preserve"> a secure means for sending the Notice of Cybersecurity Incident to ERCOT.</w:t>
      </w:r>
    </w:p>
    <w:p w14:paraId="0BE342FB" w14:textId="77777777" w:rsidR="008E7709" w:rsidRDefault="008E7709" w:rsidP="008E7709">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 xml:space="preserve">cybersecurity </w:t>
      </w:r>
      <w:proofErr w:type="gramStart"/>
      <w:r>
        <w:rPr>
          <w:lang w:eastAsia="x-none"/>
        </w:rPr>
        <w:t>c</w:t>
      </w:r>
      <w:r w:rsidRPr="002031AC">
        <w:rPr>
          <w:lang w:eastAsia="x-none"/>
        </w:rPr>
        <w:t>ontact</w:t>
      </w:r>
      <w:proofErr w:type="gramEnd"/>
      <w:r w:rsidRPr="002031AC">
        <w:rPr>
          <w:lang w:eastAsia="x-none"/>
        </w:rPr>
        <w:t xml:space="preserve">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w:t>
      </w:r>
      <w:proofErr w:type="gramStart"/>
      <w:r>
        <w:rPr>
          <w:lang w:eastAsia="x-none"/>
        </w:rPr>
        <w:t>contact</w:t>
      </w:r>
      <w:proofErr w:type="gramEnd"/>
      <w:r>
        <w:rPr>
          <w:lang w:eastAsia="x-none"/>
        </w:rPr>
        <w:t xml:space="preserve"> in its Notice of Cybersecurity Incident, </w:t>
      </w:r>
      <w:r w:rsidRPr="002031AC">
        <w:rPr>
          <w:lang w:eastAsia="x-none"/>
        </w:rPr>
        <w:t xml:space="preserve">ERCOT will direct communications </w:t>
      </w:r>
      <w:r>
        <w:rPr>
          <w:lang w:eastAsia="x-none"/>
        </w:rPr>
        <w:t xml:space="preserve">concerning that </w:t>
      </w:r>
      <w:proofErr w:type="gramStart"/>
      <w:r>
        <w:rPr>
          <w:lang w:eastAsia="x-none"/>
        </w:rPr>
        <w:t>particular Cybersecurity</w:t>
      </w:r>
      <w:proofErr w:type="gramEnd"/>
      <w:r>
        <w:rPr>
          <w:lang w:eastAsia="x-none"/>
        </w:rPr>
        <w:t xml:space="preserve"> Incident</w:t>
      </w:r>
      <w:r w:rsidDel="00AC3DDC">
        <w:rPr>
          <w:lang w:eastAsia="x-none"/>
        </w:rPr>
        <w:t xml:space="preserve"> </w:t>
      </w:r>
      <w:r>
        <w:rPr>
          <w:lang w:eastAsia="x-none"/>
        </w:rPr>
        <w:t>to the te</w:t>
      </w:r>
      <w:r w:rsidRPr="002031AC">
        <w:rPr>
          <w:lang w:eastAsia="x-none"/>
        </w:rPr>
        <w:t xml:space="preserve">mporary </w:t>
      </w:r>
      <w:r>
        <w:rPr>
          <w:lang w:eastAsia="x-none"/>
        </w:rPr>
        <w:t xml:space="preserve">cybersecurity </w:t>
      </w:r>
      <w:proofErr w:type="gramStart"/>
      <w:r>
        <w:rPr>
          <w:lang w:eastAsia="x-none"/>
        </w:rPr>
        <w:t>c</w:t>
      </w:r>
      <w:r w:rsidRPr="002031AC">
        <w:rPr>
          <w:lang w:eastAsia="x-none"/>
        </w:rPr>
        <w:t>ontact</w:t>
      </w:r>
      <w:proofErr w:type="gramEnd"/>
      <w:r w:rsidRPr="002031AC">
        <w:rPr>
          <w:lang w:eastAsia="x-none"/>
        </w:rPr>
        <w:t>.</w:t>
      </w:r>
    </w:p>
    <w:p w14:paraId="288D475D" w14:textId="77777777" w:rsidR="008E7709" w:rsidRDefault="008E7709" w:rsidP="008E7709">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4EF78CC2" w14:textId="77777777" w:rsidR="008E7709" w:rsidRDefault="008E7709" w:rsidP="008E7709">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t xml:space="preserve">Notice to all Market Participants with general information concerning the Cybersecurity Incident.  ERCOT may utilize the information contained in a </w:t>
      </w:r>
      <w:proofErr w:type="gramStart"/>
      <w:r w:rsidRPr="0081684A">
        <w:t xml:space="preserve">Notice of </w:t>
      </w:r>
      <w:r w:rsidRPr="007D280D">
        <w:t>Cybersecurity</w:t>
      </w:r>
      <w:proofErr w:type="gramEnd"/>
      <w:r w:rsidRPr="007D280D">
        <w:t xml:space="preserve"> Incident, except that in no event shall the Market Notice contain information identifiable to a specific Market Participant or </w:t>
      </w:r>
      <w:r>
        <w:t xml:space="preserve">ERCOT </w:t>
      </w:r>
      <w:r w:rsidRPr="007D280D">
        <w:t>Critical Energy Infrastructure Information (</w:t>
      </w:r>
      <w:r>
        <w:t>E</w:t>
      </w:r>
      <w:r w:rsidRPr="007D280D">
        <w:t>CEII).</w:t>
      </w:r>
    </w:p>
    <w:p w14:paraId="0B1769F1" w14:textId="77777777" w:rsidR="009208EE" w:rsidRDefault="009208EE" w:rsidP="008E7709">
      <w:pPr>
        <w:pStyle w:val="BodyText"/>
        <w:ind w:left="720" w:hanging="720"/>
        <w:sectPr w:rsidR="009208EE">
          <w:headerReference w:type="default" r:id="rId27"/>
          <w:footerReference w:type="even" r:id="rId28"/>
          <w:footerReference w:type="default" r:id="rId29"/>
          <w:headerReference w:type="first" r:id="rId30"/>
          <w:footerReference w:type="first" r:id="rId31"/>
          <w:pgSz w:w="12240" w:h="15840" w:code="1"/>
          <w:pgMar w:top="1440" w:right="1440" w:bottom="1440" w:left="1440" w:header="720" w:footer="720" w:gutter="0"/>
          <w:cols w:space="720"/>
          <w:docGrid w:linePitch="360"/>
        </w:sectPr>
      </w:pPr>
    </w:p>
    <w:p w14:paraId="169046B9" w14:textId="47EFA449" w:rsidR="009208EE" w:rsidRPr="00F72B58" w:rsidRDefault="009208EE" w:rsidP="00D62756">
      <w:pPr>
        <w:spacing w:before="120" w:after="120"/>
        <w:jc w:val="center"/>
        <w:rPr>
          <w:color w:val="333300"/>
        </w:rPr>
      </w:pPr>
    </w:p>
    <w:p w14:paraId="26E815FA" w14:textId="4E0D063A" w:rsidR="009208EE" w:rsidRPr="00F72B58" w:rsidRDefault="6E961947" w:rsidP="00D62756">
      <w:pPr>
        <w:spacing w:before="120" w:after="120"/>
        <w:jc w:val="center"/>
        <w:rPr>
          <w:color w:val="333300"/>
        </w:rPr>
      </w:pPr>
      <w:r w:rsidRPr="7F5DD37A">
        <w:rPr>
          <w:color w:val="333300"/>
        </w:rPr>
        <w:t xml:space="preserve"> </w:t>
      </w:r>
    </w:p>
    <w:p w14:paraId="498C11E7" w14:textId="76FE922B" w:rsidR="009208EE" w:rsidRPr="00F72B58" w:rsidRDefault="6E961947" w:rsidP="00D62756">
      <w:pPr>
        <w:jc w:val="center"/>
        <w:rPr>
          <w:color w:val="333300"/>
        </w:rPr>
      </w:pPr>
      <w:r w:rsidRPr="7F5DD37A">
        <w:rPr>
          <w:color w:val="333300"/>
        </w:rPr>
        <w:t xml:space="preserve"> </w:t>
      </w:r>
    </w:p>
    <w:p w14:paraId="23C6FC00" w14:textId="2AD74421" w:rsidR="009208EE" w:rsidRPr="00F72B58" w:rsidRDefault="6E961947" w:rsidP="00D62756">
      <w:pPr>
        <w:jc w:val="center"/>
        <w:rPr>
          <w:b/>
          <w:bCs/>
          <w:color w:val="333300"/>
        </w:rPr>
      </w:pPr>
      <w:r w:rsidRPr="7F5DD37A">
        <w:rPr>
          <w:b/>
          <w:bCs/>
          <w:color w:val="333300"/>
        </w:rPr>
        <w:t xml:space="preserve"> </w:t>
      </w:r>
    </w:p>
    <w:p w14:paraId="7EF4779A" w14:textId="3580738E" w:rsidR="009208EE" w:rsidRPr="00F72B58" w:rsidRDefault="6E961947" w:rsidP="00D62756">
      <w:pPr>
        <w:jc w:val="center"/>
        <w:rPr>
          <w:b/>
          <w:bCs/>
          <w:color w:val="333300"/>
        </w:rPr>
      </w:pPr>
      <w:r w:rsidRPr="7F5DD37A">
        <w:rPr>
          <w:b/>
          <w:bCs/>
          <w:color w:val="333300"/>
        </w:rPr>
        <w:t xml:space="preserve"> </w:t>
      </w:r>
    </w:p>
    <w:p w14:paraId="2600723D" w14:textId="055DE458" w:rsidR="009208EE" w:rsidRPr="00F72B58" w:rsidRDefault="6E961947" w:rsidP="00D62756">
      <w:pPr>
        <w:jc w:val="center"/>
        <w:rPr>
          <w:b/>
          <w:bCs/>
          <w:color w:val="333300"/>
        </w:rPr>
      </w:pPr>
      <w:r w:rsidRPr="7F5DD37A">
        <w:rPr>
          <w:b/>
          <w:bCs/>
          <w:color w:val="333300"/>
        </w:rPr>
        <w:t xml:space="preserve"> </w:t>
      </w:r>
    </w:p>
    <w:p w14:paraId="4920A389" w14:textId="3A26A34B" w:rsidR="009208EE" w:rsidRPr="00F72B58" w:rsidRDefault="6E961947" w:rsidP="00D62756">
      <w:pPr>
        <w:jc w:val="center"/>
        <w:rPr>
          <w:b/>
          <w:bCs/>
          <w:color w:val="333300"/>
        </w:rPr>
      </w:pPr>
      <w:r w:rsidRPr="7F5DD37A">
        <w:rPr>
          <w:b/>
          <w:bCs/>
          <w:color w:val="333300"/>
        </w:rPr>
        <w:t xml:space="preserve"> </w:t>
      </w:r>
    </w:p>
    <w:p w14:paraId="7E121464" w14:textId="77777777" w:rsidR="0083079F" w:rsidRPr="00F72B58" w:rsidRDefault="0083079F" w:rsidP="0083079F">
      <w:pPr>
        <w:jc w:val="center"/>
        <w:outlineLvl w:val="0"/>
        <w:rPr>
          <w:b/>
          <w:sz w:val="36"/>
          <w:szCs w:val="36"/>
        </w:rPr>
      </w:pPr>
      <w:r w:rsidRPr="00F72B58">
        <w:rPr>
          <w:b/>
          <w:sz w:val="36"/>
          <w:szCs w:val="36"/>
        </w:rPr>
        <w:t>ERCOT Nodal Protocols</w:t>
      </w:r>
    </w:p>
    <w:p w14:paraId="16A53AC4" w14:textId="77777777" w:rsidR="0083079F" w:rsidRPr="00F72B58" w:rsidRDefault="0083079F" w:rsidP="0083079F">
      <w:pPr>
        <w:jc w:val="center"/>
        <w:outlineLvl w:val="0"/>
        <w:rPr>
          <w:b/>
          <w:sz w:val="36"/>
          <w:szCs w:val="36"/>
        </w:rPr>
      </w:pPr>
    </w:p>
    <w:p w14:paraId="5BCC1D2F" w14:textId="77777777" w:rsidR="0083079F" w:rsidRPr="00F72B58" w:rsidRDefault="0083079F" w:rsidP="0083079F">
      <w:pPr>
        <w:jc w:val="center"/>
        <w:outlineLvl w:val="0"/>
        <w:rPr>
          <w:b/>
          <w:sz w:val="36"/>
          <w:szCs w:val="36"/>
        </w:rPr>
      </w:pPr>
      <w:r w:rsidRPr="00F72B58">
        <w:rPr>
          <w:b/>
          <w:sz w:val="36"/>
          <w:szCs w:val="36"/>
        </w:rPr>
        <w:t>Section 2</w:t>
      </w:r>
      <w:r>
        <w:rPr>
          <w:b/>
          <w:sz w:val="36"/>
          <w:szCs w:val="36"/>
        </w:rPr>
        <w:t>3</w:t>
      </w:r>
    </w:p>
    <w:p w14:paraId="408885D1" w14:textId="77777777" w:rsidR="0083079F" w:rsidRPr="00F72B58" w:rsidRDefault="0083079F" w:rsidP="0083079F">
      <w:pPr>
        <w:jc w:val="center"/>
        <w:outlineLvl w:val="0"/>
        <w:rPr>
          <w:b/>
        </w:rPr>
      </w:pPr>
    </w:p>
    <w:p w14:paraId="5082726D" w14:textId="77777777" w:rsidR="0083079F" w:rsidRDefault="0083079F" w:rsidP="0083079F">
      <w:pPr>
        <w:jc w:val="center"/>
        <w:outlineLvl w:val="0"/>
        <w:rPr>
          <w:color w:val="333300"/>
        </w:rPr>
      </w:pPr>
      <w:proofErr w:type="gramStart"/>
      <w:r>
        <w:rPr>
          <w:b/>
          <w:sz w:val="36"/>
          <w:szCs w:val="36"/>
        </w:rPr>
        <w:t>Form</w:t>
      </w:r>
      <w:proofErr w:type="gramEnd"/>
      <w:r w:rsidRPr="00F72B58">
        <w:rPr>
          <w:b/>
          <w:sz w:val="36"/>
          <w:szCs w:val="36"/>
        </w:rPr>
        <w:t xml:space="preserve"> A:</w:t>
      </w:r>
      <w:r w:rsidRPr="00A1536D">
        <w:rPr>
          <w:b/>
          <w:sz w:val="36"/>
          <w:szCs w:val="36"/>
        </w:rPr>
        <w:t xml:space="preserve"> Congestion Revenue Right (CRR) Account Holder Application for Registration</w:t>
      </w:r>
    </w:p>
    <w:p w14:paraId="376C8EB9" w14:textId="77777777" w:rsidR="0083079F" w:rsidRDefault="0083079F" w:rsidP="0083079F">
      <w:pPr>
        <w:outlineLvl w:val="0"/>
        <w:rPr>
          <w:color w:val="333300"/>
        </w:rPr>
      </w:pPr>
    </w:p>
    <w:p w14:paraId="5AAC21DA" w14:textId="690642A2" w:rsidR="0083079F" w:rsidRPr="005B2A3F" w:rsidRDefault="0083079F" w:rsidP="0083079F">
      <w:pPr>
        <w:jc w:val="center"/>
        <w:outlineLvl w:val="0"/>
        <w:rPr>
          <w:b/>
          <w:bCs/>
        </w:rPr>
      </w:pPr>
      <w:del w:id="446" w:author="ERCOT" w:date="2025-08-08T10:13:00Z" w16du:dateUtc="2025-08-08T15:13:00Z">
        <w:r w:rsidDel="00CD38D9">
          <w:rPr>
            <w:b/>
            <w:bCs/>
          </w:rPr>
          <w:delText>May 1, 2024</w:delText>
        </w:r>
      </w:del>
      <w:ins w:id="447" w:author="ERCOT" w:date="2025-08-08T10:13:00Z" w16du:dateUtc="2025-08-08T15:13:00Z">
        <w:r w:rsidR="00CD38D9">
          <w:rPr>
            <w:b/>
            <w:bCs/>
          </w:rPr>
          <w:t>TBD</w:t>
        </w:r>
      </w:ins>
    </w:p>
    <w:p w14:paraId="189B8F73" w14:textId="77777777" w:rsidR="0083079F" w:rsidRDefault="0083079F" w:rsidP="0083079F">
      <w:pPr>
        <w:jc w:val="center"/>
        <w:outlineLvl w:val="0"/>
        <w:rPr>
          <w:b/>
          <w:bCs/>
        </w:rPr>
      </w:pPr>
    </w:p>
    <w:p w14:paraId="22DAEDCB" w14:textId="77777777" w:rsidR="0083079F" w:rsidRDefault="0083079F" w:rsidP="0083079F">
      <w:pPr>
        <w:jc w:val="center"/>
        <w:outlineLvl w:val="0"/>
        <w:rPr>
          <w:b/>
          <w:bCs/>
        </w:rPr>
      </w:pPr>
    </w:p>
    <w:p w14:paraId="43E1555E" w14:textId="77777777" w:rsidR="0083079F" w:rsidRDefault="0083079F" w:rsidP="0083079F">
      <w:pPr>
        <w:pBdr>
          <w:between w:val="single" w:sz="4" w:space="1" w:color="auto"/>
        </w:pBdr>
        <w:rPr>
          <w:color w:val="333300"/>
        </w:rPr>
      </w:pPr>
    </w:p>
    <w:p w14:paraId="3694E212" w14:textId="77777777" w:rsidR="0083079F" w:rsidRDefault="0083079F" w:rsidP="0083079F">
      <w:pPr>
        <w:pBdr>
          <w:between w:val="single" w:sz="4" w:space="1" w:color="auto"/>
        </w:pBdr>
        <w:rPr>
          <w:color w:val="333300"/>
        </w:rPr>
      </w:pPr>
    </w:p>
    <w:p w14:paraId="08B1AE19" w14:textId="77777777" w:rsidR="0083079F" w:rsidRDefault="0083079F" w:rsidP="0083079F">
      <w:pPr>
        <w:pBdr>
          <w:between w:val="single" w:sz="4" w:space="1" w:color="auto"/>
        </w:pBdr>
        <w:rPr>
          <w:color w:val="333300"/>
        </w:rPr>
        <w:sectPr w:rsidR="0083079F" w:rsidSect="0083079F">
          <w:headerReference w:type="default" r:id="rId32"/>
          <w:footerReference w:type="even" r:id="rId33"/>
          <w:footerReference w:type="default" r:id="rId34"/>
          <w:footerReference w:type="first" r:id="rId35"/>
          <w:pgSz w:w="12240" w:h="15840" w:code="1"/>
          <w:pgMar w:top="1440" w:right="1440" w:bottom="1440" w:left="1440" w:header="720" w:footer="720" w:gutter="0"/>
          <w:cols w:space="720"/>
          <w:titlePg/>
          <w:docGrid w:linePitch="360"/>
        </w:sectPr>
      </w:pPr>
    </w:p>
    <w:p w14:paraId="2370BB97" w14:textId="77777777" w:rsidR="0083079F" w:rsidRDefault="0083079F" w:rsidP="0083079F">
      <w:pPr>
        <w:jc w:val="center"/>
        <w:rPr>
          <w:b/>
          <w:bCs/>
        </w:rPr>
      </w:pPr>
      <w:r>
        <w:rPr>
          <w:noProof/>
        </w:rPr>
        <w:lastRenderedPageBreak/>
        <mc:AlternateContent>
          <mc:Choice Requires="wps">
            <w:drawing>
              <wp:anchor distT="0" distB="0" distL="114300" distR="114300" simplePos="0" relativeHeight="251660290" behindDoc="0" locked="0" layoutInCell="1" allowOverlap="1" wp14:anchorId="17497C95" wp14:editId="793D1267">
                <wp:simplePos x="0" y="0"/>
                <wp:positionH relativeFrom="column">
                  <wp:posOffset>3425825</wp:posOffset>
                </wp:positionH>
                <wp:positionV relativeFrom="paragraph">
                  <wp:posOffset>-201930</wp:posOffset>
                </wp:positionV>
                <wp:extent cx="2514600" cy="457200"/>
                <wp:effectExtent l="0" t="0" r="0" b="0"/>
                <wp:wrapSquare wrapText="bothSides"/>
                <wp:docPr id="11647715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20848B9" w14:textId="77777777" w:rsidR="0083079F" w:rsidRDefault="0083079F" w:rsidP="0083079F">
                            <w:pPr>
                              <w:rPr>
                                <w:sz w:val="20"/>
                              </w:rPr>
                            </w:pPr>
                          </w:p>
                          <w:p w14:paraId="52DAC3E3" w14:textId="77777777" w:rsidR="0083079F" w:rsidRDefault="0083079F" w:rsidP="0083079F">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97C95"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420848B9" w14:textId="77777777" w:rsidR="0083079F" w:rsidRDefault="0083079F" w:rsidP="0083079F">
                      <w:pPr>
                        <w:rPr>
                          <w:sz w:val="20"/>
                        </w:rPr>
                      </w:pPr>
                    </w:p>
                    <w:p w14:paraId="52DAC3E3" w14:textId="77777777" w:rsidR="0083079F" w:rsidRDefault="0083079F" w:rsidP="0083079F">
                      <w:r>
                        <w:rPr>
                          <w:sz w:val="20"/>
                        </w:rPr>
                        <w:t>Date Received:  ______________________</w:t>
                      </w:r>
                    </w:p>
                  </w:txbxContent>
                </v:textbox>
                <w10:wrap type="square"/>
              </v:shape>
            </w:pict>
          </mc:Fallback>
        </mc:AlternateContent>
      </w:r>
    </w:p>
    <w:p w14:paraId="36D966C6" w14:textId="77777777" w:rsidR="0083079F" w:rsidRDefault="0083079F" w:rsidP="0083079F">
      <w:pPr>
        <w:jc w:val="center"/>
        <w:rPr>
          <w:b/>
          <w:bCs/>
        </w:rPr>
      </w:pPr>
    </w:p>
    <w:p w14:paraId="4D488861" w14:textId="77777777" w:rsidR="0083079F" w:rsidRDefault="0083079F" w:rsidP="0083079F">
      <w:pPr>
        <w:jc w:val="center"/>
        <w:rPr>
          <w:b/>
          <w:bCs/>
        </w:rPr>
      </w:pPr>
    </w:p>
    <w:p w14:paraId="72A4D1E5" w14:textId="77777777" w:rsidR="0083079F" w:rsidRPr="00BA4C1D" w:rsidRDefault="0083079F" w:rsidP="0083079F">
      <w:pPr>
        <w:jc w:val="center"/>
        <w:rPr>
          <w:b/>
          <w:bCs/>
        </w:rPr>
      </w:pPr>
      <w:r w:rsidRPr="00BA4C1D">
        <w:rPr>
          <w:b/>
          <w:bCs/>
        </w:rPr>
        <w:t>CONGESTION REVENUE RIGHT (CRR) ACCOUNT HOLDER</w:t>
      </w:r>
    </w:p>
    <w:p w14:paraId="3815242B" w14:textId="77777777" w:rsidR="0083079F" w:rsidRPr="00BA4C1D" w:rsidRDefault="0083079F" w:rsidP="0083079F">
      <w:pPr>
        <w:spacing w:after="240"/>
        <w:jc w:val="center"/>
        <w:rPr>
          <w:b/>
          <w:bCs/>
        </w:rPr>
      </w:pPr>
      <w:r w:rsidRPr="00BA4C1D">
        <w:rPr>
          <w:b/>
          <w:bCs/>
        </w:rPr>
        <w:t>APPLICATION FOR REGISTRATION</w:t>
      </w:r>
    </w:p>
    <w:p w14:paraId="1E1967B4" w14:textId="77777777" w:rsidR="0083079F" w:rsidRPr="00BA4C1D" w:rsidRDefault="0083079F" w:rsidP="0083079F">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w:t>
      </w:r>
      <w:proofErr w:type="gramStart"/>
      <w:r w:rsidRPr="00BA4C1D">
        <w:t>reply</w:t>
      </w:r>
      <w:proofErr w:type="gramEnd"/>
      <w:r w:rsidRPr="00BA4C1D">
        <w:t xml:space="preserve"> spaces as necessary. </w:t>
      </w:r>
      <w:r>
        <w:t xml:space="preserve"> </w:t>
      </w:r>
      <w:r w:rsidRPr="00BA4C1D">
        <w:t xml:space="preserve">ERCOT will accept the completed, executed application via email to </w:t>
      </w:r>
      <w:hyperlink r:id="rId36" w:history="1">
        <w:r>
          <w:rPr>
            <w:color w:val="0000FF"/>
            <w:u w:val="single"/>
          </w:rPr>
          <w:t>MPRegistration@ercot.com</w:t>
        </w:r>
      </w:hyperlink>
      <w:r w:rsidRPr="00BA4C1D">
        <w:t xml:space="preserve"> (.pdf version). </w:t>
      </w:r>
      <w:r>
        <w:t xml:space="preserve"> </w:t>
      </w:r>
      <w:r w:rsidRPr="00BA4C1D">
        <w:t xml:space="preserve">In addition to the application, ERCOT must receive an application fee in the amount of $500 via </w:t>
      </w:r>
      <w:r>
        <w:t>Electronic Funds Transfer (EFT) (wire or Automated Clearing House (ACH))</w:t>
      </w:r>
      <w:r w:rsidRPr="00BA4C1D">
        <w:t xml:space="preserve">. </w:t>
      </w:r>
      <w:r>
        <w:t xml:space="preserve"> </w:t>
      </w:r>
      <w:r w:rsidRPr="0041067A">
        <w:t>ERCOT must also receive a background check fee in the amount of $</w:t>
      </w:r>
      <w:r w:rsidRPr="00C445D9">
        <w:t xml:space="preserve">350 </w:t>
      </w:r>
      <w:r w:rsidRPr="0041067A">
        <w:t xml:space="preserve">per Principal via </w:t>
      </w:r>
      <w:r>
        <w:t>EFT (wire or ACH) and Applicant</w:t>
      </w:r>
      <w:r w:rsidRPr="00C445D9">
        <w:t xml:space="preserve">’s Principals </w:t>
      </w:r>
      <w:proofErr w:type="gramStart"/>
      <w:r w:rsidRPr="00C445D9">
        <w:t>must each</w:t>
      </w:r>
      <w:proofErr w:type="gramEnd"/>
      <w:r w:rsidRPr="00C445D9">
        <w:t xml:space="preserve"> complete a background check.</w:t>
      </w:r>
      <w:r w:rsidRPr="0041067A">
        <w:t xml:space="preserve"> </w:t>
      </w:r>
      <w:r>
        <w:t xml:space="preserve"> All payments should reference the Applicant’s name and Data Universal Numbering System (DUNS) Number (</w:t>
      </w:r>
      <w:proofErr w:type="gramStart"/>
      <w:r>
        <w:t>DUNS #)</w:t>
      </w:r>
      <w:proofErr w:type="gramEnd"/>
      <w:r>
        <w:t xml:space="preserve"> in the remarks.  </w:t>
      </w:r>
      <w:r w:rsidRPr="00BA4C1D">
        <w:rPr>
          <w:bCs/>
        </w:rPr>
        <w:t>If you need assistance filling out this form, or if you have any questions, please call (512) 248-3900.</w:t>
      </w:r>
    </w:p>
    <w:p w14:paraId="4FAC3550" w14:textId="77777777" w:rsidR="0083079F" w:rsidRPr="00BA4C1D" w:rsidRDefault="0083079F" w:rsidP="0083079F">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1C861E7F" w14:textId="77777777" w:rsidR="0083079F" w:rsidRPr="00BA4C1D" w:rsidRDefault="0083079F" w:rsidP="0083079F">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83079F" w:rsidRPr="00BA4C1D" w14:paraId="5118BCF4" w14:textId="77777777" w:rsidTr="008D5333">
        <w:tc>
          <w:tcPr>
            <w:tcW w:w="3258" w:type="dxa"/>
          </w:tcPr>
          <w:p w14:paraId="604CBF35" w14:textId="77777777" w:rsidR="0083079F" w:rsidRPr="00BA4C1D" w:rsidRDefault="0083079F" w:rsidP="008D5333">
            <w:pPr>
              <w:rPr>
                <w:b/>
                <w:bCs/>
              </w:rPr>
            </w:pPr>
            <w:r w:rsidRPr="00BA4C1D">
              <w:rPr>
                <w:b/>
                <w:bCs/>
              </w:rPr>
              <w:t>Legal Name of the Applicant:</w:t>
            </w:r>
          </w:p>
        </w:tc>
        <w:tc>
          <w:tcPr>
            <w:tcW w:w="6318" w:type="dxa"/>
          </w:tcPr>
          <w:p w14:paraId="7B50429F"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79F" w:rsidRPr="00BA4C1D" w14:paraId="367C1B66" w14:textId="77777777" w:rsidTr="008D5333">
        <w:tc>
          <w:tcPr>
            <w:tcW w:w="3258" w:type="dxa"/>
          </w:tcPr>
          <w:p w14:paraId="3D15CBC3" w14:textId="77777777" w:rsidR="0083079F" w:rsidRPr="00BA4C1D" w:rsidRDefault="0083079F" w:rsidP="008D5333">
            <w:pPr>
              <w:rPr>
                <w:b/>
                <w:bCs/>
              </w:rPr>
            </w:pPr>
            <w:r w:rsidRPr="00BA4C1D">
              <w:rPr>
                <w:b/>
                <w:bCs/>
              </w:rPr>
              <w:t>Legal Address of the Applicant:</w:t>
            </w:r>
          </w:p>
        </w:tc>
        <w:tc>
          <w:tcPr>
            <w:tcW w:w="6318" w:type="dxa"/>
          </w:tcPr>
          <w:p w14:paraId="0836B9A1" w14:textId="77777777" w:rsidR="0083079F" w:rsidRPr="00BA4C1D" w:rsidRDefault="0083079F" w:rsidP="008D5333">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79F" w:rsidRPr="00BA4C1D" w14:paraId="7084724D" w14:textId="77777777" w:rsidTr="008D5333">
        <w:tc>
          <w:tcPr>
            <w:tcW w:w="3258" w:type="dxa"/>
          </w:tcPr>
          <w:p w14:paraId="5233DD96" w14:textId="77777777" w:rsidR="0083079F" w:rsidRPr="00BA4C1D" w:rsidRDefault="0083079F" w:rsidP="008D5333">
            <w:pPr>
              <w:jc w:val="both"/>
              <w:rPr>
                <w:b/>
                <w:bCs/>
              </w:rPr>
            </w:pPr>
          </w:p>
        </w:tc>
        <w:tc>
          <w:tcPr>
            <w:tcW w:w="6318" w:type="dxa"/>
          </w:tcPr>
          <w:p w14:paraId="2AC8B2EA" w14:textId="77777777" w:rsidR="0083079F" w:rsidRPr="00BA4C1D" w:rsidRDefault="0083079F" w:rsidP="008D5333">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77F1E3D" w14:textId="77777777" w:rsidTr="008D5333">
        <w:tc>
          <w:tcPr>
            <w:tcW w:w="3258" w:type="dxa"/>
          </w:tcPr>
          <w:p w14:paraId="2421F620" w14:textId="77777777" w:rsidR="0083079F" w:rsidRPr="00BA4C1D" w:rsidRDefault="0083079F" w:rsidP="008D5333">
            <w:pPr>
              <w:jc w:val="both"/>
              <w:rPr>
                <w:b/>
                <w:bCs/>
              </w:rPr>
            </w:pPr>
            <w:r w:rsidRPr="00BA4C1D">
              <w:rPr>
                <w:b/>
                <w:bCs/>
              </w:rPr>
              <w:t>DUNS¹ Number:</w:t>
            </w:r>
          </w:p>
        </w:tc>
        <w:tc>
          <w:tcPr>
            <w:tcW w:w="6318" w:type="dxa"/>
          </w:tcPr>
          <w:p w14:paraId="45EBF0BB" w14:textId="77777777" w:rsidR="0083079F" w:rsidRPr="00BA4C1D" w:rsidRDefault="0083079F" w:rsidP="008D5333">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2B7B7A5" w14:textId="77777777" w:rsidR="0083079F" w:rsidRDefault="0083079F" w:rsidP="0083079F">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4D0CF23B" w14:textId="77777777" w:rsidR="0083079F" w:rsidRPr="00BA4C1D" w:rsidRDefault="0083079F" w:rsidP="0083079F">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Pr="00BA4C1D">
        <w:rPr>
          <w:b/>
          <w:bCs/>
        </w:rPr>
      </w:r>
      <w:r w:rsidRPr="00BA4C1D">
        <w:rPr>
          <w:b/>
          <w:bCs/>
        </w:rPr>
        <w:fldChar w:fldCharType="separate"/>
      </w:r>
      <w:r w:rsidRPr="00BA4C1D">
        <w:rPr>
          <w:b/>
          <w:bCs/>
        </w:rPr>
        <w:fldChar w:fldCharType="end"/>
      </w:r>
      <w:r w:rsidRPr="00BA4C1D">
        <w:rPr>
          <w:b/>
          <w:bCs/>
        </w:rPr>
        <w:t xml:space="preserve"> Check if entity is a Non-Opt In Entity (NOIE).</w:t>
      </w:r>
    </w:p>
    <w:p w14:paraId="04B5B19B" w14:textId="77777777" w:rsidR="0083079F" w:rsidRPr="00BA4C1D" w:rsidRDefault="0083079F" w:rsidP="0083079F">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83079F" w:rsidRPr="00BA4C1D" w14:paraId="688F5064" w14:textId="77777777" w:rsidTr="008D5333">
        <w:tc>
          <w:tcPr>
            <w:tcW w:w="1523" w:type="dxa"/>
            <w:gridSpan w:val="2"/>
          </w:tcPr>
          <w:p w14:paraId="496B3790" w14:textId="77777777" w:rsidR="0083079F" w:rsidRPr="00BA4C1D" w:rsidRDefault="0083079F" w:rsidP="008D5333">
            <w:pPr>
              <w:jc w:val="both"/>
              <w:rPr>
                <w:b/>
                <w:bCs/>
              </w:rPr>
            </w:pPr>
            <w:r w:rsidRPr="00BA4C1D">
              <w:rPr>
                <w:b/>
                <w:bCs/>
              </w:rPr>
              <w:t>Name:</w:t>
            </w:r>
          </w:p>
        </w:tc>
        <w:tc>
          <w:tcPr>
            <w:tcW w:w="7827" w:type="dxa"/>
            <w:gridSpan w:val="2"/>
          </w:tcPr>
          <w:p w14:paraId="313F6841" w14:textId="77777777" w:rsidR="0083079F" w:rsidRPr="00BA4C1D" w:rsidRDefault="0083079F" w:rsidP="008D5333">
            <w:pPr>
              <w:jc w:val="both"/>
              <w:rPr>
                <w:b/>
                <w:bCs/>
              </w:rPr>
            </w:pPr>
            <w:r w:rsidRPr="00BA4C1D">
              <w:rPr>
                <w:bCs/>
              </w:rPr>
              <w:fldChar w:fldCharType="begin">
                <w:ffData>
                  <w:name w:val="Text106"/>
                  <w:enabled/>
                  <w:calcOnExit w:val="0"/>
                  <w:textInput/>
                </w:ffData>
              </w:fldChar>
            </w:r>
            <w:bookmarkStart w:id="448"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448"/>
          </w:p>
        </w:tc>
      </w:tr>
      <w:tr w:rsidR="0083079F" w:rsidRPr="00BA4C1D" w14:paraId="693DC01C" w14:textId="77777777" w:rsidTr="008D5333">
        <w:tc>
          <w:tcPr>
            <w:tcW w:w="1376" w:type="dxa"/>
          </w:tcPr>
          <w:p w14:paraId="5D0BF0CE" w14:textId="77777777" w:rsidR="0083079F" w:rsidRPr="00BA4C1D" w:rsidRDefault="0083079F" w:rsidP="008D5333">
            <w:pPr>
              <w:jc w:val="both"/>
              <w:rPr>
                <w:b/>
                <w:bCs/>
              </w:rPr>
            </w:pPr>
            <w:r w:rsidRPr="00BA4C1D">
              <w:rPr>
                <w:b/>
                <w:bCs/>
              </w:rPr>
              <w:t>Telephone:</w:t>
            </w:r>
          </w:p>
        </w:tc>
        <w:tc>
          <w:tcPr>
            <w:tcW w:w="7974" w:type="dxa"/>
            <w:gridSpan w:val="3"/>
          </w:tcPr>
          <w:p w14:paraId="2E21FEEE"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435ABB87" w14:textId="77777777" w:rsidTr="008D5333">
        <w:tc>
          <w:tcPr>
            <w:tcW w:w="1796" w:type="dxa"/>
            <w:gridSpan w:val="3"/>
          </w:tcPr>
          <w:p w14:paraId="00FFCF3D" w14:textId="77777777" w:rsidR="0083079F" w:rsidRPr="00BA4C1D" w:rsidRDefault="0083079F" w:rsidP="008D5333">
            <w:pPr>
              <w:jc w:val="both"/>
              <w:rPr>
                <w:b/>
                <w:bCs/>
              </w:rPr>
            </w:pPr>
            <w:r w:rsidRPr="00BA4C1D">
              <w:rPr>
                <w:b/>
                <w:bCs/>
              </w:rPr>
              <w:t>Email Address:</w:t>
            </w:r>
          </w:p>
        </w:tc>
        <w:tc>
          <w:tcPr>
            <w:tcW w:w="7554" w:type="dxa"/>
          </w:tcPr>
          <w:p w14:paraId="70BDFB33"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AD913EC" w14:textId="77777777" w:rsidR="0083079F" w:rsidRPr="00BA4C1D" w:rsidRDefault="0083079F" w:rsidP="0083079F">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83079F" w:rsidRPr="00BA4C1D" w14:paraId="2483EA69" w14:textId="77777777" w:rsidTr="008D5333">
        <w:tc>
          <w:tcPr>
            <w:tcW w:w="1523" w:type="dxa"/>
            <w:gridSpan w:val="2"/>
          </w:tcPr>
          <w:p w14:paraId="44DDEB19" w14:textId="77777777" w:rsidR="0083079F" w:rsidRPr="00BA4C1D" w:rsidRDefault="0083079F" w:rsidP="008D5333">
            <w:pPr>
              <w:jc w:val="both"/>
              <w:rPr>
                <w:b/>
                <w:bCs/>
              </w:rPr>
            </w:pPr>
            <w:r w:rsidRPr="00BA4C1D">
              <w:rPr>
                <w:b/>
                <w:bCs/>
              </w:rPr>
              <w:t>Name:</w:t>
            </w:r>
          </w:p>
        </w:tc>
        <w:tc>
          <w:tcPr>
            <w:tcW w:w="7827" w:type="dxa"/>
            <w:gridSpan w:val="2"/>
          </w:tcPr>
          <w:p w14:paraId="1090F7ED"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DEEAA60" w14:textId="77777777" w:rsidTr="008D5333">
        <w:tc>
          <w:tcPr>
            <w:tcW w:w="1376" w:type="dxa"/>
          </w:tcPr>
          <w:p w14:paraId="73C4712B" w14:textId="77777777" w:rsidR="0083079F" w:rsidRPr="00BA4C1D" w:rsidRDefault="0083079F" w:rsidP="008D5333">
            <w:pPr>
              <w:jc w:val="both"/>
              <w:rPr>
                <w:b/>
                <w:bCs/>
              </w:rPr>
            </w:pPr>
            <w:r w:rsidRPr="00BA4C1D">
              <w:rPr>
                <w:b/>
                <w:bCs/>
              </w:rPr>
              <w:t>Telephone:</w:t>
            </w:r>
          </w:p>
        </w:tc>
        <w:tc>
          <w:tcPr>
            <w:tcW w:w="7974" w:type="dxa"/>
            <w:gridSpan w:val="3"/>
          </w:tcPr>
          <w:p w14:paraId="52367335"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345657C4" w14:textId="77777777" w:rsidTr="008D5333">
        <w:tc>
          <w:tcPr>
            <w:tcW w:w="1796" w:type="dxa"/>
            <w:gridSpan w:val="3"/>
          </w:tcPr>
          <w:p w14:paraId="180ACA7E" w14:textId="77777777" w:rsidR="0083079F" w:rsidRPr="00BA4C1D" w:rsidRDefault="0083079F" w:rsidP="008D5333">
            <w:pPr>
              <w:jc w:val="both"/>
              <w:rPr>
                <w:b/>
                <w:bCs/>
              </w:rPr>
            </w:pPr>
            <w:r w:rsidRPr="00BA4C1D">
              <w:rPr>
                <w:b/>
                <w:bCs/>
              </w:rPr>
              <w:t>Email Address:</w:t>
            </w:r>
          </w:p>
        </w:tc>
        <w:tc>
          <w:tcPr>
            <w:tcW w:w="7554" w:type="dxa"/>
          </w:tcPr>
          <w:p w14:paraId="7106FE4A"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F71CFD8" w14:textId="77777777" w:rsidR="0083079F" w:rsidRPr="00BA4C1D" w:rsidRDefault="0083079F" w:rsidP="0083079F">
      <w:pPr>
        <w:autoSpaceDE w:val="0"/>
        <w:autoSpaceDN w:val="0"/>
        <w:spacing w:before="240" w:after="240"/>
        <w:jc w:val="both"/>
      </w:pPr>
      <w:r w:rsidRPr="00BA4C1D">
        <w:rPr>
          <w:b/>
          <w:bCs/>
        </w:rPr>
        <w:lastRenderedPageBreak/>
        <w:t>3. Type of Legal Structure</w:t>
      </w:r>
      <w:r w:rsidRPr="00BA4C1D">
        <w:rPr>
          <w:bCs/>
        </w:rPr>
        <w:t>.</w:t>
      </w:r>
      <w:r>
        <w:rPr>
          <w:bCs/>
        </w:rPr>
        <w:t xml:space="preserve">  </w:t>
      </w:r>
      <w:r w:rsidRPr="00BA4C1D">
        <w:t>(Please indicate only one.)</w:t>
      </w:r>
    </w:p>
    <w:bookmarkStart w:id="449" w:name="Check1"/>
    <w:bookmarkStart w:id="450" w:name="Check3"/>
    <w:p w14:paraId="7C3F82E8" w14:textId="77777777" w:rsidR="0083079F" w:rsidRPr="00BA4C1D" w:rsidRDefault="0083079F" w:rsidP="0083079F">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449"/>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450"/>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Municipally Owned Utility</w:t>
      </w:r>
      <w:r w:rsidRPr="00BA4C1D">
        <w:tab/>
      </w:r>
    </w:p>
    <w:p w14:paraId="2B8DFEC9" w14:textId="77777777" w:rsidR="0083079F" w:rsidRPr="00BA4C1D" w:rsidRDefault="0083079F" w:rsidP="0083079F">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Pr="00BA4C1D">
        <w:fldChar w:fldCharType="separate"/>
      </w:r>
      <w:r w:rsidRPr="00BA4C1D">
        <w:fldChar w:fldCharType="end"/>
      </w:r>
      <w:bookmarkStart w:id="451"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451"/>
      <w:r w:rsidRPr="00BA4C1D">
        <w:t xml:space="preserve"> Limited Liability Company</w:t>
      </w:r>
      <w:r w:rsidRPr="00BA4C1D">
        <w:tab/>
      </w:r>
      <w:bookmarkStart w:id="452" w:name="Check4"/>
      <w:r w:rsidRPr="00BA4C1D">
        <w:fldChar w:fldCharType="begin">
          <w:ffData>
            <w:name w:val="Check4"/>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452"/>
      <w:r w:rsidRPr="00BA4C1D">
        <w:t xml:space="preserve"> Corporation </w:t>
      </w:r>
    </w:p>
    <w:p w14:paraId="01742C48" w14:textId="77777777" w:rsidR="0083079F" w:rsidRPr="00BA4C1D" w:rsidRDefault="0083079F" w:rsidP="0083079F">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Other:  </w:t>
      </w:r>
      <w:bookmarkStart w:id="453"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53"/>
    </w:p>
    <w:p w14:paraId="60D36FAA" w14:textId="77777777" w:rsidR="0083079F" w:rsidRPr="00BA4C1D" w:rsidRDefault="0083079F" w:rsidP="0083079F">
      <w:pPr>
        <w:autoSpaceDE w:val="0"/>
        <w:autoSpaceDN w:val="0"/>
        <w:spacing w:before="240" w:after="240"/>
        <w:jc w:val="both"/>
        <w:rPr>
          <w:u w:val="single"/>
        </w:rPr>
      </w:pPr>
      <w:r w:rsidRPr="00BA4C1D">
        <w:t xml:space="preserve">If Applicant is not an individual, provide the state in which the Applicant is organized, </w:t>
      </w:r>
      <w:bookmarkStart w:id="454"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54"/>
      <w:r w:rsidRPr="00BA4C1D">
        <w:t xml:space="preserve">, and the date of organization: </w:t>
      </w:r>
      <w:r w:rsidRPr="00BA4C1D">
        <w:rPr>
          <w:u w:val="single"/>
        </w:rPr>
        <w:fldChar w:fldCharType="begin">
          <w:ffData>
            <w:name w:val="Text81"/>
            <w:enabled/>
            <w:calcOnExit w:val="0"/>
            <w:textInput/>
          </w:ffData>
        </w:fldChar>
      </w:r>
      <w:bookmarkStart w:id="455"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55"/>
    </w:p>
    <w:p w14:paraId="2A6FBEBA" w14:textId="1B04C4B0" w:rsidR="0083079F" w:rsidRPr="00BA4C1D" w:rsidRDefault="0083079F" w:rsidP="0083079F">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 xml:space="preserve">Section 16.12, User Security Administrator and </w:t>
      </w:r>
      <w:del w:id="456" w:author="ERCOT" w:date="2025-08-08T10:18:00Z" w16du:dateUtc="2025-08-08T15:18:00Z">
        <w:r w:rsidDel="0039764F">
          <w:rPr>
            <w:bCs/>
          </w:rPr>
          <w:delText>Digital Certificates</w:delText>
        </w:r>
      </w:del>
      <w:ins w:id="457" w:author="ERCOT" w:date="2025-08-08T10:18:00Z" w16du:dateUtc="2025-08-08T15:18:00Z">
        <w:r w:rsidR="0039764F">
          <w:rPr>
            <w:bCs/>
          </w:rPr>
          <w:t>Access to MIS</w:t>
        </w:r>
      </w:ins>
      <w:r w:rsidRPr="00BA4C1D">
        <w:rPr>
          <w:bCs/>
        </w:rPr>
        <w:t xml:space="preserve">, the USA </w:t>
      </w:r>
      <w:r w:rsidRPr="00BA4C1D">
        <w:t xml:space="preserve">is responsible for managing the Market Participant’s access to ERCOT’s </w:t>
      </w:r>
      <w:del w:id="458" w:author="ERCOT" w:date="2025-08-08T10:19:00Z" w16du:dateUtc="2025-08-08T15:19:00Z">
        <w:r w:rsidRPr="00BA4C1D" w:rsidDel="0039764F">
          <w:delText>computer systems through Digital Certificates</w:delText>
        </w:r>
      </w:del>
      <w:ins w:id="459" w:author="ERCOT" w:date="2025-08-08T10:19:00Z" w16du:dateUtc="2025-08-08T15:19:00Z">
        <w:r w:rsidR="0039764F">
          <w:t>Market Information System (MIS)</w:t>
        </w:r>
      </w:ins>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83079F" w:rsidRPr="00BA4C1D" w14:paraId="6EB02F26" w14:textId="77777777" w:rsidTr="008D5333">
        <w:tc>
          <w:tcPr>
            <w:tcW w:w="1523" w:type="dxa"/>
            <w:gridSpan w:val="2"/>
          </w:tcPr>
          <w:p w14:paraId="1BF4AF14" w14:textId="77777777" w:rsidR="0083079F" w:rsidRPr="00BA4C1D" w:rsidRDefault="0083079F" w:rsidP="008D5333">
            <w:pPr>
              <w:jc w:val="both"/>
              <w:rPr>
                <w:b/>
                <w:bCs/>
              </w:rPr>
            </w:pPr>
            <w:r w:rsidRPr="00BA4C1D">
              <w:rPr>
                <w:b/>
                <w:bCs/>
              </w:rPr>
              <w:t>Name:</w:t>
            </w:r>
          </w:p>
        </w:tc>
        <w:tc>
          <w:tcPr>
            <w:tcW w:w="7827" w:type="dxa"/>
            <w:gridSpan w:val="2"/>
          </w:tcPr>
          <w:p w14:paraId="14ED4D03"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16D10B6D" w14:textId="77777777" w:rsidTr="008D5333">
        <w:tc>
          <w:tcPr>
            <w:tcW w:w="1376" w:type="dxa"/>
          </w:tcPr>
          <w:p w14:paraId="780DB472" w14:textId="77777777" w:rsidR="0083079F" w:rsidRPr="00BA4C1D" w:rsidRDefault="0083079F" w:rsidP="008D5333">
            <w:pPr>
              <w:jc w:val="both"/>
              <w:rPr>
                <w:b/>
                <w:bCs/>
              </w:rPr>
            </w:pPr>
            <w:r w:rsidRPr="00BA4C1D">
              <w:rPr>
                <w:b/>
                <w:bCs/>
              </w:rPr>
              <w:t>Telephone:</w:t>
            </w:r>
          </w:p>
        </w:tc>
        <w:tc>
          <w:tcPr>
            <w:tcW w:w="7974" w:type="dxa"/>
            <w:gridSpan w:val="3"/>
          </w:tcPr>
          <w:p w14:paraId="40D06C21"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186B0C8D" w14:textId="77777777" w:rsidTr="008D5333">
        <w:tc>
          <w:tcPr>
            <w:tcW w:w="1796" w:type="dxa"/>
            <w:gridSpan w:val="3"/>
          </w:tcPr>
          <w:p w14:paraId="6CB01B7A" w14:textId="77777777" w:rsidR="0083079F" w:rsidRPr="00BA4C1D" w:rsidRDefault="0083079F" w:rsidP="008D5333">
            <w:pPr>
              <w:jc w:val="both"/>
              <w:rPr>
                <w:b/>
                <w:bCs/>
              </w:rPr>
            </w:pPr>
            <w:r w:rsidRPr="00BA4C1D">
              <w:rPr>
                <w:b/>
                <w:bCs/>
              </w:rPr>
              <w:t>Email Address:</w:t>
            </w:r>
          </w:p>
        </w:tc>
        <w:tc>
          <w:tcPr>
            <w:tcW w:w="7554" w:type="dxa"/>
          </w:tcPr>
          <w:p w14:paraId="3B1B1114"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DCD405B" w14:textId="77777777" w:rsidR="0083079F" w:rsidRPr="00BA4C1D" w:rsidRDefault="0083079F" w:rsidP="0083079F">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83079F" w:rsidRPr="00BA4C1D" w14:paraId="3211817A" w14:textId="77777777" w:rsidTr="008D5333">
        <w:tc>
          <w:tcPr>
            <w:tcW w:w="1523" w:type="dxa"/>
            <w:gridSpan w:val="2"/>
          </w:tcPr>
          <w:p w14:paraId="262AD9AC" w14:textId="77777777" w:rsidR="0083079F" w:rsidRPr="00BA4C1D" w:rsidRDefault="0083079F" w:rsidP="008D5333">
            <w:pPr>
              <w:jc w:val="both"/>
              <w:rPr>
                <w:b/>
                <w:bCs/>
              </w:rPr>
            </w:pPr>
            <w:r w:rsidRPr="00BA4C1D">
              <w:rPr>
                <w:b/>
                <w:bCs/>
              </w:rPr>
              <w:t>Name:</w:t>
            </w:r>
          </w:p>
        </w:tc>
        <w:tc>
          <w:tcPr>
            <w:tcW w:w="7827" w:type="dxa"/>
            <w:gridSpan w:val="2"/>
          </w:tcPr>
          <w:p w14:paraId="54ED6390"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795E1A01" w14:textId="77777777" w:rsidTr="008D5333">
        <w:tc>
          <w:tcPr>
            <w:tcW w:w="1376" w:type="dxa"/>
          </w:tcPr>
          <w:p w14:paraId="64A0E9F4" w14:textId="77777777" w:rsidR="0083079F" w:rsidRPr="00BA4C1D" w:rsidRDefault="0083079F" w:rsidP="008D5333">
            <w:pPr>
              <w:jc w:val="both"/>
              <w:rPr>
                <w:b/>
                <w:bCs/>
              </w:rPr>
            </w:pPr>
            <w:r w:rsidRPr="00BA4C1D">
              <w:rPr>
                <w:b/>
                <w:bCs/>
              </w:rPr>
              <w:t>Telephone:</w:t>
            </w:r>
          </w:p>
        </w:tc>
        <w:tc>
          <w:tcPr>
            <w:tcW w:w="7974" w:type="dxa"/>
            <w:gridSpan w:val="3"/>
          </w:tcPr>
          <w:p w14:paraId="0C3C1E2B"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F9F3350" w14:textId="77777777" w:rsidTr="008D5333">
        <w:tc>
          <w:tcPr>
            <w:tcW w:w="1796" w:type="dxa"/>
            <w:gridSpan w:val="3"/>
          </w:tcPr>
          <w:p w14:paraId="2A189605" w14:textId="77777777" w:rsidR="0083079F" w:rsidRPr="00BA4C1D" w:rsidRDefault="0083079F" w:rsidP="008D5333">
            <w:pPr>
              <w:jc w:val="both"/>
              <w:rPr>
                <w:b/>
                <w:bCs/>
              </w:rPr>
            </w:pPr>
            <w:r w:rsidRPr="00BA4C1D">
              <w:rPr>
                <w:b/>
                <w:bCs/>
              </w:rPr>
              <w:t>Email Address:</w:t>
            </w:r>
          </w:p>
        </w:tc>
        <w:tc>
          <w:tcPr>
            <w:tcW w:w="7554" w:type="dxa"/>
          </w:tcPr>
          <w:p w14:paraId="0C4008D3"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980416D" w14:textId="77777777" w:rsidR="0083079F" w:rsidRPr="00BA4C1D" w:rsidRDefault="0083079F" w:rsidP="0083079F">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83079F" w:rsidRPr="00BA4C1D" w14:paraId="03297C24" w14:textId="77777777" w:rsidTr="008D5333">
        <w:tc>
          <w:tcPr>
            <w:tcW w:w="1523" w:type="dxa"/>
            <w:gridSpan w:val="2"/>
          </w:tcPr>
          <w:p w14:paraId="785AE9BB" w14:textId="77777777" w:rsidR="0083079F" w:rsidRPr="00BA4C1D" w:rsidRDefault="0083079F" w:rsidP="008D5333">
            <w:pPr>
              <w:jc w:val="both"/>
              <w:rPr>
                <w:b/>
                <w:bCs/>
              </w:rPr>
            </w:pPr>
            <w:r w:rsidRPr="00BA4C1D">
              <w:rPr>
                <w:b/>
                <w:bCs/>
              </w:rPr>
              <w:t>Name:</w:t>
            </w:r>
          </w:p>
        </w:tc>
        <w:tc>
          <w:tcPr>
            <w:tcW w:w="7827" w:type="dxa"/>
            <w:gridSpan w:val="2"/>
          </w:tcPr>
          <w:p w14:paraId="52C5A3CB"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732A1050" w14:textId="77777777" w:rsidTr="008D5333">
        <w:tc>
          <w:tcPr>
            <w:tcW w:w="1376" w:type="dxa"/>
          </w:tcPr>
          <w:p w14:paraId="698C18F0" w14:textId="77777777" w:rsidR="0083079F" w:rsidRPr="00BA4C1D" w:rsidRDefault="0083079F" w:rsidP="008D5333">
            <w:pPr>
              <w:jc w:val="both"/>
              <w:rPr>
                <w:b/>
                <w:bCs/>
              </w:rPr>
            </w:pPr>
            <w:r w:rsidRPr="00BA4C1D">
              <w:rPr>
                <w:b/>
                <w:bCs/>
              </w:rPr>
              <w:t>Telephone:</w:t>
            </w:r>
          </w:p>
        </w:tc>
        <w:tc>
          <w:tcPr>
            <w:tcW w:w="7974" w:type="dxa"/>
            <w:gridSpan w:val="3"/>
          </w:tcPr>
          <w:p w14:paraId="3EA5A14E"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40FC038" w14:textId="77777777" w:rsidTr="008D5333">
        <w:tc>
          <w:tcPr>
            <w:tcW w:w="1796" w:type="dxa"/>
            <w:gridSpan w:val="3"/>
          </w:tcPr>
          <w:p w14:paraId="2FC0CB3E" w14:textId="77777777" w:rsidR="0083079F" w:rsidRPr="00BA4C1D" w:rsidRDefault="0083079F" w:rsidP="008D5333">
            <w:pPr>
              <w:jc w:val="both"/>
              <w:rPr>
                <w:b/>
                <w:bCs/>
              </w:rPr>
            </w:pPr>
            <w:r w:rsidRPr="00BA4C1D">
              <w:rPr>
                <w:b/>
                <w:bCs/>
              </w:rPr>
              <w:t>Email Address:</w:t>
            </w:r>
          </w:p>
        </w:tc>
        <w:tc>
          <w:tcPr>
            <w:tcW w:w="7554" w:type="dxa"/>
          </w:tcPr>
          <w:p w14:paraId="1241DEDF"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B4DE874" w14:textId="77777777" w:rsidR="0083079F" w:rsidRPr="00BA4C1D" w:rsidRDefault="0083079F" w:rsidP="0083079F">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6DB8841" w14:textId="77777777" w:rsidR="0083079F" w:rsidRPr="00BA4C1D" w:rsidRDefault="0083079F" w:rsidP="0083079F">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4F06DE7C" w14:textId="77777777" w:rsidR="0083079F" w:rsidRPr="00BA4C1D" w:rsidRDefault="0083079F" w:rsidP="0083079F">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55920FB7" w14:textId="77777777" w:rsidR="0083079F" w:rsidRPr="00BA4C1D" w:rsidRDefault="0083079F" w:rsidP="0083079F">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5F71C30F" w14:textId="77777777" w:rsidR="0083079F" w:rsidRPr="00BA4C1D" w:rsidRDefault="0083079F" w:rsidP="0083079F">
      <w:pPr>
        <w:keepNext/>
        <w:keepLines/>
        <w:spacing w:after="240"/>
        <w:jc w:val="both"/>
      </w:pPr>
      <w:r w:rsidRPr="00BA4C1D">
        <w:rPr>
          <w:b/>
        </w:rPr>
        <w:t>1. Banking Information.</w:t>
      </w:r>
      <w:r w:rsidRPr="00BA4C1D">
        <w:t xml:space="preserve"> </w:t>
      </w:r>
      <w:r>
        <w:t xml:space="preserve"> </w:t>
      </w:r>
      <w:proofErr w:type="gramStart"/>
      <w:r w:rsidRPr="00BA4C1D">
        <w:t>Applicant</w:t>
      </w:r>
      <w:proofErr w:type="gramEnd"/>
      <w:r w:rsidRPr="00BA4C1D">
        <w:t xml:space="preserve">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79F" w:rsidRPr="00BA4C1D" w14:paraId="4F84A490" w14:textId="77777777" w:rsidTr="008D5333">
        <w:tc>
          <w:tcPr>
            <w:tcW w:w="1890" w:type="dxa"/>
          </w:tcPr>
          <w:p w14:paraId="2A54FFA6" w14:textId="77777777" w:rsidR="0083079F" w:rsidRPr="00BA4C1D" w:rsidRDefault="0083079F" w:rsidP="008D5333">
            <w:pPr>
              <w:jc w:val="both"/>
              <w:rPr>
                <w:b/>
                <w:bCs/>
              </w:rPr>
            </w:pPr>
            <w:r w:rsidRPr="00BA4C1D">
              <w:rPr>
                <w:b/>
                <w:bCs/>
              </w:rPr>
              <w:t>Bank Name:</w:t>
            </w:r>
          </w:p>
        </w:tc>
        <w:tc>
          <w:tcPr>
            <w:tcW w:w="9018" w:type="dxa"/>
          </w:tcPr>
          <w:p w14:paraId="19E05E0C" w14:textId="77777777" w:rsidR="0083079F" w:rsidRPr="00BA4C1D" w:rsidRDefault="0083079F" w:rsidP="008D5333">
            <w:pPr>
              <w:jc w:val="both"/>
            </w:pPr>
            <w:r w:rsidRPr="00BA4C1D">
              <w:fldChar w:fldCharType="begin">
                <w:ffData>
                  <w:name w:val="Text107"/>
                  <w:enabled/>
                  <w:calcOnExit w:val="0"/>
                  <w:textInput/>
                </w:ffData>
              </w:fldChar>
            </w:r>
            <w:bookmarkStart w:id="460"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60"/>
          </w:p>
        </w:tc>
      </w:tr>
      <w:tr w:rsidR="0083079F" w:rsidRPr="00BA4C1D" w14:paraId="04A45556" w14:textId="77777777" w:rsidTr="008D5333">
        <w:tc>
          <w:tcPr>
            <w:tcW w:w="1890" w:type="dxa"/>
          </w:tcPr>
          <w:p w14:paraId="2EA9F69D" w14:textId="77777777" w:rsidR="0083079F" w:rsidRPr="00BA4C1D" w:rsidRDefault="0083079F" w:rsidP="008D5333">
            <w:pPr>
              <w:jc w:val="both"/>
              <w:rPr>
                <w:b/>
                <w:bCs/>
              </w:rPr>
            </w:pPr>
            <w:r w:rsidRPr="00BA4C1D">
              <w:rPr>
                <w:b/>
                <w:bCs/>
              </w:rPr>
              <w:t>Account Name:</w:t>
            </w:r>
          </w:p>
        </w:tc>
        <w:tc>
          <w:tcPr>
            <w:tcW w:w="9018" w:type="dxa"/>
          </w:tcPr>
          <w:p w14:paraId="4966B7C1" w14:textId="77777777" w:rsidR="0083079F" w:rsidRPr="00BA4C1D" w:rsidRDefault="0083079F" w:rsidP="008D5333">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3A525785" w14:textId="77777777" w:rsidTr="008D5333">
        <w:tc>
          <w:tcPr>
            <w:tcW w:w="1890" w:type="dxa"/>
          </w:tcPr>
          <w:p w14:paraId="2F6A7F23" w14:textId="77777777" w:rsidR="0083079F" w:rsidRPr="00BA4C1D" w:rsidRDefault="0083079F" w:rsidP="008D5333">
            <w:pPr>
              <w:jc w:val="both"/>
              <w:rPr>
                <w:b/>
                <w:bCs/>
              </w:rPr>
            </w:pPr>
            <w:r w:rsidRPr="00BA4C1D">
              <w:rPr>
                <w:b/>
                <w:bCs/>
              </w:rPr>
              <w:t>Account No.:</w:t>
            </w:r>
          </w:p>
        </w:tc>
        <w:tc>
          <w:tcPr>
            <w:tcW w:w="9018" w:type="dxa"/>
          </w:tcPr>
          <w:p w14:paraId="239C32B7" w14:textId="77777777" w:rsidR="0083079F" w:rsidRPr="00BA4C1D" w:rsidRDefault="0083079F" w:rsidP="008D5333">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973CA17" w14:textId="77777777" w:rsidTr="008D5333">
        <w:tc>
          <w:tcPr>
            <w:tcW w:w="1890" w:type="dxa"/>
          </w:tcPr>
          <w:p w14:paraId="03F45646" w14:textId="77777777" w:rsidR="0083079F" w:rsidRPr="00BA4C1D" w:rsidRDefault="0083079F" w:rsidP="008D5333">
            <w:pPr>
              <w:jc w:val="both"/>
              <w:rPr>
                <w:b/>
                <w:bCs/>
              </w:rPr>
            </w:pPr>
            <w:r w:rsidRPr="00BA4C1D">
              <w:rPr>
                <w:b/>
                <w:bCs/>
              </w:rPr>
              <w:t>ABA Number:</w:t>
            </w:r>
          </w:p>
        </w:tc>
        <w:tc>
          <w:tcPr>
            <w:tcW w:w="9018" w:type="dxa"/>
          </w:tcPr>
          <w:p w14:paraId="4F9E5D72" w14:textId="77777777" w:rsidR="0083079F" w:rsidRPr="00BA4C1D" w:rsidRDefault="0083079F" w:rsidP="008D5333">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A1C8882" w14:textId="77777777" w:rsidR="0083079F" w:rsidRPr="00BA4C1D" w:rsidRDefault="0083079F" w:rsidP="0083079F">
      <w:pPr>
        <w:keepNext/>
        <w:keepLines/>
        <w:spacing w:before="240" w:after="240"/>
        <w:jc w:val="both"/>
        <w:rPr>
          <w:b/>
        </w:rPr>
      </w:pPr>
      <w:r w:rsidRPr="00BA4C1D">
        <w:rPr>
          <w:b/>
        </w:rPr>
        <w:t xml:space="preserve">2. </w:t>
      </w:r>
      <w:proofErr w:type="gramStart"/>
      <w:r w:rsidRPr="00BA4C1D">
        <w:rPr>
          <w:b/>
        </w:rPr>
        <w:t>Accounts Payable Contact</w:t>
      </w:r>
      <w:proofErr w:type="gramEnd"/>
      <w:r w:rsidRPr="00BA4C1D">
        <w:rPr>
          <w:b/>
        </w:rPr>
        <w:t xml:space="preserve">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7545"/>
      </w:tblGrid>
      <w:tr w:rsidR="0083079F" w:rsidRPr="00BA4C1D" w14:paraId="51181CBC" w14:textId="77777777" w:rsidTr="008D5333">
        <w:tc>
          <w:tcPr>
            <w:tcW w:w="1517" w:type="dxa"/>
            <w:gridSpan w:val="2"/>
          </w:tcPr>
          <w:p w14:paraId="73ADA6E2" w14:textId="77777777" w:rsidR="0083079F" w:rsidRPr="00BA4C1D" w:rsidRDefault="0083079F" w:rsidP="008D5333">
            <w:pPr>
              <w:jc w:val="both"/>
              <w:rPr>
                <w:b/>
                <w:bCs/>
              </w:rPr>
            </w:pPr>
            <w:r w:rsidRPr="00BA4C1D">
              <w:rPr>
                <w:b/>
                <w:bCs/>
              </w:rPr>
              <w:t>Name:</w:t>
            </w:r>
          </w:p>
        </w:tc>
        <w:tc>
          <w:tcPr>
            <w:tcW w:w="7833" w:type="dxa"/>
            <w:gridSpan w:val="2"/>
          </w:tcPr>
          <w:p w14:paraId="67E82D20"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2EF5BDD8" w14:textId="77777777" w:rsidTr="008D5333">
        <w:tc>
          <w:tcPr>
            <w:tcW w:w="1364" w:type="dxa"/>
          </w:tcPr>
          <w:p w14:paraId="251338A8" w14:textId="77777777" w:rsidR="0083079F" w:rsidRPr="00BA4C1D" w:rsidRDefault="0083079F" w:rsidP="008D5333">
            <w:pPr>
              <w:jc w:val="both"/>
              <w:rPr>
                <w:b/>
                <w:bCs/>
              </w:rPr>
            </w:pPr>
            <w:r w:rsidRPr="00BA4C1D">
              <w:rPr>
                <w:b/>
                <w:bCs/>
              </w:rPr>
              <w:t>Telephone:</w:t>
            </w:r>
          </w:p>
        </w:tc>
        <w:tc>
          <w:tcPr>
            <w:tcW w:w="7986" w:type="dxa"/>
            <w:gridSpan w:val="3"/>
          </w:tcPr>
          <w:p w14:paraId="6D714F22"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5A7DD044" w14:textId="77777777" w:rsidTr="008D5333">
        <w:tc>
          <w:tcPr>
            <w:tcW w:w="1805" w:type="dxa"/>
            <w:gridSpan w:val="3"/>
          </w:tcPr>
          <w:p w14:paraId="2480CFED" w14:textId="77777777" w:rsidR="0083079F" w:rsidRPr="00BA4C1D" w:rsidRDefault="0083079F" w:rsidP="008D5333">
            <w:pPr>
              <w:jc w:val="both"/>
              <w:rPr>
                <w:b/>
                <w:bCs/>
              </w:rPr>
            </w:pPr>
            <w:r w:rsidRPr="00BA4C1D">
              <w:rPr>
                <w:b/>
                <w:bCs/>
              </w:rPr>
              <w:t>Email Address:</w:t>
            </w:r>
          </w:p>
        </w:tc>
        <w:tc>
          <w:tcPr>
            <w:tcW w:w="7545" w:type="dxa"/>
          </w:tcPr>
          <w:p w14:paraId="7CB5835F"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7ABAB2E" w14:textId="77777777" w:rsidR="0083079F" w:rsidRPr="00BA4C1D" w:rsidRDefault="0083079F" w:rsidP="0083079F">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7545"/>
      </w:tblGrid>
      <w:tr w:rsidR="0083079F" w:rsidRPr="00BA4C1D" w14:paraId="6E026567" w14:textId="77777777" w:rsidTr="008D5333">
        <w:tc>
          <w:tcPr>
            <w:tcW w:w="1517" w:type="dxa"/>
            <w:gridSpan w:val="2"/>
          </w:tcPr>
          <w:p w14:paraId="7FD2BB74" w14:textId="77777777" w:rsidR="0083079F" w:rsidRPr="00BA4C1D" w:rsidRDefault="0083079F" w:rsidP="008D5333">
            <w:pPr>
              <w:jc w:val="both"/>
              <w:rPr>
                <w:b/>
                <w:bCs/>
              </w:rPr>
            </w:pPr>
            <w:r w:rsidRPr="00BA4C1D">
              <w:rPr>
                <w:b/>
                <w:bCs/>
              </w:rPr>
              <w:t>Name:</w:t>
            </w:r>
          </w:p>
        </w:tc>
        <w:tc>
          <w:tcPr>
            <w:tcW w:w="7833" w:type="dxa"/>
            <w:gridSpan w:val="2"/>
          </w:tcPr>
          <w:p w14:paraId="526E56BD"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46ADC221" w14:textId="77777777" w:rsidTr="008D5333">
        <w:tc>
          <w:tcPr>
            <w:tcW w:w="1364" w:type="dxa"/>
          </w:tcPr>
          <w:p w14:paraId="6CF90AF7" w14:textId="77777777" w:rsidR="0083079F" w:rsidRPr="00BA4C1D" w:rsidRDefault="0083079F" w:rsidP="008D5333">
            <w:pPr>
              <w:jc w:val="both"/>
              <w:rPr>
                <w:b/>
                <w:bCs/>
              </w:rPr>
            </w:pPr>
            <w:r w:rsidRPr="00BA4C1D">
              <w:rPr>
                <w:b/>
                <w:bCs/>
              </w:rPr>
              <w:t>Telephone:</w:t>
            </w:r>
          </w:p>
        </w:tc>
        <w:tc>
          <w:tcPr>
            <w:tcW w:w="7986" w:type="dxa"/>
            <w:gridSpan w:val="3"/>
          </w:tcPr>
          <w:p w14:paraId="29268AF6"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14226330" w14:textId="77777777" w:rsidTr="008D5333">
        <w:tc>
          <w:tcPr>
            <w:tcW w:w="1805" w:type="dxa"/>
            <w:gridSpan w:val="3"/>
          </w:tcPr>
          <w:p w14:paraId="12FD3FC3" w14:textId="77777777" w:rsidR="0083079F" w:rsidRPr="00BA4C1D" w:rsidRDefault="0083079F" w:rsidP="008D5333">
            <w:pPr>
              <w:jc w:val="both"/>
              <w:rPr>
                <w:b/>
                <w:bCs/>
              </w:rPr>
            </w:pPr>
            <w:r w:rsidRPr="00BA4C1D">
              <w:rPr>
                <w:b/>
                <w:bCs/>
              </w:rPr>
              <w:t>Email Address:</w:t>
            </w:r>
          </w:p>
        </w:tc>
        <w:tc>
          <w:tcPr>
            <w:tcW w:w="7545" w:type="dxa"/>
          </w:tcPr>
          <w:p w14:paraId="1883D22A"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643D852" w14:textId="77777777" w:rsidR="0083079F" w:rsidRPr="00BA4C1D" w:rsidRDefault="0083079F" w:rsidP="0083079F">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73CE77E2" w14:textId="6A3C8EC2" w:rsidR="0083079F" w:rsidRPr="00BA4C1D" w:rsidRDefault="0083079F" w:rsidP="0083079F">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r w:rsidRPr="00C445D9">
        <w:t>, along with a current email address for each Principal</w:t>
      </w:r>
      <w:r>
        <w:t xml:space="preserve">.  </w:t>
      </w:r>
      <w:r w:rsidRPr="00C445D9">
        <w:t xml:space="preserve">An individual background check will be </w:t>
      </w:r>
      <w:proofErr w:type="gramStart"/>
      <w:r w:rsidRPr="00C445D9">
        <w:t>performed</w:t>
      </w:r>
      <w:proofErr w:type="gramEnd"/>
      <w:r>
        <w:t xml:space="preserve"> </w:t>
      </w:r>
      <w:r w:rsidRPr="0041067A">
        <w:t xml:space="preserve">on each Principal of the Applicant. </w:t>
      </w:r>
      <w:r>
        <w:t xml:space="preserve"> In addition, </w:t>
      </w:r>
      <w:r w:rsidRPr="00BA4C1D">
        <w:t>ERCOT will obtain the names of all individuals and/or entities listed with the Texas Secretary of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w:t>
      </w:r>
      <w:del w:id="461" w:author="ERCOT" w:date="2025-08-08T10:19:00Z" w16du:dateUtc="2025-08-08T15:19:00Z">
        <w:r w:rsidRPr="00BA4C1D" w:rsidDel="005742C9">
          <w:delText>Digital Certificate Audit Attestation,</w:delText>
        </w:r>
      </w:del>
      <w:r w:rsidRPr="00BA4C1D">
        <w:t xml:space="preserve"> etc. </w:t>
      </w:r>
      <w:r>
        <w:t xml:space="preserve"> </w:t>
      </w:r>
      <w:r w:rsidRPr="00BA4C1D">
        <w:t>Alternatively, additional documentation (Articles of Incorporation, Board Resolutions, Delegation of Authority, Secretary’s Certificate, etc.) can be provided to prove binding authority for the Applicant.</w:t>
      </w:r>
      <w:r>
        <w:t xml:space="preserve">  </w:t>
      </w:r>
      <w:r w:rsidRPr="00BA4C1D">
        <w:rPr>
          <w:bCs/>
          <w:i/>
        </w:rPr>
        <w:t xml:space="preserve">(Attach </w:t>
      </w:r>
      <w:proofErr w:type="gramStart"/>
      <w:r>
        <w:rPr>
          <w:bCs/>
          <w:i/>
        </w:rPr>
        <w:t>on</w:t>
      </w:r>
      <w:proofErr w:type="gramEnd"/>
      <w:r>
        <w:rPr>
          <w:bCs/>
          <w:i/>
        </w:rPr>
        <w:t xml:space="preserve"> </w:t>
      </w:r>
      <w:r w:rsidRPr="00BA4C1D">
        <w:rPr>
          <w:bCs/>
          <w:i/>
        </w:rPr>
        <w:t>additional pages.)</w:t>
      </w:r>
    </w:p>
    <w:p w14:paraId="52DA1ED9" w14:textId="77777777" w:rsidR="0083079F" w:rsidRPr="00BA4C1D" w:rsidRDefault="0083079F" w:rsidP="0083079F">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83079F" w:rsidRPr="00BA4C1D" w14:paraId="46400F45" w14:textId="77777777" w:rsidTr="008D5333">
        <w:tc>
          <w:tcPr>
            <w:tcW w:w="3528" w:type="dxa"/>
          </w:tcPr>
          <w:p w14:paraId="14DE4D84" w14:textId="77777777" w:rsidR="0083079F" w:rsidRPr="00BA4C1D" w:rsidRDefault="0083079F" w:rsidP="008D5333">
            <w:pPr>
              <w:jc w:val="center"/>
            </w:pPr>
            <w:r w:rsidRPr="00BA4C1D">
              <w:rPr>
                <w:b/>
                <w:bCs/>
              </w:rPr>
              <w:t>Affiliate Name</w:t>
            </w:r>
          </w:p>
          <w:p w14:paraId="2F507CE6" w14:textId="77777777" w:rsidR="0083079F" w:rsidRPr="00BA4C1D" w:rsidRDefault="0083079F" w:rsidP="008D5333">
            <w:pPr>
              <w:jc w:val="center"/>
            </w:pPr>
            <w:r w:rsidRPr="00BA4C1D">
              <w:t>(or name used for other ERCOT registration)</w:t>
            </w:r>
          </w:p>
        </w:tc>
        <w:tc>
          <w:tcPr>
            <w:tcW w:w="3414" w:type="dxa"/>
          </w:tcPr>
          <w:p w14:paraId="3DD44305" w14:textId="77777777" w:rsidR="0083079F" w:rsidRPr="00BA4C1D" w:rsidRDefault="0083079F" w:rsidP="008D5333">
            <w:pPr>
              <w:jc w:val="center"/>
              <w:rPr>
                <w:b/>
                <w:bCs/>
              </w:rPr>
            </w:pPr>
            <w:r w:rsidRPr="00BA4C1D">
              <w:rPr>
                <w:b/>
                <w:bCs/>
              </w:rPr>
              <w:t>Type of Legal Structure</w:t>
            </w:r>
          </w:p>
          <w:p w14:paraId="131BEAE4" w14:textId="77777777" w:rsidR="0083079F" w:rsidRPr="00BA4C1D" w:rsidRDefault="0083079F" w:rsidP="008D5333">
            <w:pPr>
              <w:jc w:val="center"/>
              <w:rPr>
                <w:bCs/>
              </w:rPr>
            </w:pPr>
            <w:r w:rsidRPr="00BA4C1D">
              <w:rPr>
                <w:bCs/>
              </w:rPr>
              <w:t>(partnership, limited liability company, corporation, etc.)</w:t>
            </w:r>
          </w:p>
        </w:tc>
        <w:tc>
          <w:tcPr>
            <w:tcW w:w="2526" w:type="dxa"/>
          </w:tcPr>
          <w:p w14:paraId="310ED8AA" w14:textId="77777777" w:rsidR="0083079F" w:rsidRPr="00BA4C1D" w:rsidRDefault="0083079F" w:rsidP="008D5333">
            <w:pPr>
              <w:keepNext/>
              <w:jc w:val="center"/>
              <w:outlineLvl w:val="2"/>
              <w:rPr>
                <w:b/>
                <w:bCs/>
              </w:rPr>
            </w:pPr>
            <w:r w:rsidRPr="00BA4C1D">
              <w:rPr>
                <w:b/>
                <w:bCs/>
              </w:rPr>
              <w:t>Relationship</w:t>
            </w:r>
          </w:p>
          <w:p w14:paraId="219AAF34" w14:textId="77777777" w:rsidR="0083079F" w:rsidRPr="00BA4C1D" w:rsidRDefault="0083079F" w:rsidP="008D5333">
            <w:pPr>
              <w:jc w:val="center"/>
            </w:pPr>
            <w:r w:rsidRPr="00BA4C1D">
              <w:t>(parent, subsidiary, partner, affiliate, etc.)</w:t>
            </w:r>
          </w:p>
        </w:tc>
      </w:tr>
      <w:tr w:rsidR="0083079F" w:rsidRPr="00BA4C1D" w14:paraId="32C7C01C" w14:textId="77777777" w:rsidTr="008D5333">
        <w:tc>
          <w:tcPr>
            <w:tcW w:w="3528" w:type="dxa"/>
          </w:tcPr>
          <w:p w14:paraId="22969872" w14:textId="77777777" w:rsidR="0083079F" w:rsidRPr="00BA4C1D" w:rsidRDefault="0083079F" w:rsidP="008D5333">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66300BE" w14:textId="77777777" w:rsidR="0083079F" w:rsidRPr="00BA4C1D" w:rsidRDefault="0083079F" w:rsidP="008D5333">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F203CC3" w14:textId="77777777" w:rsidR="0083079F" w:rsidRPr="00BA4C1D" w:rsidRDefault="0083079F" w:rsidP="008D5333">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79F" w:rsidRPr="00BA4C1D" w14:paraId="6C81DE33" w14:textId="77777777" w:rsidTr="008D5333">
        <w:tc>
          <w:tcPr>
            <w:tcW w:w="3528" w:type="dxa"/>
          </w:tcPr>
          <w:p w14:paraId="3421BFA6" w14:textId="77777777" w:rsidR="0083079F" w:rsidRPr="00BA4C1D" w:rsidRDefault="0083079F" w:rsidP="008D5333">
            <w:pPr>
              <w:rPr>
                <w:b/>
                <w:bCs/>
              </w:rPr>
            </w:pPr>
            <w:r w:rsidRPr="00BA4C1D">
              <w:rPr>
                <w:b/>
                <w:bCs/>
              </w:rPr>
              <w:lastRenderedPageBreak/>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DC2161B" w14:textId="77777777" w:rsidR="0083079F" w:rsidRPr="00BA4C1D" w:rsidRDefault="0083079F" w:rsidP="008D5333">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69D6B245" w14:textId="77777777" w:rsidR="0083079F" w:rsidRPr="00BA4C1D" w:rsidRDefault="0083079F" w:rsidP="008D5333">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79F" w:rsidRPr="00BA4C1D" w14:paraId="069D3620" w14:textId="77777777" w:rsidTr="008D5333">
        <w:tc>
          <w:tcPr>
            <w:tcW w:w="3528" w:type="dxa"/>
          </w:tcPr>
          <w:p w14:paraId="4D364243" w14:textId="77777777" w:rsidR="0083079F" w:rsidRPr="00BA4C1D" w:rsidRDefault="0083079F" w:rsidP="008D5333">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598E85F" w14:textId="77777777" w:rsidR="0083079F" w:rsidRPr="00BA4C1D" w:rsidRDefault="0083079F" w:rsidP="008D5333">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6174ACB" w14:textId="77777777" w:rsidR="0083079F" w:rsidRPr="00BA4C1D" w:rsidRDefault="0083079F" w:rsidP="008D5333">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79F" w:rsidRPr="00BA4C1D" w14:paraId="15322FBF" w14:textId="77777777" w:rsidTr="008D5333">
        <w:tc>
          <w:tcPr>
            <w:tcW w:w="3528" w:type="dxa"/>
          </w:tcPr>
          <w:p w14:paraId="58321E13" w14:textId="77777777" w:rsidR="0083079F" w:rsidRPr="00BA4C1D" w:rsidRDefault="0083079F" w:rsidP="008D5333">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5B89E70" w14:textId="77777777" w:rsidR="0083079F" w:rsidRPr="00BA4C1D" w:rsidRDefault="0083079F" w:rsidP="008D5333">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66A2F8DD" w14:textId="77777777" w:rsidR="0083079F" w:rsidRPr="00BA4C1D" w:rsidRDefault="0083079F" w:rsidP="008D5333">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79F" w:rsidRPr="00BA4C1D" w14:paraId="13D35E8B" w14:textId="77777777" w:rsidTr="008D5333">
        <w:tc>
          <w:tcPr>
            <w:tcW w:w="3528" w:type="dxa"/>
          </w:tcPr>
          <w:p w14:paraId="415E76B9" w14:textId="77777777" w:rsidR="0083079F" w:rsidRPr="00BA4C1D" w:rsidRDefault="0083079F" w:rsidP="008D5333">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FFD63DB" w14:textId="77777777" w:rsidR="0083079F" w:rsidRPr="00BA4C1D" w:rsidRDefault="0083079F" w:rsidP="008D5333">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6ECC1CC" w14:textId="77777777" w:rsidR="0083079F" w:rsidRPr="00BA4C1D" w:rsidRDefault="0083079F" w:rsidP="008D5333">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79F" w:rsidRPr="00BA4C1D" w14:paraId="2464B73C" w14:textId="77777777" w:rsidTr="008D5333">
        <w:tc>
          <w:tcPr>
            <w:tcW w:w="3528" w:type="dxa"/>
          </w:tcPr>
          <w:p w14:paraId="2EDEAD26" w14:textId="77777777" w:rsidR="0083079F" w:rsidRPr="00BA4C1D" w:rsidRDefault="0083079F" w:rsidP="008D5333">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FA55C8E" w14:textId="77777777" w:rsidR="0083079F" w:rsidRPr="00BA4C1D" w:rsidRDefault="0083079F" w:rsidP="008D5333">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5DC6D94" w14:textId="77777777" w:rsidR="0083079F" w:rsidRPr="00BA4C1D" w:rsidRDefault="0083079F" w:rsidP="008D5333">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46D64500" w14:textId="77777777" w:rsidR="0083079F" w:rsidRDefault="0083079F" w:rsidP="0083079F">
      <w:pPr>
        <w:spacing w:before="240" w:after="240"/>
        <w:jc w:val="both"/>
        <w:rPr>
          <w:bCs/>
          <w:i/>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r w:rsidRPr="0041067A">
        <w:rPr>
          <w:bCs/>
        </w:rPr>
        <w:t xml:space="preserve"> </w:t>
      </w:r>
      <w:r w:rsidRPr="00BA4C1D">
        <w:rPr>
          <w:bCs/>
          <w:i/>
        </w:rPr>
        <w:t xml:space="preserve">(Attach </w:t>
      </w:r>
      <w:proofErr w:type="gramStart"/>
      <w:r>
        <w:rPr>
          <w:bCs/>
          <w:i/>
        </w:rPr>
        <w:t>on</w:t>
      </w:r>
      <w:proofErr w:type="gramEnd"/>
      <w:r>
        <w:rPr>
          <w:bCs/>
          <w:i/>
        </w:rPr>
        <w:t xml:space="preserve"> </w:t>
      </w:r>
      <w:r w:rsidRPr="00BA4C1D">
        <w:rPr>
          <w:bCs/>
          <w:i/>
        </w:rPr>
        <w:t>additional pages.)</w:t>
      </w:r>
    </w:p>
    <w:p w14:paraId="2521E06D" w14:textId="77777777" w:rsidR="0083079F" w:rsidRPr="0088223A" w:rsidRDefault="0083079F" w:rsidP="0083079F">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 xml:space="preserve">(Attach </w:t>
      </w:r>
      <w:proofErr w:type="gramStart"/>
      <w:r w:rsidRPr="00B04059">
        <w:rPr>
          <w:bCs/>
          <w:i/>
        </w:rPr>
        <w:t>on</w:t>
      </w:r>
      <w:proofErr w:type="gramEnd"/>
      <w:r w:rsidRPr="00B04059">
        <w:rPr>
          <w:bCs/>
          <w:i/>
        </w:rPr>
        <w:t xml:space="preserve"> additional pages.)</w:t>
      </w:r>
      <w:r w:rsidRPr="00B04059">
        <w:t>:</w:t>
      </w:r>
    </w:p>
    <w:p w14:paraId="1FAB7DC2" w14:textId="77777777" w:rsidR="0083079F" w:rsidRPr="00636B19" w:rsidRDefault="0083079F" w:rsidP="0083079F">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11042BE2" w14:textId="77777777" w:rsidR="0083079F" w:rsidRPr="00636B19" w:rsidRDefault="0083079F" w:rsidP="0083079F">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68143D9D" w14:textId="77777777" w:rsidR="0083079F" w:rsidRPr="00636B19" w:rsidRDefault="0083079F" w:rsidP="0083079F">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years;</w:t>
      </w:r>
    </w:p>
    <w:p w14:paraId="6B8C98EF" w14:textId="77777777" w:rsidR="0083079F" w:rsidRDefault="0083079F" w:rsidP="0083079F">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0BD3EE0E" w14:textId="77777777" w:rsidR="0083079F" w:rsidRDefault="0083079F" w:rsidP="0083079F">
      <w:pPr>
        <w:spacing w:after="240"/>
        <w:jc w:val="both"/>
      </w:pPr>
      <w:r w:rsidRPr="00B04059">
        <w:t>Finally, for each Principal, as defined by Section 16.1.2, ERCOT will work with the</w:t>
      </w:r>
      <w:r>
        <w:t xml:space="preserve"> </w:t>
      </w:r>
      <w:proofErr w:type="gramStart"/>
      <w:r>
        <w:t>t</w:t>
      </w:r>
      <w:r w:rsidRPr="00B04059">
        <w:t>hird-</w:t>
      </w:r>
      <w:r>
        <w:t>p</w:t>
      </w:r>
      <w:r w:rsidRPr="00B04059">
        <w:t>arty</w:t>
      </w:r>
      <w:proofErr w:type="gramEnd"/>
      <w:r w:rsidRPr="00B04059">
        <w:t xml:space="preserve"> that performs ERCOT’s background checks.  Each Principal will then be emailed directly by the </w:t>
      </w:r>
      <w:proofErr w:type="gramStart"/>
      <w:r>
        <w:t>t</w:t>
      </w:r>
      <w:r w:rsidRPr="00B04059">
        <w:t>hird-</w:t>
      </w:r>
      <w:r>
        <w:t>p</w:t>
      </w:r>
      <w:r w:rsidRPr="00B04059">
        <w:t>arty</w:t>
      </w:r>
      <w:proofErr w:type="gramEnd"/>
      <w:r w:rsidRPr="00B04059">
        <w:t xml:space="preserve">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5C6051D8" w14:textId="77777777" w:rsidR="0083079F" w:rsidRPr="00BA4C1D" w:rsidRDefault="0083079F" w:rsidP="0083079F">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7630C599" w14:textId="77777777" w:rsidR="0083079F" w:rsidRPr="00BA4C1D" w:rsidRDefault="0083079F" w:rsidP="0083079F">
      <w:pPr>
        <w:spacing w:after="240"/>
        <w:jc w:val="both"/>
        <w:rPr>
          <w:bCs/>
        </w:rPr>
      </w:pPr>
      <w:r>
        <w:rPr>
          <w:b/>
        </w:rPr>
        <w:lastRenderedPageBreak/>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481981A2" w14:textId="77777777" w:rsidR="0083079F" w:rsidRPr="00BA4C1D" w:rsidRDefault="0083079F" w:rsidP="0083079F">
      <w:pPr>
        <w:spacing w:after="240"/>
        <w:jc w:val="both"/>
        <w:rPr>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158EF1DB" w14:textId="77777777" w:rsidR="0083079F" w:rsidRPr="00BA4C1D" w:rsidRDefault="0083079F" w:rsidP="0083079F">
      <w:pPr>
        <w:keepNext/>
        <w:autoSpaceDE w:val="0"/>
        <w:autoSpaceDN w:val="0"/>
        <w:spacing w:before="240" w:after="240"/>
        <w:jc w:val="center"/>
        <w:outlineLvl w:val="1"/>
        <w:rPr>
          <w:b/>
          <w:bCs/>
          <w:iCs/>
          <w:u w:val="single"/>
        </w:rPr>
      </w:pPr>
      <w:r w:rsidRPr="00BA4C1D">
        <w:rPr>
          <w:b/>
          <w:bCs/>
          <w:iCs/>
          <w:u w:val="single"/>
        </w:rPr>
        <w:t>PART IV – SIGNATURE</w:t>
      </w:r>
    </w:p>
    <w:p w14:paraId="27E11568" w14:textId="77777777" w:rsidR="0083079F" w:rsidRPr="00BA4C1D" w:rsidRDefault="0083079F" w:rsidP="0083079F">
      <w:pPr>
        <w:jc w:val="both"/>
        <w:rPr>
          <w:b/>
        </w:rPr>
      </w:pPr>
    </w:p>
    <w:p w14:paraId="00FF0F20" w14:textId="77777777" w:rsidR="0083079F" w:rsidRPr="00BA4C1D" w:rsidRDefault="0083079F" w:rsidP="0083079F">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 xml:space="preserve">I further affirm that all statements </w:t>
      </w:r>
      <w:proofErr w:type="gramStart"/>
      <w:r w:rsidRPr="00BA4C1D">
        <w:t>made</w:t>
      </w:r>
      <w:proofErr w:type="gramEnd"/>
      <w:r w:rsidRPr="00BA4C1D">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83079F" w:rsidRPr="00BA4C1D" w14:paraId="053B8E1E" w14:textId="77777777" w:rsidTr="008D5333">
        <w:tc>
          <w:tcPr>
            <w:tcW w:w="4158" w:type="dxa"/>
            <w:vAlign w:val="center"/>
          </w:tcPr>
          <w:p w14:paraId="53F3F805" w14:textId="77777777" w:rsidR="0083079F" w:rsidRPr="00BA4C1D" w:rsidRDefault="0083079F" w:rsidP="008D5333">
            <w:pPr>
              <w:autoSpaceDE w:val="0"/>
              <w:autoSpaceDN w:val="0"/>
            </w:pPr>
            <w:r w:rsidRPr="00BA4C1D">
              <w:t>Signature of AR, Backup AR or Officer:</w:t>
            </w:r>
          </w:p>
        </w:tc>
        <w:tc>
          <w:tcPr>
            <w:tcW w:w="5418" w:type="dxa"/>
          </w:tcPr>
          <w:p w14:paraId="517EB6E7" w14:textId="77777777" w:rsidR="0083079F" w:rsidRPr="00BA4C1D" w:rsidRDefault="0083079F" w:rsidP="008D5333">
            <w:pPr>
              <w:keepNext/>
              <w:autoSpaceDE w:val="0"/>
              <w:autoSpaceDN w:val="0"/>
              <w:jc w:val="both"/>
              <w:outlineLvl w:val="1"/>
              <w:rPr>
                <w:b/>
                <w:bCs/>
                <w:iCs/>
              </w:rPr>
            </w:pPr>
          </w:p>
        </w:tc>
      </w:tr>
      <w:tr w:rsidR="0083079F" w:rsidRPr="00BA4C1D" w14:paraId="33D4C3B5" w14:textId="77777777" w:rsidTr="008D5333">
        <w:tc>
          <w:tcPr>
            <w:tcW w:w="4158" w:type="dxa"/>
            <w:vAlign w:val="center"/>
          </w:tcPr>
          <w:p w14:paraId="58C7D257" w14:textId="77777777" w:rsidR="0083079F" w:rsidRPr="00BA4C1D" w:rsidRDefault="0083079F" w:rsidP="008D5333">
            <w:pPr>
              <w:autoSpaceDE w:val="0"/>
              <w:autoSpaceDN w:val="0"/>
            </w:pPr>
            <w:r w:rsidRPr="00BA4C1D">
              <w:t>Printed Name of AR, Backup AR or Officer:</w:t>
            </w:r>
          </w:p>
        </w:tc>
        <w:tc>
          <w:tcPr>
            <w:tcW w:w="5418" w:type="dxa"/>
          </w:tcPr>
          <w:p w14:paraId="04DD2B5A" w14:textId="77777777" w:rsidR="0083079F" w:rsidRPr="00BA4C1D" w:rsidRDefault="0083079F" w:rsidP="008D5333">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83079F" w:rsidRPr="00BA4C1D" w14:paraId="73D7B86F" w14:textId="77777777" w:rsidTr="008D5333">
        <w:tc>
          <w:tcPr>
            <w:tcW w:w="4158" w:type="dxa"/>
            <w:vAlign w:val="center"/>
          </w:tcPr>
          <w:p w14:paraId="0464D072" w14:textId="77777777" w:rsidR="0083079F" w:rsidRPr="00BA4C1D" w:rsidRDefault="0083079F" w:rsidP="008D5333">
            <w:pPr>
              <w:keepNext/>
              <w:autoSpaceDE w:val="0"/>
              <w:autoSpaceDN w:val="0"/>
              <w:outlineLvl w:val="1"/>
              <w:rPr>
                <w:bCs/>
                <w:iCs/>
              </w:rPr>
            </w:pPr>
            <w:r w:rsidRPr="00BA4C1D">
              <w:rPr>
                <w:bCs/>
                <w:iCs/>
              </w:rPr>
              <w:t>Date:</w:t>
            </w:r>
          </w:p>
        </w:tc>
        <w:tc>
          <w:tcPr>
            <w:tcW w:w="5418" w:type="dxa"/>
          </w:tcPr>
          <w:p w14:paraId="2A9D6927" w14:textId="77777777" w:rsidR="0083079F" w:rsidRPr="00BA4C1D" w:rsidRDefault="0083079F" w:rsidP="008D5333">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35CB6E2A" w14:textId="77777777" w:rsidR="0083079F" w:rsidRPr="00BA4C1D" w:rsidRDefault="0083079F" w:rsidP="0083079F"/>
    <w:p w14:paraId="584E1434" w14:textId="77777777" w:rsidR="0083079F" w:rsidRPr="00BA4C1D" w:rsidRDefault="0083079F" w:rsidP="0083079F">
      <w:pPr>
        <w:spacing w:after="240"/>
        <w:jc w:val="center"/>
      </w:pPr>
      <w:r w:rsidRPr="00BA4C1D">
        <w:rPr>
          <w:strike/>
        </w:rPr>
        <w:br w:type="page"/>
      </w:r>
      <w:r w:rsidRPr="00BA4C1D">
        <w:rPr>
          <w:b/>
          <w:u w:val="single"/>
        </w:rPr>
        <w:lastRenderedPageBreak/>
        <w:t>Attachment A – QSE Acknowledgment</w:t>
      </w:r>
    </w:p>
    <w:p w14:paraId="4669EBA7" w14:textId="77777777" w:rsidR="0083079F" w:rsidRPr="00BA4C1D" w:rsidRDefault="0083079F" w:rsidP="0083079F">
      <w:pPr>
        <w:widowControl w:val="0"/>
        <w:autoSpaceDE w:val="0"/>
        <w:autoSpaceDN w:val="0"/>
        <w:adjustRightInd w:val="0"/>
        <w:jc w:val="center"/>
        <w:rPr>
          <w:b/>
        </w:rPr>
      </w:pPr>
      <w:r w:rsidRPr="00BA4C1D">
        <w:rPr>
          <w:b/>
        </w:rPr>
        <w:t>Acknowledgment by Designated QSE for</w:t>
      </w:r>
    </w:p>
    <w:p w14:paraId="68823A8F" w14:textId="77777777" w:rsidR="0083079F" w:rsidRPr="00BA4C1D" w:rsidRDefault="0083079F" w:rsidP="0083079F">
      <w:pPr>
        <w:widowControl w:val="0"/>
        <w:autoSpaceDE w:val="0"/>
        <w:autoSpaceDN w:val="0"/>
        <w:adjustRightInd w:val="0"/>
        <w:jc w:val="center"/>
        <w:rPr>
          <w:b/>
        </w:rPr>
      </w:pPr>
      <w:r w:rsidRPr="00BA4C1D">
        <w:rPr>
          <w:b/>
        </w:rPr>
        <w:t>Scheduling and Settlement Responsibilities with ERCOT</w:t>
      </w:r>
    </w:p>
    <w:p w14:paraId="670D786F" w14:textId="77777777" w:rsidR="0083079F" w:rsidRPr="00BA4C1D" w:rsidRDefault="0083079F" w:rsidP="0083079F">
      <w:pPr>
        <w:widowControl w:val="0"/>
        <w:autoSpaceDE w:val="0"/>
        <w:autoSpaceDN w:val="0"/>
        <w:adjustRightInd w:val="0"/>
        <w:spacing w:after="240"/>
        <w:jc w:val="center"/>
        <w:rPr>
          <w:b/>
        </w:rPr>
      </w:pPr>
      <w:r w:rsidRPr="00BA4C1D">
        <w:rPr>
          <w:b/>
        </w:rPr>
        <w:t>Applicable only if CRRAH is a NOIE and eligible for Pre-Assigned CRRs</w:t>
      </w:r>
    </w:p>
    <w:p w14:paraId="0AD2172A" w14:textId="77777777" w:rsidR="0083079F" w:rsidRPr="00BA4C1D" w:rsidRDefault="0083079F" w:rsidP="0083079F">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38CF5BC2" w14:textId="77777777" w:rsidR="0083079F" w:rsidRPr="00BA4C1D" w:rsidRDefault="0083079F" w:rsidP="0083079F">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05FFEF7B" w14:textId="77777777" w:rsidR="0083079F" w:rsidRPr="00BA4C1D" w:rsidRDefault="0083079F" w:rsidP="0083079F">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2"/>
        <w:t>**</w:t>
      </w:r>
    </w:p>
    <w:p w14:paraId="4692F888" w14:textId="77777777" w:rsidR="0083079F" w:rsidRPr="00BA4C1D" w:rsidRDefault="0083079F" w:rsidP="0083079F">
      <w:pPr>
        <w:widowControl w:val="0"/>
        <w:autoSpaceDE w:val="0"/>
        <w:autoSpaceDN w:val="0"/>
        <w:adjustRightInd w:val="0"/>
        <w:spacing w:after="240"/>
        <w:jc w:val="both"/>
      </w:pPr>
      <w:r w:rsidRPr="00BA4C1D">
        <w:t xml:space="preserve">or </w:t>
      </w:r>
    </w:p>
    <w:p w14:paraId="0F5551C0" w14:textId="77777777" w:rsidR="0083079F" w:rsidRPr="00BA4C1D" w:rsidRDefault="0083079F" w:rsidP="0083079F">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Pr="00BA4C1D">
        <w:fldChar w:fldCharType="separate"/>
      </w:r>
      <w:r w:rsidRPr="00BA4C1D">
        <w:fldChar w:fldCharType="end"/>
      </w:r>
    </w:p>
    <w:p w14:paraId="572DEC25" w14:textId="77777777" w:rsidR="0083079F" w:rsidRPr="00BA4C1D" w:rsidRDefault="0083079F" w:rsidP="0083079F">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83079F" w:rsidRPr="00BA4C1D" w14:paraId="644ACAC0" w14:textId="77777777" w:rsidTr="008D5333">
        <w:trPr>
          <w:trHeight w:val="692"/>
        </w:trPr>
        <w:tc>
          <w:tcPr>
            <w:tcW w:w="2898" w:type="dxa"/>
          </w:tcPr>
          <w:p w14:paraId="17C92687" w14:textId="77777777" w:rsidR="0083079F" w:rsidRPr="00BA4C1D" w:rsidRDefault="0083079F" w:rsidP="008D5333">
            <w:pPr>
              <w:widowControl w:val="0"/>
              <w:autoSpaceDE w:val="0"/>
              <w:autoSpaceDN w:val="0"/>
              <w:adjustRightInd w:val="0"/>
            </w:pPr>
            <w:r w:rsidRPr="00BA4C1D">
              <w:t>Signature of AR for QSE:</w:t>
            </w:r>
          </w:p>
        </w:tc>
        <w:tc>
          <w:tcPr>
            <w:tcW w:w="6678" w:type="dxa"/>
          </w:tcPr>
          <w:p w14:paraId="1AD7CFC7" w14:textId="77777777" w:rsidR="0083079F" w:rsidRPr="00BA4C1D" w:rsidRDefault="0083079F" w:rsidP="008D5333">
            <w:pPr>
              <w:widowControl w:val="0"/>
              <w:autoSpaceDE w:val="0"/>
              <w:autoSpaceDN w:val="0"/>
              <w:adjustRightInd w:val="0"/>
            </w:pPr>
          </w:p>
        </w:tc>
      </w:tr>
      <w:tr w:rsidR="0083079F" w:rsidRPr="00BA4C1D" w14:paraId="49E6F01D" w14:textId="77777777" w:rsidTr="008D5333">
        <w:trPr>
          <w:trHeight w:val="288"/>
        </w:trPr>
        <w:tc>
          <w:tcPr>
            <w:tcW w:w="2898" w:type="dxa"/>
          </w:tcPr>
          <w:p w14:paraId="24511034" w14:textId="77777777" w:rsidR="0083079F" w:rsidRPr="00BA4C1D" w:rsidRDefault="0083079F" w:rsidP="008D5333">
            <w:pPr>
              <w:widowControl w:val="0"/>
              <w:autoSpaceDE w:val="0"/>
              <w:autoSpaceDN w:val="0"/>
              <w:adjustRightInd w:val="0"/>
            </w:pPr>
            <w:r w:rsidRPr="00BA4C1D">
              <w:t>Printed Name of AR:</w:t>
            </w:r>
          </w:p>
        </w:tc>
        <w:tc>
          <w:tcPr>
            <w:tcW w:w="6678" w:type="dxa"/>
          </w:tcPr>
          <w:p w14:paraId="54E7564F"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B0C488F" w14:textId="77777777" w:rsidTr="008D5333">
        <w:trPr>
          <w:trHeight w:val="288"/>
        </w:trPr>
        <w:tc>
          <w:tcPr>
            <w:tcW w:w="2898" w:type="dxa"/>
          </w:tcPr>
          <w:p w14:paraId="3B965317" w14:textId="77777777" w:rsidR="0083079F" w:rsidRPr="00BA4C1D" w:rsidRDefault="0083079F" w:rsidP="008D5333">
            <w:pPr>
              <w:widowControl w:val="0"/>
              <w:autoSpaceDE w:val="0"/>
              <w:autoSpaceDN w:val="0"/>
              <w:adjustRightInd w:val="0"/>
            </w:pPr>
            <w:r w:rsidRPr="00BA4C1D">
              <w:t>Email Address of AR:</w:t>
            </w:r>
          </w:p>
        </w:tc>
        <w:tc>
          <w:tcPr>
            <w:tcW w:w="6678" w:type="dxa"/>
          </w:tcPr>
          <w:p w14:paraId="10FE68EF"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396370B" w14:textId="77777777" w:rsidTr="008D5333">
        <w:trPr>
          <w:trHeight w:val="288"/>
        </w:trPr>
        <w:tc>
          <w:tcPr>
            <w:tcW w:w="2898" w:type="dxa"/>
          </w:tcPr>
          <w:p w14:paraId="71483E1C" w14:textId="77777777" w:rsidR="0083079F" w:rsidRPr="00BA4C1D" w:rsidRDefault="0083079F" w:rsidP="008D5333">
            <w:pPr>
              <w:widowControl w:val="0"/>
              <w:autoSpaceDE w:val="0"/>
              <w:autoSpaceDN w:val="0"/>
              <w:adjustRightInd w:val="0"/>
            </w:pPr>
            <w:r w:rsidRPr="00BA4C1D">
              <w:t>Date:</w:t>
            </w:r>
          </w:p>
        </w:tc>
        <w:tc>
          <w:tcPr>
            <w:tcW w:w="6678" w:type="dxa"/>
          </w:tcPr>
          <w:p w14:paraId="7B839FCB"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258B3E23" w14:textId="77777777" w:rsidTr="008D5333">
        <w:trPr>
          <w:trHeight w:val="288"/>
        </w:trPr>
        <w:tc>
          <w:tcPr>
            <w:tcW w:w="2898" w:type="dxa"/>
          </w:tcPr>
          <w:p w14:paraId="34CA640F" w14:textId="77777777" w:rsidR="0083079F" w:rsidRPr="00BA4C1D" w:rsidRDefault="0083079F" w:rsidP="008D5333">
            <w:pPr>
              <w:widowControl w:val="0"/>
              <w:autoSpaceDE w:val="0"/>
              <w:autoSpaceDN w:val="0"/>
              <w:adjustRightInd w:val="0"/>
            </w:pPr>
            <w:r w:rsidRPr="00BA4C1D">
              <w:t>Name of Designated QSE:</w:t>
            </w:r>
          </w:p>
        </w:tc>
        <w:tc>
          <w:tcPr>
            <w:tcW w:w="6678" w:type="dxa"/>
          </w:tcPr>
          <w:p w14:paraId="536D5CBA"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49096190" w14:textId="77777777" w:rsidTr="008D5333">
        <w:trPr>
          <w:trHeight w:val="288"/>
        </w:trPr>
        <w:tc>
          <w:tcPr>
            <w:tcW w:w="2898" w:type="dxa"/>
          </w:tcPr>
          <w:p w14:paraId="69DB9423" w14:textId="77777777" w:rsidR="0083079F" w:rsidRPr="00BA4C1D" w:rsidRDefault="0083079F" w:rsidP="008D5333">
            <w:pPr>
              <w:widowControl w:val="0"/>
              <w:autoSpaceDE w:val="0"/>
              <w:autoSpaceDN w:val="0"/>
              <w:adjustRightInd w:val="0"/>
            </w:pPr>
            <w:r w:rsidRPr="00BA4C1D">
              <w:t>DUNS of Designated QSE:</w:t>
            </w:r>
          </w:p>
        </w:tc>
        <w:tc>
          <w:tcPr>
            <w:tcW w:w="6678" w:type="dxa"/>
          </w:tcPr>
          <w:p w14:paraId="27CEF13C"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7F0B831" w14:textId="77777777" w:rsidR="0083079F" w:rsidRPr="00BA4C1D" w:rsidRDefault="0083079F" w:rsidP="0083079F">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83079F" w:rsidRPr="00BA4C1D" w14:paraId="269A8EA5" w14:textId="77777777" w:rsidTr="008D5333">
        <w:trPr>
          <w:trHeight w:val="629"/>
        </w:trPr>
        <w:tc>
          <w:tcPr>
            <w:tcW w:w="2651" w:type="dxa"/>
          </w:tcPr>
          <w:p w14:paraId="38D6F256" w14:textId="77777777" w:rsidR="0083079F" w:rsidRPr="00BA4C1D" w:rsidRDefault="0083079F" w:rsidP="008D5333">
            <w:pPr>
              <w:widowControl w:val="0"/>
              <w:autoSpaceDE w:val="0"/>
              <w:autoSpaceDN w:val="0"/>
              <w:adjustRightInd w:val="0"/>
            </w:pPr>
            <w:r w:rsidRPr="00BA4C1D">
              <w:t>Signature of AR for MP:</w:t>
            </w:r>
          </w:p>
        </w:tc>
        <w:tc>
          <w:tcPr>
            <w:tcW w:w="6925" w:type="dxa"/>
          </w:tcPr>
          <w:p w14:paraId="291BB279" w14:textId="77777777" w:rsidR="0083079F" w:rsidRPr="00BA4C1D" w:rsidRDefault="0083079F" w:rsidP="008D5333">
            <w:pPr>
              <w:widowControl w:val="0"/>
              <w:adjustRightInd w:val="0"/>
            </w:pPr>
          </w:p>
        </w:tc>
      </w:tr>
      <w:tr w:rsidR="0083079F" w:rsidRPr="00BA4C1D" w14:paraId="24C109EF" w14:textId="77777777" w:rsidTr="008D5333">
        <w:trPr>
          <w:trHeight w:val="288"/>
        </w:trPr>
        <w:tc>
          <w:tcPr>
            <w:tcW w:w="2651" w:type="dxa"/>
          </w:tcPr>
          <w:p w14:paraId="125F1CBF" w14:textId="77777777" w:rsidR="0083079F" w:rsidRPr="00BA4C1D" w:rsidRDefault="0083079F" w:rsidP="008D5333">
            <w:pPr>
              <w:widowControl w:val="0"/>
              <w:autoSpaceDE w:val="0"/>
              <w:autoSpaceDN w:val="0"/>
              <w:adjustRightInd w:val="0"/>
            </w:pPr>
            <w:r w:rsidRPr="00BA4C1D">
              <w:t>Printed Name of AR:</w:t>
            </w:r>
          </w:p>
        </w:tc>
        <w:tc>
          <w:tcPr>
            <w:tcW w:w="6925" w:type="dxa"/>
          </w:tcPr>
          <w:p w14:paraId="65DE85D4"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3A930971" w14:textId="77777777" w:rsidTr="008D5333">
        <w:trPr>
          <w:trHeight w:val="288"/>
        </w:trPr>
        <w:tc>
          <w:tcPr>
            <w:tcW w:w="2651" w:type="dxa"/>
          </w:tcPr>
          <w:p w14:paraId="1CA6C93A" w14:textId="77777777" w:rsidR="0083079F" w:rsidRPr="00BA4C1D" w:rsidRDefault="0083079F" w:rsidP="008D5333">
            <w:pPr>
              <w:widowControl w:val="0"/>
              <w:autoSpaceDE w:val="0"/>
              <w:autoSpaceDN w:val="0"/>
              <w:adjustRightInd w:val="0"/>
            </w:pPr>
            <w:r w:rsidRPr="00BA4C1D">
              <w:t xml:space="preserve">Email Address of AR: </w:t>
            </w:r>
          </w:p>
        </w:tc>
        <w:tc>
          <w:tcPr>
            <w:tcW w:w="6925" w:type="dxa"/>
          </w:tcPr>
          <w:p w14:paraId="458280C6" w14:textId="77777777" w:rsidR="0083079F" w:rsidRPr="00BA4C1D" w:rsidRDefault="0083079F" w:rsidP="008D5333">
            <w:pPr>
              <w:widowControl w:val="0"/>
              <w:autoSpaceDE w:val="0"/>
              <w:autoSpaceDN w:val="0"/>
              <w:adjustRightInd w:val="0"/>
            </w:pPr>
            <w:r w:rsidRPr="00BA4C1D">
              <w:fldChar w:fldCharType="begin">
                <w:ffData>
                  <w:name w:val="Text11"/>
                  <w:enabled/>
                  <w:calcOnExit w:val="0"/>
                  <w:textInput/>
                </w:ffData>
              </w:fldChar>
            </w:r>
            <w:bookmarkStart w:id="462"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62"/>
          </w:p>
        </w:tc>
      </w:tr>
      <w:tr w:rsidR="0083079F" w:rsidRPr="00BA4C1D" w14:paraId="76889A61" w14:textId="77777777" w:rsidTr="008D5333">
        <w:trPr>
          <w:trHeight w:val="288"/>
        </w:trPr>
        <w:tc>
          <w:tcPr>
            <w:tcW w:w="2651" w:type="dxa"/>
          </w:tcPr>
          <w:p w14:paraId="35DE01E7" w14:textId="77777777" w:rsidR="0083079F" w:rsidRPr="00BA4C1D" w:rsidRDefault="0083079F" w:rsidP="008D5333">
            <w:pPr>
              <w:widowControl w:val="0"/>
              <w:autoSpaceDE w:val="0"/>
              <w:autoSpaceDN w:val="0"/>
              <w:adjustRightInd w:val="0"/>
            </w:pPr>
            <w:r w:rsidRPr="00BA4C1D">
              <w:t>Date:</w:t>
            </w:r>
          </w:p>
        </w:tc>
        <w:tc>
          <w:tcPr>
            <w:tcW w:w="6925" w:type="dxa"/>
          </w:tcPr>
          <w:p w14:paraId="20FBCA32"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63307020" w14:textId="77777777" w:rsidTr="008D5333">
        <w:trPr>
          <w:trHeight w:val="288"/>
        </w:trPr>
        <w:tc>
          <w:tcPr>
            <w:tcW w:w="2651" w:type="dxa"/>
          </w:tcPr>
          <w:p w14:paraId="7197809C" w14:textId="77777777" w:rsidR="0083079F" w:rsidRPr="00BA4C1D" w:rsidRDefault="0083079F" w:rsidP="008D5333">
            <w:pPr>
              <w:widowControl w:val="0"/>
              <w:autoSpaceDE w:val="0"/>
              <w:autoSpaceDN w:val="0"/>
              <w:adjustRightInd w:val="0"/>
            </w:pPr>
            <w:r w:rsidRPr="00BA4C1D">
              <w:t>Name of MP:</w:t>
            </w:r>
          </w:p>
        </w:tc>
        <w:tc>
          <w:tcPr>
            <w:tcW w:w="6925" w:type="dxa"/>
          </w:tcPr>
          <w:p w14:paraId="5C2DC6CC"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63EA915D" w14:textId="77777777" w:rsidTr="008D5333">
        <w:trPr>
          <w:trHeight w:val="288"/>
        </w:trPr>
        <w:tc>
          <w:tcPr>
            <w:tcW w:w="2651" w:type="dxa"/>
          </w:tcPr>
          <w:p w14:paraId="544A6AAB" w14:textId="77777777" w:rsidR="0083079F" w:rsidRPr="00BA4C1D" w:rsidRDefault="0083079F" w:rsidP="008D5333">
            <w:pPr>
              <w:widowControl w:val="0"/>
              <w:autoSpaceDE w:val="0"/>
              <w:autoSpaceDN w:val="0"/>
              <w:adjustRightInd w:val="0"/>
            </w:pPr>
            <w:r w:rsidRPr="00BA4C1D">
              <w:t>DUNS No. of MP:</w:t>
            </w:r>
          </w:p>
        </w:tc>
        <w:tc>
          <w:tcPr>
            <w:tcW w:w="6925" w:type="dxa"/>
          </w:tcPr>
          <w:p w14:paraId="45EB034E"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8D7884F" w14:textId="77777777" w:rsidR="0083079F" w:rsidRDefault="0083079F" w:rsidP="0083079F"/>
    <w:p w14:paraId="3F950B47" w14:textId="77777777" w:rsidR="0083079F" w:rsidRDefault="0083079F" w:rsidP="0083079F"/>
    <w:p w14:paraId="53DE6EB2" w14:textId="77777777" w:rsidR="0083079F" w:rsidRPr="00A1536D" w:rsidRDefault="0083079F" w:rsidP="0083079F"/>
    <w:p w14:paraId="1D6C7020" w14:textId="77777777" w:rsidR="00AC0C77" w:rsidRDefault="00AC0C77" w:rsidP="7F5DD37A">
      <w:pPr>
        <w:jc w:val="center"/>
        <w:outlineLvl w:val="0"/>
        <w:rPr>
          <w:b/>
          <w:bCs/>
          <w:sz w:val="36"/>
          <w:szCs w:val="36"/>
        </w:rPr>
        <w:sectPr w:rsidR="00AC0C77" w:rsidSect="009208EE">
          <w:headerReference w:type="default" r:id="rId37"/>
          <w:footerReference w:type="even" r:id="rId38"/>
          <w:footerReference w:type="default" r:id="rId39"/>
          <w:pgSz w:w="12240" w:h="15840" w:code="1"/>
          <w:pgMar w:top="1440" w:right="1440" w:bottom="1440" w:left="1440" w:header="720" w:footer="720" w:gutter="0"/>
          <w:cols w:space="720"/>
          <w:titlePg/>
          <w:docGrid w:linePitch="360"/>
        </w:sectPr>
      </w:pPr>
    </w:p>
    <w:p w14:paraId="30DDCF0B" w14:textId="77777777" w:rsidR="0094473D" w:rsidRDefault="0094473D" w:rsidP="7F5DD37A">
      <w:pPr>
        <w:jc w:val="center"/>
        <w:outlineLvl w:val="0"/>
        <w:rPr>
          <w:ins w:id="463" w:author="ERCOT" w:date="2025-09-03T11:56:00Z" w16du:dateUtc="2025-09-03T16:56:00Z"/>
          <w:b/>
          <w:bCs/>
          <w:sz w:val="36"/>
          <w:szCs w:val="36"/>
        </w:rPr>
      </w:pPr>
    </w:p>
    <w:p w14:paraId="402CAAE9" w14:textId="77777777" w:rsidR="0094473D" w:rsidRDefault="0094473D" w:rsidP="7F5DD37A">
      <w:pPr>
        <w:jc w:val="center"/>
        <w:outlineLvl w:val="0"/>
        <w:rPr>
          <w:ins w:id="464" w:author="ERCOT" w:date="2025-09-03T11:56:00Z" w16du:dateUtc="2025-09-03T16:56:00Z"/>
          <w:b/>
          <w:bCs/>
          <w:sz w:val="36"/>
          <w:szCs w:val="36"/>
        </w:rPr>
      </w:pPr>
    </w:p>
    <w:p w14:paraId="27A997BB" w14:textId="77777777" w:rsidR="0094473D" w:rsidRDefault="0094473D" w:rsidP="7F5DD37A">
      <w:pPr>
        <w:jc w:val="center"/>
        <w:outlineLvl w:val="0"/>
        <w:rPr>
          <w:ins w:id="465" w:author="ERCOT" w:date="2025-09-03T11:56:00Z" w16du:dateUtc="2025-09-03T16:56:00Z"/>
          <w:b/>
          <w:bCs/>
          <w:sz w:val="36"/>
          <w:szCs w:val="36"/>
        </w:rPr>
      </w:pPr>
    </w:p>
    <w:p w14:paraId="13027AE8" w14:textId="77777777" w:rsidR="0094473D" w:rsidRDefault="0094473D" w:rsidP="7F5DD37A">
      <w:pPr>
        <w:jc w:val="center"/>
        <w:outlineLvl w:val="0"/>
        <w:rPr>
          <w:ins w:id="466" w:author="ERCOT" w:date="2025-09-03T11:56:00Z" w16du:dateUtc="2025-09-03T16:56:00Z"/>
          <w:b/>
          <w:bCs/>
          <w:sz w:val="36"/>
          <w:szCs w:val="36"/>
        </w:rPr>
      </w:pPr>
    </w:p>
    <w:p w14:paraId="4B674A37" w14:textId="6392D501" w:rsidR="009208EE" w:rsidRPr="00F72B58" w:rsidRDefault="009208EE" w:rsidP="7F5DD37A">
      <w:pPr>
        <w:jc w:val="center"/>
        <w:outlineLvl w:val="0"/>
        <w:rPr>
          <w:b/>
          <w:bCs/>
          <w:sz w:val="36"/>
          <w:szCs w:val="36"/>
        </w:rPr>
      </w:pPr>
      <w:r w:rsidRPr="7F5DD37A">
        <w:rPr>
          <w:b/>
          <w:bCs/>
          <w:sz w:val="36"/>
          <w:szCs w:val="36"/>
        </w:rPr>
        <w:t>ERCOT Nodal Protocols</w:t>
      </w:r>
    </w:p>
    <w:p w14:paraId="5496FA58" w14:textId="77777777" w:rsidR="009208EE" w:rsidRPr="00F72B58" w:rsidRDefault="009208EE" w:rsidP="009208EE">
      <w:pPr>
        <w:jc w:val="center"/>
        <w:outlineLvl w:val="0"/>
        <w:rPr>
          <w:b/>
          <w:sz w:val="36"/>
          <w:szCs w:val="36"/>
        </w:rPr>
      </w:pPr>
    </w:p>
    <w:p w14:paraId="3F0EDE0E" w14:textId="77777777" w:rsidR="009208EE" w:rsidRPr="00F72B58" w:rsidRDefault="009208EE" w:rsidP="009208EE">
      <w:pPr>
        <w:jc w:val="center"/>
        <w:outlineLvl w:val="0"/>
        <w:rPr>
          <w:b/>
          <w:sz w:val="36"/>
          <w:szCs w:val="36"/>
        </w:rPr>
      </w:pPr>
      <w:r w:rsidRPr="00F72B58">
        <w:rPr>
          <w:b/>
          <w:sz w:val="36"/>
          <w:szCs w:val="36"/>
        </w:rPr>
        <w:t>Section 2</w:t>
      </w:r>
      <w:r>
        <w:rPr>
          <w:b/>
          <w:sz w:val="36"/>
          <w:szCs w:val="36"/>
        </w:rPr>
        <w:t>3</w:t>
      </w:r>
    </w:p>
    <w:p w14:paraId="3869A1FE" w14:textId="77777777" w:rsidR="009208EE" w:rsidRPr="00F72B58" w:rsidRDefault="009208EE" w:rsidP="009208EE">
      <w:pPr>
        <w:jc w:val="center"/>
        <w:outlineLvl w:val="0"/>
        <w:rPr>
          <w:b/>
        </w:rPr>
      </w:pPr>
    </w:p>
    <w:p w14:paraId="47785E1F" w14:textId="77777777" w:rsidR="009208EE" w:rsidRDefault="009208EE" w:rsidP="009208EE">
      <w:pPr>
        <w:jc w:val="center"/>
        <w:outlineLvl w:val="0"/>
        <w:rPr>
          <w:color w:val="333300"/>
        </w:rPr>
      </w:pPr>
      <w:proofErr w:type="gramStart"/>
      <w:r>
        <w:rPr>
          <w:b/>
          <w:sz w:val="36"/>
          <w:szCs w:val="36"/>
        </w:rPr>
        <w:t>Form</w:t>
      </w:r>
      <w:proofErr w:type="gramEnd"/>
      <w:r w:rsidRPr="00F72B58">
        <w:rPr>
          <w:b/>
          <w:sz w:val="36"/>
          <w:szCs w:val="36"/>
        </w:rPr>
        <w:t xml:space="preserve"> </w:t>
      </w:r>
      <w:r>
        <w:rPr>
          <w:b/>
          <w:sz w:val="36"/>
          <w:szCs w:val="36"/>
        </w:rPr>
        <w:t>B</w:t>
      </w:r>
      <w:r w:rsidRPr="00F72B58">
        <w:rPr>
          <w:b/>
          <w:sz w:val="36"/>
          <w:szCs w:val="36"/>
        </w:rPr>
        <w:t>:</w:t>
      </w:r>
      <w:r w:rsidRPr="00A1536D">
        <w:rPr>
          <w:b/>
          <w:sz w:val="36"/>
          <w:szCs w:val="36"/>
        </w:rPr>
        <w:t xml:space="preserve"> </w:t>
      </w:r>
      <w:r>
        <w:rPr>
          <w:b/>
          <w:sz w:val="36"/>
          <w:szCs w:val="36"/>
        </w:rPr>
        <w:t xml:space="preserve"> Load Serving Entity (LSE) Application for Registration</w:t>
      </w:r>
    </w:p>
    <w:p w14:paraId="6FBFA4B9" w14:textId="77777777" w:rsidR="009208EE" w:rsidRDefault="009208EE" w:rsidP="009208EE">
      <w:pPr>
        <w:outlineLvl w:val="0"/>
        <w:rPr>
          <w:color w:val="333300"/>
        </w:rPr>
      </w:pPr>
    </w:p>
    <w:p w14:paraId="261F48C4" w14:textId="62059174" w:rsidR="009208EE" w:rsidRPr="005B2A3F" w:rsidRDefault="009208EE" w:rsidP="009208EE">
      <w:pPr>
        <w:jc w:val="center"/>
        <w:outlineLvl w:val="0"/>
        <w:rPr>
          <w:b/>
          <w:bCs/>
        </w:rPr>
      </w:pPr>
      <w:del w:id="467" w:author="ERCOT [2]" w:date="2025-06-04T17:19:00Z" w16du:dateUtc="2025-06-04T22:19:00Z">
        <w:r w:rsidDel="00406F78">
          <w:rPr>
            <w:b/>
            <w:bCs/>
          </w:rPr>
          <w:delText>December 1, 2024</w:delText>
        </w:r>
      </w:del>
      <w:ins w:id="468" w:author="ERCOT [2]" w:date="2025-06-04T17:19:00Z" w16du:dateUtc="2025-06-04T22:19:00Z">
        <w:r w:rsidR="00406F78">
          <w:rPr>
            <w:b/>
            <w:bCs/>
          </w:rPr>
          <w:t>TBD</w:t>
        </w:r>
      </w:ins>
    </w:p>
    <w:p w14:paraId="19374EEA" w14:textId="77777777" w:rsidR="009208EE" w:rsidRDefault="009208EE" w:rsidP="009208EE">
      <w:pPr>
        <w:jc w:val="center"/>
        <w:outlineLvl w:val="0"/>
        <w:rPr>
          <w:b/>
          <w:bCs/>
        </w:rPr>
      </w:pPr>
    </w:p>
    <w:p w14:paraId="79DB13F6" w14:textId="77777777" w:rsidR="009208EE" w:rsidRDefault="009208EE" w:rsidP="009208EE">
      <w:pPr>
        <w:jc w:val="center"/>
        <w:outlineLvl w:val="0"/>
        <w:rPr>
          <w:b/>
          <w:bCs/>
        </w:rPr>
      </w:pPr>
    </w:p>
    <w:p w14:paraId="6499C3F8" w14:textId="77777777" w:rsidR="009208EE" w:rsidRDefault="009208EE" w:rsidP="009208EE">
      <w:pPr>
        <w:pBdr>
          <w:between w:val="single" w:sz="4" w:space="1" w:color="auto"/>
        </w:pBdr>
        <w:rPr>
          <w:color w:val="333300"/>
        </w:rPr>
      </w:pPr>
    </w:p>
    <w:p w14:paraId="79FFE7D1" w14:textId="77777777" w:rsidR="009208EE" w:rsidRDefault="009208EE" w:rsidP="009208EE">
      <w:pPr>
        <w:pBdr>
          <w:between w:val="single" w:sz="4" w:space="1" w:color="auto"/>
        </w:pBdr>
        <w:rPr>
          <w:color w:val="333300"/>
        </w:rPr>
      </w:pPr>
    </w:p>
    <w:p w14:paraId="696D3E40" w14:textId="77777777" w:rsidR="009208EE" w:rsidRDefault="009208EE" w:rsidP="009208EE">
      <w:pPr>
        <w:pBdr>
          <w:between w:val="single" w:sz="4" w:space="1" w:color="auto"/>
        </w:pBdr>
        <w:rPr>
          <w:color w:val="333300"/>
        </w:rPr>
        <w:sectPr w:rsidR="009208EE" w:rsidSect="009208EE">
          <w:pgSz w:w="12240" w:h="15840" w:code="1"/>
          <w:pgMar w:top="1440" w:right="1440" w:bottom="1440" w:left="1440" w:header="720" w:footer="720" w:gutter="0"/>
          <w:cols w:space="720"/>
          <w:titlePg/>
          <w:docGrid w:linePitch="360"/>
        </w:sectPr>
      </w:pPr>
    </w:p>
    <w:p w14:paraId="1EFA0ADF" w14:textId="77777777" w:rsidR="009208EE" w:rsidRDefault="009208EE" w:rsidP="009208EE">
      <w:pPr>
        <w:jc w:val="center"/>
        <w:rPr>
          <w:b/>
          <w:bCs/>
        </w:rPr>
      </w:pPr>
      <w:r>
        <w:rPr>
          <w:noProof/>
        </w:rPr>
        <w:lastRenderedPageBreak/>
        <mc:AlternateContent>
          <mc:Choice Requires="wps">
            <w:drawing>
              <wp:anchor distT="0" distB="0" distL="114300" distR="114300" simplePos="0" relativeHeight="251658240" behindDoc="0" locked="0" layoutInCell="1" allowOverlap="1" wp14:anchorId="1FF801EB" wp14:editId="086E44DA">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60EDF42C" w14:textId="77777777" w:rsidR="009208EE" w:rsidRDefault="009208EE" w:rsidP="009208EE">
                            <w:pPr>
                              <w:rPr>
                                <w:sz w:val="20"/>
                              </w:rPr>
                            </w:pPr>
                          </w:p>
                          <w:p w14:paraId="23BD36F2" w14:textId="77777777" w:rsidR="009208EE" w:rsidRDefault="009208EE" w:rsidP="009208E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801EB" id="_x0000_s1027" type="#_x0000_t202" style="position:absolute;left:0;text-align:left;margin-left:146.8pt;margin-top:.05pt;width:198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">
                <v:textbox>
                  <w:txbxContent>
                    <w:p w14:paraId="60EDF42C" w14:textId="77777777" w:rsidR="009208EE" w:rsidRDefault="009208EE" w:rsidP="009208EE">
                      <w:pPr>
                        <w:rPr>
                          <w:sz w:val="20"/>
                        </w:rPr>
                      </w:pPr>
                    </w:p>
                    <w:p w14:paraId="23BD36F2" w14:textId="77777777" w:rsidR="009208EE" w:rsidRDefault="009208EE" w:rsidP="009208EE">
                      <w:r>
                        <w:rPr>
                          <w:sz w:val="20"/>
                        </w:rPr>
                        <w:t>Date Received:  ______________________</w:t>
                      </w:r>
                    </w:p>
                  </w:txbxContent>
                </v:textbox>
                <w10:wrap type="square" anchorx="margin"/>
              </v:shape>
            </w:pict>
          </mc:Fallback>
        </mc:AlternateContent>
      </w:r>
    </w:p>
    <w:p w14:paraId="797FDCE2" w14:textId="77777777" w:rsidR="009208EE" w:rsidRDefault="009208EE" w:rsidP="009208EE">
      <w:pPr>
        <w:jc w:val="center"/>
        <w:rPr>
          <w:b/>
          <w:bCs/>
        </w:rPr>
      </w:pPr>
    </w:p>
    <w:p w14:paraId="3949BC11" w14:textId="77777777" w:rsidR="009208EE" w:rsidRDefault="009208EE" w:rsidP="009208EE">
      <w:pPr>
        <w:jc w:val="center"/>
        <w:rPr>
          <w:b/>
          <w:bCs/>
        </w:rPr>
      </w:pPr>
    </w:p>
    <w:p w14:paraId="5CC0BCA7" w14:textId="77777777" w:rsidR="009208EE" w:rsidRPr="008629CC" w:rsidRDefault="009208EE" w:rsidP="009208EE">
      <w:pPr>
        <w:jc w:val="center"/>
        <w:rPr>
          <w:b/>
          <w:bCs/>
        </w:rPr>
      </w:pPr>
      <w:r w:rsidRPr="008629CC">
        <w:rPr>
          <w:b/>
          <w:bCs/>
        </w:rPr>
        <w:t>LOAD SERVING ENTITY (LSE)</w:t>
      </w:r>
    </w:p>
    <w:p w14:paraId="691242C2" w14:textId="77777777" w:rsidR="009208EE" w:rsidRPr="008629CC" w:rsidRDefault="009208EE" w:rsidP="009208EE">
      <w:pPr>
        <w:jc w:val="center"/>
        <w:rPr>
          <w:b/>
          <w:bCs/>
        </w:rPr>
      </w:pPr>
      <w:r w:rsidRPr="008629CC">
        <w:rPr>
          <w:b/>
          <w:bCs/>
        </w:rPr>
        <w:t>APPLICATION FOR REGISTRATION</w:t>
      </w:r>
    </w:p>
    <w:p w14:paraId="7C98027C" w14:textId="77777777" w:rsidR="009208EE" w:rsidRPr="008629CC" w:rsidRDefault="009208EE" w:rsidP="009208EE">
      <w:pPr>
        <w:jc w:val="both"/>
        <w:rPr>
          <w:b/>
          <w:bCs/>
        </w:rPr>
      </w:pPr>
    </w:p>
    <w:p w14:paraId="6EA45278" w14:textId="77777777" w:rsidR="009208EE" w:rsidRPr="008629CC" w:rsidRDefault="009208EE" w:rsidP="009208EE">
      <w:pPr>
        <w:spacing w:after="240"/>
        <w:jc w:val="both"/>
        <w:rPr>
          <w:bCs/>
        </w:rPr>
      </w:pPr>
      <w:r w:rsidRPr="008629CC">
        <w:t xml:space="preserve">This application is for approval as a </w:t>
      </w:r>
      <w:r>
        <w:t>Load Serving Entity (</w:t>
      </w:r>
      <w:r w:rsidRPr="008629CC">
        <w:t>LSE</w:t>
      </w:r>
      <w:r>
        <w:t>)</w:t>
      </w:r>
      <w:r w:rsidRPr="008629CC">
        <w:t xml:space="preserve"> by the Electric Reliability Council of Texas Inc. (ERCOT) in accordance with the ERCOT Protocols. </w:t>
      </w:r>
      <w:r>
        <w:t xml:space="preserve"> </w:t>
      </w:r>
      <w:r w:rsidRPr="008629CC">
        <w:t xml:space="preserve">Information may be inserted electronically to expand the </w:t>
      </w:r>
      <w:proofErr w:type="gramStart"/>
      <w:r w:rsidRPr="008629CC">
        <w:t>reply</w:t>
      </w:r>
      <w:proofErr w:type="gramEnd"/>
      <w:r w:rsidRPr="008629CC">
        <w:t xml:space="preserve"> spaces as necessary. </w:t>
      </w:r>
      <w:r>
        <w:t xml:space="preserve"> </w:t>
      </w:r>
      <w:r w:rsidRPr="008629CC">
        <w:t xml:space="preserve">ERCOT will accept the completed, executed application via email to </w:t>
      </w:r>
      <w:hyperlink r:id="rId40" w:history="1">
        <w:r>
          <w:rPr>
            <w:color w:val="0000FF"/>
            <w:u w:val="single"/>
          </w:rPr>
          <w:t>MPRegistration@ercot.com</w:t>
        </w:r>
      </w:hyperlink>
      <w:r w:rsidRPr="008629CC">
        <w:t xml:space="preserve"> (.pdf version). </w:t>
      </w:r>
      <w:r>
        <w:t xml:space="preserve"> </w:t>
      </w:r>
      <w:r w:rsidRPr="008629CC">
        <w:t xml:space="preserve">In addition to the application, ERCOT must receive an application fee in the amount of $500 via </w:t>
      </w:r>
      <w:r>
        <w:t>Electronic Funds Transfer (EFT) (wire or Automated Clearing House (ACH))</w:t>
      </w:r>
      <w:r w:rsidRPr="008629CC">
        <w:t>, if the applicant is a Retail Electric Provider (REP) and/or Competitive Retailer (CR), per Section 9.16.2</w:t>
      </w:r>
      <w:r>
        <w:t>, User Fees</w:t>
      </w:r>
      <w:r w:rsidRPr="008629CC">
        <w:t xml:space="preserve">. </w:t>
      </w:r>
      <w:r>
        <w:t xml:space="preserve"> </w:t>
      </w:r>
      <w:bookmarkStart w:id="469" w:name="_Hlk146203833"/>
      <w:r>
        <w:t xml:space="preserve">All payments should reference the applicant’s name and </w:t>
      </w:r>
      <w:r w:rsidRPr="00B64B00">
        <w:t>Data Universal Numbering System</w:t>
      </w:r>
      <w:r>
        <w:t xml:space="preserve"> (DUNS) Number (</w:t>
      </w:r>
      <w:proofErr w:type="gramStart"/>
      <w:r>
        <w:t>DUNS #)</w:t>
      </w:r>
      <w:proofErr w:type="gramEnd"/>
      <w:r>
        <w:t xml:space="preserve"> in the remarks.</w:t>
      </w:r>
      <w:bookmarkEnd w:id="469"/>
      <w:r>
        <w:t xml:space="preserve">  </w:t>
      </w:r>
      <w:r w:rsidRPr="008629CC">
        <w:rPr>
          <w:bCs/>
        </w:rPr>
        <w:t>If you need assistance filling out this form, or if you have any questions, please call (512) 248-3900.</w:t>
      </w:r>
    </w:p>
    <w:p w14:paraId="30FCB683" w14:textId="77777777" w:rsidR="009208EE" w:rsidRDefault="009208EE" w:rsidP="009208EE">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69F28F3D" w14:textId="77777777" w:rsidR="009208EE" w:rsidRPr="008629CC" w:rsidRDefault="009208EE" w:rsidP="009208EE">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9208EE" w:rsidRPr="008629CC" w14:paraId="4CE78F2C" w14:textId="77777777" w:rsidTr="003B5346">
        <w:tc>
          <w:tcPr>
            <w:tcW w:w="3182" w:type="dxa"/>
          </w:tcPr>
          <w:p w14:paraId="196DF439" w14:textId="77777777" w:rsidR="009208EE" w:rsidRPr="008629CC" w:rsidRDefault="009208EE" w:rsidP="003B5346">
            <w:pPr>
              <w:jc w:val="both"/>
              <w:rPr>
                <w:b/>
                <w:bCs/>
              </w:rPr>
            </w:pPr>
            <w:r w:rsidRPr="008629CC">
              <w:rPr>
                <w:b/>
                <w:bCs/>
              </w:rPr>
              <w:t>Legal Name of the Applicant:</w:t>
            </w:r>
          </w:p>
        </w:tc>
        <w:tc>
          <w:tcPr>
            <w:tcW w:w="6394" w:type="dxa"/>
          </w:tcPr>
          <w:p w14:paraId="2A3EF91D"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9208EE" w:rsidRPr="008629CC" w14:paraId="1C4D4EFC" w14:textId="77777777" w:rsidTr="003B5346">
        <w:tc>
          <w:tcPr>
            <w:tcW w:w="3182" w:type="dxa"/>
          </w:tcPr>
          <w:p w14:paraId="6A6C6951" w14:textId="77777777" w:rsidR="009208EE" w:rsidRPr="008629CC" w:rsidRDefault="009208EE" w:rsidP="003B5346">
            <w:pPr>
              <w:jc w:val="both"/>
              <w:rPr>
                <w:b/>
                <w:bCs/>
              </w:rPr>
            </w:pPr>
            <w:r w:rsidRPr="008629CC">
              <w:rPr>
                <w:b/>
                <w:bCs/>
              </w:rPr>
              <w:t>Legal Address of the Applicant:</w:t>
            </w:r>
          </w:p>
        </w:tc>
        <w:tc>
          <w:tcPr>
            <w:tcW w:w="6394" w:type="dxa"/>
          </w:tcPr>
          <w:p w14:paraId="5C113C90" w14:textId="77777777" w:rsidR="009208EE" w:rsidRPr="008629CC" w:rsidRDefault="009208EE" w:rsidP="003B5346">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1021EEBC" w14:textId="77777777" w:rsidTr="003B5346">
        <w:tc>
          <w:tcPr>
            <w:tcW w:w="3182" w:type="dxa"/>
          </w:tcPr>
          <w:p w14:paraId="5CDBD7E3" w14:textId="77777777" w:rsidR="009208EE" w:rsidRPr="008629CC" w:rsidRDefault="009208EE" w:rsidP="003B5346">
            <w:pPr>
              <w:jc w:val="both"/>
              <w:rPr>
                <w:b/>
                <w:bCs/>
              </w:rPr>
            </w:pPr>
          </w:p>
        </w:tc>
        <w:tc>
          <w:tcPr>
            <w:tcW w:w="6394" w:type="dxa"/>
          </w:tcPr>
          <w:p w14:paraId="78F5FE19" w14:textId="77777777" w:rsidR="009208EE" w:rsidRPr="008629CC" w:rsidRDefault="009208EE" w:rsidP="003B5346">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DF5E4C6" w14:textId="77777777" w:rsidTr="003B5346">
        <w:tc>
          <w:tcPr>
            <w:tcW w:w="3182" w:type="dxa"/>
          </w:tcPr>
          <w:p w14:paraId="00D05A46" w14:textId="77777777" w:rsidR="009208EE" w:rsidRPr="008629CC" w:rsidRDefault="009208EE" w:rsidP="003B5346">
            <w:pPr>
              <w:jc w:val="both"/>
              <w:rPr>
                <w:b/>
                <w:bCs/>
              </w:rPr>
            </w:pPr>
            <w:r w:rsidRPr="008629CC">
              <w:rPr>
                <w:b/>
                <w:bCs/>
              </w:rPr>
              <w:t>DUNS¹ Number:</w:t>
            </w:r>
          </w:p>
        </w:tc>
        <w:tc>
          <w:tcPr>
            <w:tcW w:w="6394" w:type="dxa"/>
          </w:tcPr>
          <w:p w14:paraId="5423D6D7"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D567019" w14:textId="77777777" w:rsidR="009208EE" w:rsidRPr="008629CC" w:rsidRDefault="009208EE" w:rsidP="009208EE">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581745C6" w14:textId="77777777" w:rsidR="009208EE" w:rsidRPr="008629CC" w:rsidRDefault="009208EE" w:rsidP="009208EE">
      <w:pPr>
        <w:spacing w:before="240" w:after="240"/>
        <w:jc w:val="both"/>
        <w:rPr>
          <w:bCs/>
        </w:rPr>
      </w:pPr>
      <w:r w:rsidRPr="008629CC">
        <w:rPr>
          <w:b/>
          <w:bCs/>
        </w:rPr>
        <w:t xml:space="preserve">1. Authorized Representative </w:t>
      </w:r>
      <w:r>
        <w:rPr>
          <w:b/>
          <w:bCs/>
        </w:rPr>
        <w:t>(“AR”)</w:t>
      </w:r>
      <w:r w:rsidRPr="008629CC">
        <w:rPr>
          <w:bCs/>
        </w:rPr>
        <w:t>.</w:t>
      </w:r>
      <w:r w:rsidRPr="008629CC">
        <w:rPr>
          <w:b/>
          <w:bCs/>
        </w:rPr>
        <w:t xml:space="preserve"> </w:t>
      </w:r>
      <w:r>
        <w:rPr>
          <w:b/>
          <w:bCs/>
        </w:rPr>
        <w:t xml:space="preserve"> </w:t>
      </w:r>
      <w:r>
        <w:rPr>
          <w:bCs/>
        </w:rPr>
        <w:t>D</w:t>
      </w:r>
      <w:r w:rsidRPr="008629CC">
        <w:rPr>
          <w:bCs/>
        </w:rPr>
        <w:t xml:space="preserve">efined in </w:t>
      </w:r>
      <w:r>
        <w:rPr>
          <w:bCs/>
        </w:rPr>
        <w:t>Section 2.1</w:t>
      </w:r>
      <w:r w:rsidRPr="008629CC">
        <w:rPr>
          <w:bCs/>
        </w:rPr>
        <w:t>,</w:t>
      </w:r>
      <w:r>
        <w:rPr>
          <w:bCs/>
        </w:rPr>
        <w:t xml:space="preserve"> Definitions.</w:t>
      </w:r>
      <w:r w:rsidRPr="008629CC">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8629CC" w14:paraId="5F98DFB1" w14:textId="77777777" w:rsidTr="003B5346">
        <w:tc>
          <w:tcPr>
            <w:tcW w:w="1523" w:type="dxa"/>
            <w:gridSpan w:val="2"/>
          </w:tcPr>
          <w:p w14:paraId="0FDC9CD7" w14:textId="77777777" w:rsidR="009208EE" w:rsidRPr="008629CC" w:rsidRDefault="009208EE" w:rsidP="003B5346">
            <w:pPr>
              <w:jc w:val="both"/>
              <w:rPr>
                <w:b/>
                <w:bCs/>
              </w:rPr>
            </w:pPr>
            <w:r w:rsidRPr="008629CC">
              <w:rPr>
                <w:b/>
                <w:bCs/>
              </w:rPr>
              <w:t>Name:</w:t>
            </w:r>
          </w:p>
        </w:tc>
        <w:tc>
          <w:tcPr>
            <w:tcW w:w="7827" w:type="dxa"/>
            <w:gridSpan w:val="2"/>
          </w:tcPr>
          <w:p w14:paraId="1D79AAC4"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28D60CD" w14:textId="77777777" w:rsidTr="003B5346">
        <w:tc>
          <w:tcPr>
            <w:tcW w:w="1376" w:type="dxa"/>
          </w:tcPr>
          <w:p w14:paraId="06CA75E0" w14:textId="77777777" w:rsidR="009208EE" w:rsidRPr="008629CC" w:rsidRDefault="009208EE" w:rsidP="003B5346">
            <w:pPr>
              <w:jc w:val="both"/>
              <w:rPr>
                <w:b/>
                <w:bCs/>
              </w:rPr>
            </w:pPr>
            <w:r w:rsidRPr="008629CC">
              <w:rPr>
                <w:b/>
                <w:bCs/>
              </w:rPr>
              <w:t>Telephone:</w:t>
            </w:r>
          </w:p>
        </w:tc>
        <w:tc>
          <w:tcPr>
            <w:tcW w:w="7974" w:type="dxa"/>
            <w:gridSpan w:val="3"/>
          </w:tcPr>
          <w:p w14:paraId="2018CD6C"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01E343B0" w14:textId="77777777" w:rsidTr="003B5346">
        <w:tc>
          <w:tcPr>
            <w:tcW w:w="1796" w:type="dxa"/>
            <w:gridSpan w:val="3"/>
          </w:tcPr>
          <w:p w14:paraId="34C79DFF" w14:textId="77777777" w:rsidR="009208EE" w:rsidRPr="008629CC" w:rsidRDefault="009208EE" w:rsidP="003B5346">
            <w:pPr>
              <w:jc w:val="both"/>
              <w:rPr>
                <w:b/>
                <w:bCs/>
              </w:rPr>
            </w:pPr>
            <w:r w:rsidRPr="008629CC">
              <w:rPr>
                <w:b/>
                <w:bCs/>
              </w:rPr>
              <w:t>Email Address:</w:t>
            </w:r>
          </w:p>
        </w:tc>
        <w:tc>
          <w:tcPr>
            <w:tcW w:w="7554" w:type="dxa"/>
          </w:tcPr>
          <w:p w14:paraId="69050D7C"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6A87129" w14:textId="77777777" w:rsidR="009208EE" w:rsidRPr="008629CC" w:rsidRDefault="009208EE" w:rsidP="009208EE">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8629CC" w14:paraId="643E6E3B" w14:textId="77777777" w:rsidTr="003B5346">
        <w:tc>
          <w:tcPr>
            <w:tcW w:w="1523" w:type="dxa"/>
            <w:gridSpan w:val="2"/>
          </w:tcPr>
          <w:p w14:paraId="0709EA8C" w14:textId="77777777" w:rsidR="009208EE" w:rsidRPr="008629CC" w:rsidRDefault="009208EE" w:rsidP="003B5346">
            <w:pPr>
              <w:jc w:val="both"/>
              <w:rPr>
                <w:b/>
                <w:bCs/>
              </w:rPr>
            </w:pPr>
            <w:r w:rsidRPr="008629CC">
              <w:rPr>
                <w:b/>
                <w:bCs/>
              </w:rPr>
              <w:t>Name:</w:t>
            </w:r>
          </w:p>
        </w:tc>
        <w:tc>
          <w:tcPr>
            <w:tcW w:w="7827" w:type="dxa"/>
            <w:gridSpan w:val="2"/>
          </w:tcPr>
          <w:p w14:paraId="2277AD41"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4EF01318" w14:textId="77777777" w:rsidTr="003B5346">
        <w:tc>
          <w:tcPr>
            <w:tcW w:w="1376" w:type="dxa"/>
          </w:tcPr>
          <w:p w14:paraId="4A17BBA7" w14:textId="77777777" w:rsidR="009208EE" w:rsidRPr="008629CC" w:rsidRDefault="009208EE" w:rsidP="003B5346">
            <w:pPr>
              <w:jc w:val="both"/>
              <w:rPr>
                <w:b/>
                <w:bCs/>
              </w:rPr>
            </w:pPr>
            <w:r w:rsidRPr="008629CC">
              <w:rPr>
                <w:b/>
                <w:bCs/>
              </w:rPr>
              <w:t>Telephone:</w:t>
            </w:r>
          </w:p>
        </w:tc>
        <w:tc>
          <w:tcPr>
            <w:tcW w:w="7974" w:type="dxa"/>
            <w:gridSpan w:val="3"/>
          </w:tcPr>
          <w:p w14:paraId="0B86D6EE"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38544F70" w14:textId="77777777" w:rsidTr="003B5346">
        <w:tc>
          <w:tcPr>
            <w:tcW w:w="1796" w:type="dxa"/>
            <w:gridSpan w:val="3"/>
          </w:tcPr>
          <w:p w14:paraId="6B19671E" w14:textId="77777777" w:rsidR="009208EE" w:rsidRPr="008629CC" w:rsidRDefault="009208EE" w:rsidP="003B5346">
            <w:pPr>
              <w:jc w:val="both"/>
              <w:rPr>
                <w:b/>
                <w:bCs/>
              </w:rPr>
            </w:pPr>
            <w:r w:rsidRPr="008629CC">
              <w:rPr>
                <w:b/>
                <w:bCs/>
              </w:rPr>
              <w:t>Email Address:</w:t>
            </w:r>
          </w:p>
        </w:tc>
        <w:tc>
          <w:tcPr>
            <w:tcW w:w="7554" w:type="dxa"/>
          </w:tcPr>
          <w:p w14:paraId="4895DD36"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57847F8" w14:textId="77777777" w:rsidR="009208EE" w:rsidRPr="008629CC" w:rsidRDefault="009208EE" w:rsidP="009208EE">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426DA51F" w14:textId="77777777" w:rsidR="009208EE" w:rsidRPr="008629CC" w:rsidRDefault="009208EE" w:rsidP="009208EE">
      <w:pPr>
        <w:ind w:right="-720"/>
        <w:jc w:val="both"/>
      </w:pPr>
      <w:r w:rsidRPr="008629CC">
        <w:lastRenderedPageBreak/>
        <w:fldChar w:fldCharType="begin">
          <w:ffData>
            <w:name w:val="Check1"/>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Municipally Owned Utility</w:t>
      </w:r>
      <w:r w:rsidRPr="008629CC">
        <w:tab/>
      </w:r>
    </w:p>
    <w:p w14:paraId="036480AA" w14:textId="77777777" w:rsidR="009208EE" w:rsidRPr="008629CC" w:rsidRDefault="009208EE" w:rsidP="009208EE">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Corporation </w:t>
      </w:r>
    </w:p>
    <w:p w14:paraId="41A8AA89" w14:textId="77777777" w:rsidR="009208EE" w:rsidRPr="008629CC" w:rsidRDefault="009208EE" w:rsidP="009208EE">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7EA32D1F" w14:textId="77777777" w:rsidR="009208EE" w:rsidRPr="008629CC" w:rsidRDefault="009208EE" w:rsidP="009208EE">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5506F8EB" w14:textId="1B8CA100" w:rsidR="009208EE" w:rsidRPr="008629CC" w:rsidRDefault="009208EE" w:rsidP="009208EE">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 xml:space="preserve">Section 16.12, User Security Administrator and </w:t>
      </w:r>
      <w:ins w:id="470" w:author="ERCOT [2]" w:date="2025-07-03T10:54:00Z" w16du:dateUtc="2025-07-03T15:54:00Z">
        <w:r w:rsidR="00FC5313">
          <w:rPr>
            <w:bCs/>
          </w:rPr>
          <w:t>Access to the MIS</w:t>
        </w:r>
      </w:ins>
      <w:del w:id="471" w:author="ERCOT [2]" w:date="2025-07-03T10:54:00Z" w16du:dateUtc="2025-07-03T15:54:00Z">
        <w:r w:rsidDel="00FC5313">
          <w:rPr>
            <w:bCs/>
          </w:rPr>
          <w:delText>Digital Certificates</w:delText>
        </w:r>
      </w:del>
      <w:r w:rsidRPr="008629CC">
        <w:rPr>
          <w:bCs/>
        </w:rPr>
        <w:t xml:space="preserve">, the USA </w:t>
      </w:r>
      <w:r w:rsidRPr="008629CC">
        <w:t xml:space="preserve">is responsible for managing the Market Participant’s access to ERCOT’s </w:t>
      </w:r>
      <w:ins w:id="472" w:author="ERCOT [2]" w:date="2025-07-03T13:20:00Z" w16du:dateUtc="2025-07-03T18:20:00Z">
        <w:r w:rsidR="000213D2">
          <w:t>Market Information System</w:t>
        </w:r>
      </w:ins>
      <w:del w:id="473" w:author="ERCOT [2]" w:date="2025-07-03T13:20:00Z" w16du:dateUtc="2025-07-03T18:20:00Z">
        <w:r w:rsidRPr="008629CC" w:rsidDel="000213D2">
          <w:delText>computer systems through Digital Certificates</w:delText>
        </w:r>
      </w:del>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8629CC" w14:paraId="406966D0" w14:textId="77777777" w:rsidTr="003B5346">
        <w:tc>
          <w:tcPr>
            <w:tcW w:w="1523" w:type="dxa"/>
            <w:gridSpan w:val="2"/>
          </w:tcPr>
          <w:p w14:paraId="0788368D" w14:textId="77777777" w:rsidR="009208EE" w:rsidRPr="008629CC" w:rsidRDefault="009208EE" w:rsidP="003B5346">
            <w:pPr>
              <w:jc w:val="both"/>
              <w:rPr>
                <w:b/>
                <w:bCs/>
              </w:rPr>
            </w:pPr>
            <w:r w:rsidRPr="008629CC">
              <w:rPr>
                <w:b/>
                <w:bCs/>
              </w:rPr>
              <w:t>Name:</w:t>
            </w:r>
          </w:p>
        </w:tc>
        <w:tc>
          <w:tcPr>
            <w:tcW w:w="7827" w:type="dxa"/>
            <w:gridSpan w:val="2"/>
          </w:tcPr>
          <w:p w14:paraId="0FA17746"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647C4957" w14:textId="77777777" w:rsidTr="003B5346">
        <w:tc>
          <w:tcPr>
            <w:tcW w:w="1376" w:type="dxa"/>
          </w:tcPr>
          <w:p w14:paraId="2699FDC0" w14:textId="77777777" w:rsidR="009208EE" w:rsidRPr="008629CC" w:rsidRDefault="009208EE" w:rsidP="003B5346">
            <w:pPr>
              <w:jc w:val="both"/>
              <w:rPr>
                <w:b/>
                <w:bCs/>
              </w:rPr>
            </w:pPr>
            <w:r w:rsidRPr="008629CC">
              <w:rPr>
                <w:b/>
                <w:bCs/>
              </w:rPr>
              <w:t>Telephone:</w:t>
            </w:r>
          </w:p>
        </w:tc>
        <w:tc>
          <w:tcPr>
            <w:tcW w:w="7974" w:type="dxa"/>
            <w:gridSpan w:val="3"/>
          </w:tcPr>
          <w:p w14:paraId="7CA86D76"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BD00766" w14:textId="77777777" w:rsidTr="003B5346">
        <w:tc>
          <w:tcPr>
            <w:tcW w:w="1796" w:type="dxa"/>
            <w:gridSpan w:val="3"/>
          </w:tcPr>
          <w:p w14:paraId="0F168A04" w14:textId="77777777" w:rsidR="009208EE" w:rsidRPr="008629CC" w:rsidRDefault="009208EE" w:rsidP="003B5346">
            <w:pPr>
              <w:jc w:val="both"/>
              <w:rPr>
                <w:b/>
                <w:bCs/>
              </w:rPr>
            </w:pPr>
            <w:r w:rsidRPr="008629CC">
              <w:rPr>
                <w:b/>
                <w:bCs/>
              </w:rPr>
              <w:t>Email Address:</w:t>
            </w:r>
          </w:p>
        </w:tc>
        <w:tc>
          <w:tcPr>
            <w:tcW w:w="7554" w:type="dxa"/>
          </w:tcPr>
          <w:p w14:paraId="6EB97525"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6B8B0BD" w14:textId="3CE9BBBE" w:rsidR="009208EE" w:rsidRDefault="009208EE" w:rsidP="009208EE">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USA and receive </w:t>
      </w:r>
      <w:ins w:id="474" w:author="ERCOT [2]" w:date="2025-07-03T10:55:00Z" w16du:dateUtc="2025-07-03T15:55:00Z">
        <w:r w:rsidR="00FC5313">
          <w:t>access to the MIS</w:t>
        </w:r>
      </w:ins>
      <w:del w:id="475" w:author="ERCOT [2]" w:date="2025-07-03T10:55:00Z" w16du:dateUtc="2025-07-03T15:55:00Z">
        <w:r w:rsidDel="00FC5313">
          <w:delText>Digital Certificate</w:delText>
        </w:r>
      </w:del>
      <w:del w:id="476" w:author="ERCOT [2]" w:date="2025-07-03T10:56:00Z" w16du:dateUtc="2025-07-03T15:56:00Z">
        <w:r w:rsidDel="00FC5313">
          <w:delText>s</w:delText>
        </w:r>
      </w:del>
      <w:r>
        <w:t>, and affirms the following:</w:t>
      </w:r>
    </w:p>
    <w:p w14:paraId="066136F4" w14:textId="77777777" w:rsidR="009208EE" w:rsidRDefault="009208EE" w:rsidP="009208EE">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5A85DE85" w14:textId="77777777" w:rsidR="009208EE" w:rsidRDefault="009208EE" w:rsidP="009208EE">
      <w:pPr>
        <w:pStyle w:val="List"/>
        <w:ind w:left="1080"/>
        <w:jc w:val="both"/>
        <w:rPr>
          <w:szCs w:val="24"/>
        </w:rPr>
      </w:pPr>
      <w:r>
        <w:rPr>
          <w:szCs w:val="24"/>
        </w:rPr>
        <w:t>(b)</w:t>
      </w:r>
      <w:r>
        <w:rPr>
          <w:szCs w:val="24"/>
        </w:rPr>
        <w:tab/>
        <w:t>Applicant is not, and will not, be designated as a Transmission Operator with ERCOT.</w:t>
      </w:r>
    </w:p>
    <w:p w14:paraId="5CB670C7" w14:textId="4CFE1661" w:rsidR="009208EE" w:rsidRDefault="009208EE" w:rsidP="009208EE">
      <w:pPr>
        <w:pStyle w:val="List"/>
        <w:ind w:left="1080"/>
        <w:jc w:val="both"/>
        <w:rPr>
          <w:szCs w:val="24"/>
        </w:rPr>
      </w:pPr>
      <w:r>
        <w:rPr>
          <w:szCs w:val="24"/>
        </w:rPr>
        <w:t>(c)</w:t>
      </w:r>
      <w:r>
        <w:rPr>
          <w:szCs w:val="24"/>
        </w:rPr>
        <w:tab/>
        <w:t xml:space="preserve">Applicant understands that by opting out, it will not be granted access to </w:t>
      </w:r>
      <w:del w:id="477" w:author="ERCOT [2]" w:date="2025-07-03T10:56:00Z" w16du:dateUtc="2025-07-03T15:56:00Z">
        <w:r w:rsidDel="00FC5313">
          <w:rPr>
            <w:szCs w:val="24"/>
          </w:rPr>
          <w:delText xml:space="preserve">portions of </w:delText>
        </w:r>
      </w:del>
      <w:r>
        <w:rPr>
          <w:szCs w:val="24"/>
        </w:rPr>
        <w:t>the ERCOT Market Information System (MIS)</w:t>
      </w:r>
      <w:del w:id="478" w:author="ERCOT [2]" w:date="2025-07-03T10:56:00Z" w16du:dateUtc="2025-07-03T15:56:00Z">
        <w:r w:rsidDel="00FC5313">
          <w:rPr>
            <w:szCs w:val="24"/>
          </w:rPr>
          <w:delText xml:space="preserve"> that require Digital Certificate </w:delText>
        </w:r>
        <w:r w:rsidRPr="00EE4FE0" w:rsidDel="00FC5313">
          <w:rPr>
            <w:szCs w:val="24"/>
          </w:rPr>
          <w:delText>access</w:delText>
        </w:r>
      </w:del>
      <w:ins w:id="479" w:author="ERCOT [2]" w:date="2025-07-03T13:23:00Z" w16du:dateUtc="2025-07-03T18:23:00Z">
        <w:r w:rsidR="000213D2">
          <w:rPr>
            <w:szCs w:val="24"/>
          </w:rPr>
          <w:t xml:space="preserve"> </w:t>
        </w:r>
      </w:ins>
      <w:ins w:id="480" w:author="ERCOT [2]" w:date="2025-07-03T12:59:00Z" w16du:dateUtc="2025-07-03T17:59:00Z">
        <w:r w:rsidR="00EE4FE0">
          <w:rPr>
            <w:szCs w:val="24"/>
          </w:rPr>
          <w:t>exce</w:t>
        </w:r>
      </w:ins>
      <w:ins w:id="481" w:author="ERCOT [2]" w:date="2025-07-03T13:00:00Z" w16du:dateUtc="2025-07-03T18:00:00Z">
        <w:r w:rsidR="00EE4FE0">
          <w:rPr>
            <w:szCs w:val="24"/>
          </w:rPr>
          <w:t xml:space="preserve">pt </w:t>
        </w:r>
      </w:ins>
      <w:ins w:id="482" w:author="ERCOT [2]" w:date="2025-07-03T13:01:00Z" w16du:dateUtc="2025-07-03T18:01:00Z">
        <w:r w:rsidR="00EE4FE0">
          <w:rPr>
            <w:szCs w:val="24"/>
          </w:rPr>
          <w:t xml:space="preserve">to </w:t>
        </w:r>
      </w:ins>
      <w:ins w:id="483" w:author="ERCOT [2]" w:date="2025-07-03T12:59:00Z" w16du:dateUtc="2025-07-03T17:59:00Z">
        <w:r w:rsidR="00EE4FE0" w:rsidRPr="00067526">
          <w:t>portions of the MIS required to perform duties of an Authorized Representative</w:t>
        </w:r>
      </w:ins>
      <w:r w:rsidRPr="00EE4FE0">
        <w:rPr>
          <w:szCs w:val="24"/>
        </w:rPr>
        <w:t>.</w:t>
      </w:r>
      <w:r>
        <w:rPr>
          <w:szCs w:val="24"/>
        </w:rPr>
        <w:t xml:space="preserve"> </w:t>
      </w:r>
    </w:p>
    <w:p w14:paraId="5E1161AD" w14:textId="26846C05" w:rsidR="009208EE" w:rsidRDefault="009208EE" w:rsidP="009208EE">
      <w:pPr>
        <w:pStyle w:val="List"/>
        <w:ind w:left="1080"/>
        <w:jc w:val="both"/>
        <w:rPr>
          <w:szCs w:val="24"/>
        </w:rPr>
      </w:pPr>
      <w:r>
        <w:rPr>
          <w:szCs w:val="24"/>
        </w:rPr>
        <w:t>(d)</w:t>
      </w:r>
      <w:r>
        <w:rPr>
          <w:szCs w:val="24"/>
        </w:rPr>
        <w:tab/>
      </w:r>
      <w:r w:rsidR="00D41D82">
        <w:rPr>
          <w:szCs w:val="24"/>
        </w:rPr>
        <w:t xml:space="preserve">Applicant understands that it can cancel any approved opt-out request, designate a USA, and </w:t>
      </w:r>
      <w:ins w:id="484" w:author="ERCOT [2]" w:date="2025-07-03T13:04:00Z" w16du:dateUtc="2025-07-03T18:04:00Z">
        <w:r w:rsidR="00EE4FE0">
          <w:rPr>
            <w:szCs w:val="24"/>
          </w:rPr>
          <w:t>be granted access to the MIS</w:t>
        </w:r>
      </w:ins>
      <w:del w:id="485" w:author="ERCOT [2]" w:date="2025-07-03T13:04:00Z" w16du:dateUtc="2025-07-03T18:04:00Z">
        <w:r w:rsidR="00D41D82" w:rsidDel="00EE4FE0">
          <w:rPr>
            <w:szCs w:val="24"/>
          </w:rPr>
          <w:delText>begin receiving Digital Certificates</w:delText>
        </w:r>
      </w:del>
      <w:r w:rsidR="00D41D82">
        <w:rPr>
          <w:szCs w:val="24"/>
        </w:rPr>
        <w:t xml:space="preserve"> by properly completing </w:t>
      </w:r>
      <w:r w:rsidR="00A765F3">
        <w:rPr>
          <w:szCs w:val="24"/>
        </w:rPr>
        <w:t xml:space="preserve">and submitting </w:t>
      </w:r>
      <w:r w:rsidR="00D41D82" w:rsidRPr="00DB1C2A">
        <w:t>a Notice of Change of Information (NCI)</w:t>
      </w:r>
      <w:r w:rsidR="00D41D82">
        <w:t xml:space="preserve"> </w:t>
      </w:r>
      <w:r w:rsidR="00EE4FE0" w:rsidRPr="00CC5FFD">
        <w:t>via the MIS Certified Are</w:t>
      </w:r>
      <w:r w:rsidR="00F23C35">
        <w:t xml:space="preserve">a </w:t>
      </w:r>
      <w:r w:rsidR="00D41D82">
        <w:rPr>
          <w:szCs w:val="24"/>
        </w:rPr>
        <w:t xml:space="preserve">, and meeting the requirements under Section 16.12, </w:t>
      </w:r>
      <w:r w:rsidR="00D41D82" w:rsidRPr="00E205DB">
        <w:rPr>
          <w:szCs w:val="24"/>
        </w:rPr>
        <w:t xml:space="preserve">User Security Administrator and </w:t>
      </w:r>
      <w:ins w:id="486" w:author="ERCOT [2]" w:date="2025-07-03T13:07:00Z" w16du:dateUtc="2025-07-03T18:07:00Z">
        <w:r w:rsidR="00A765F3">
          <w:rPr>
            <w:szCs w:val="24"/>
          </w:rPr>
          <w:t>Access to the MIS</w:t>
        </w:r>
      </w:ins>
      <w:del w:id="487" w:author="ERCOT [2]" w:date="2025-07-03T13:07:00Z" w16du:dateUtc="2025-07-03T18:07:00Z">
        <w:r w:rsidR="00D41D82" w:rsidRPr="00E205DB" w:rsidDel="00A765F3">
          <w:rPr>
            <w:szCs w:val="24"/>
          </w:rPr>
          <w:delText>Digital Certificates</w:delText>
        </w:r>
      </w:del>
      <w:r w:rsidR="00D41D82" w:rsidRPr="00023A6A">
        <w:rPr>
          <w:szCs w:val="24"/>
        </w:rPr>
        <w:t>.</w:t>
      </w:r>
    </w:p>
    <w:p w14:paraId="5BDD0C74" w14:textId="7D4A21E2" w:rsidR="009208EE" w:rsidRPr="00FC03C2" w:rsidRDefault="009208EE" w:rsidP="009208EE">
      <w:pPr>
        <w:pStyle w:val="List"/>
        <w:ind w:left="1080"/>
        <w:jc w:val="both"/>
        <w:rPr>
          <w:szCs w:val="24"/>
        </w:rPr>
      </w:pPr>
      <w:r>
        <w:rPr>
          <w:szCs w:val="24"/>
        </w:rPr>
        <w:t>(e)</w:t>
      </w:r>
      <w:r>
        <w:rPr>
          <w:szCs w:val="24"/>
        </w:rPr>
        <w:tab/>
        <w:t xml:space="preserve">If determined ineligible, Applicant must designate </w:t>
      </w:r>
      <w:proofErr w:type="gramStart"/>
      <w:r>
        <w:rPr>
          <w:szCs w:val="24"/>
        </w:rPr>
        <w:t>a USA</w:t>
      </w:r>
      <w:proofErr w:type="gramEnd"/>
      <w:r>
        <w:rPr>
          <w:szCs w:val="24"/>
        </w:rPr>
        <w:t xml:space="preserve">, receive </w:t>
      </w:r>
      <w:ins w:id="488" w:author="ERCOT [2]" w:date="2025-07-03T13:07:00Z" w16du:dateUtc="2025-07-03T18:07:00Z">
        <w:r w:rsidR="00A765F3">
          <w:rPr>
            <w:szCs w:val="24"/>
          </w:rPr>
          <w:t>access to the MIS</w:t>
        </w:r>
      </w:ins>
      <w:del w:id="489" w:author="ERCOT [2]" w:date="2025-07-03T13:07:00Z" w16du:dateUtc="2025-07-03T18:07:00Z">
        <w:r w:rsidDel="00A765F3">
          <w:rPr>
            <w:szCs w:val="24"/>
          </w:rPr>
          <w:delText>Digital Certifi</w:delText>
        </w:r>
      </w:del>
      <w:del w:id="490" w:author="ERCOT [2]" w:date="2025-07-03T13:08:00Z" w16du:dateUtc="2025-07-03T18:08:00Z">
        <w:r w:rsidDel="00A765F3">
          <w:rPr>
            <w:szCs w:val="24"/>
          </w:rPr>
          <w:delText>cates</w:delText>
        </w:r>
      </w:del>
      <w:r>
        <w:rPr>
          <w:szCs w:val="24"/>
        </w:rPr>
        <w:t xml:space="preserve"> and comply with requirements under Section 16.12.</w:t>
      </w:r>
    </w:p>
    <w:p w14:paraId="4A33997A" w14:textId="77777777" w:rsidR="009208EE" w:rsidRPr="008629CC" w:rsidRDefault="009208EE" w:rsidP="009208EE">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8629CC" w14:paraId="61C28F8E" w14:textId="77777777" w:rsidTr="003B5346">
        <w:tc>
          <w:tcPr>
            <w:tcW w:w="1523" w:type="dxa"/>
            <w:gridSpan w:val="2"/>
          </w:tcPr>
          <w:p w14:paraId="3893C745" w14:textId="77777777" w:rsidR="009208EE" w:rsidRPr="008629CC" w:rsidRDefault="009208EE" w:rsidP="003B5346">
            <w:pPr>
              <w:jc w:val="both"/>
              <w:rPr>
                <w:b/>
                <w:bCs/>
              </w:rPr>
            </w:pPr>
            <w:r w:rsidRPr="008629CC">
              <w:rPr>
                <w:b/>
                <w:bCs/>
              </w:rPr>
              <w:t>Name:</w:t>
            </w:r>
          </w:p>
        </w:tc>
        <w:tc>
          <w:tcPr>
            <w:tcW w:w="7827" w:type="dxa"/>
            <w:gridSpan w:val="2"/>
          </w:tcPr>
          <w:p w14:paraId="185075C4"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6D5ED2D8" w14:textId="77777777" w:rsidTr="003B5346">
        <w:tc>
          <w:tcPr>
            <w:tcW w:w="1376" w:type="dxa"/>
          </w:tcPr>
          <w:p w14:paraId="000A3300" w14:textId="77777777" w:rsidR="009208EE" w:rsidRPr="008629CC" w:rsidRDefault="009208EE" w:rsidP="003B5346">
            <w:pPr>
              <w:jc w:val="both"/>
              <w:rPr>
                <w:b/>
                <w:bCs/>
              </w:rPr>
            </w:pPr>
            <w:r w:rsidRPr="008629CC">
              <w:rPr>
                <w:b/>
                <w:bCs/>
              </w:rPr>
              <w:t>Telephone:</w:t>
            </w:r>
          </w:p>
        </w:tc>
        <w:tc>
          <w:tcPr>
            <w:tcW w:w="7974" w:type="dxa"/>
            <w:gridSpan w:val="3"/>
          </w:tcPr>
          <w:p w14:paraId="22533682"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25D69396" w14:textId="77777777" w:rsidTr="003B5346">
        <w:tc>
          <w:tcPr>
            <w:tcW w:w="1796" w:type="dxa"/>
            <w:gridSpan w:val="3"/>
          </w:tcPr>
          <w:p w14:paraId="69CBAA18" w14:textId="77777777" w:rsidR="009208EE" w:rsidRPr="008629CC" w:rsidRDefault="009208EE" w:rsidP="003B5346">
            <w:pPr>
              <w:spacing w:after="120"/>
              <w:jc w:val="both"/>
              <w:rPr>
                <w:b/>
                <w:bCs/>
              </w:rPr>
            </w:pPr>
            <w:r w:rsidRPr="008629CC">
              <w:rPr>
                <w:b/>
                <w:bCs/>
              </w:rPr>
              <w:t>Email Address:</w:t>
            </w:r>
          </w:p>
        </w:tc>
        <w:tc>
          <w:tcPr>
            <w:tcW w:w="7554" w:type="dxa"/>
          </w:tcPr>
          <w:p w14:paraId="45493DD9"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3E8AE98" w14:textId="77777777" w:rsidR="009208EE" w:rsidRPr="00BA4C1D" w:rsidRDefault="009208EE" w:rsidP="009208EE">
      <w:pPr>
        <w:spacing w:before="240" w:after="240"/>
        <w:jc w:val="both"/>
      </w:pPr>
      <w:r w:rsidRPr="008629CC">
        <w:rPr>
          <w:b/>
        </w:rPr>
        <w:lastRenderedPageBreak/>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BA4C1D" w14:paraId="5E7509CA" w14:textId="77777777" w:rsidTr="003B5346">
        <w:tc>
          <w:tcPr>
            <w:tcW w:w="1523" w:type="dxa"/>
            <w:gridSpan w:val="2"/>
          </w:tcPr>
          <w:p w14:paraId="007ED38A" w14:textId="77777777" w:rsidR="009208EE" w:rsidRPr="00BA4C1D" w:rsidRDefault="009208EE" w:rsidP="003B5346">
            <w:pPr>
              <w:jc w:val="both"/>
              <w:rPr>
                <w:b/>
                <w:bCs/>
              </w:rPr>
            </w:pPr>
            <w:r w:rsidRPr="00BA4C1D">
              <w:rPr>
                <w:b/>
                <w:bCs/>
              </w:rPr>
              <w:t>Name:</w:t>
            </w:r>
          </w:p>
        </w:tc>
        <w:tc>
          <w:tcPr>
            <w:tcW w:w="7827" w:type="dxa"/>
            <w:gridSpan w:val="2"/>
          </w:tcPr>
          <w:p w14:paraId="1C861234"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208EE" w:rsidRPr="00BA4C1D" w14:paraId="485DB771" w14:textId="77777777" w:rsidTr="003B5346">
        <w:tc>
          <w:tcPr>
            <w:tcW w:w="1376" w:type="dxa"/>
          </w:tcPr>
          <w:p w14:paraId="4B0578DD" w14:textId="77777777" w:rsidR="009208EE" w:rsidRPr="00BA4C1D" w:rsidRDefault="009208EE" w:rsidP="003B5346">
            <w:pPr>
              <w:jc w:val="both"/>
              <w:rPr>
                <w:b/>
                <w:bCs/>
              </w:rPr>
            </w:pPr>
            <w:r w:rsidRPr="00BA4C1D">
              <w:rPr>
                <w:b/>
                <w:bCs/>
              </w:rPr>
              <w:t>Telephone:</w:t>
            </w:r>
          </w:p>
        </w:tc>
        <w:tc>
          <w:tcPr>
            <w:tcW w:w="7974" w:type="dxa"/>
            <w:gridSpan w:val="3"/>
          </w:tcPr>
          <w:p w14:paraId="2BFA9CCA"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208EE" w:rsidRPr="00BA4C1D" w14:paraId="4C0F062F" w14:textId="77777777" w:rsidTr="003B5346">
        <w:tc>
          <w:tcPr>
            <w:tcW w:w="1796" w:type="dxa"/>
            <w:gridSpan w:val="3"/>
          </w:tcPr>
          <w:p w14:paraId="4E533D85" w14:textId="77777777" w:rsidR="009208EE" w:rsidRPr="00BA4C1D" w:rsidRDefault="009208EE" w:rsidP="003B5346">
            <w:pPr>
              <w:jc w:val="both"/>
              <w:rPr>
                <w:b/>
                <w:bCs/>
              </w:rPr>
            </w:pPr>
            <w:r w:rsidRPr="00BA4C1D">
              <w:rPr>
                <w:b/>
                <w:bCs/>
              </w:rPr>
              <w:t>Email Address:</w:t>
            </w:r>
          </w:p>
        </w:tc>
        <w:tc>
          <w:tcPr>
            <w:tcW w:w="7554" w:type="dxa"/>
          </w:tcPr>
          <w:p w14:paraId="6A6BFE7E"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76D0DD1" w14:textId="77777777" w:rsidR="009208EE" w:rsidRPr="008629CC" w:rsidRDefault="009208EE" w:rsidP="009208EE">
      <w:pPr>
        <w:autoSpaceDE w:val="0"/>
        <w:autoSpaceDN w:val="0"/>
        <w:spacing w:before="240"/>
        <w:jc w:val="both"/>
      </w:pPr>
      <w:r>
        <w:rPr>
          <w:b/>
        </w:rPr>
        <w:t>7</w:t>
      </w:r>
      <w:r w:rsidRPr="008629CC">
        <w:rPr>
          <w:b/>
        </w:rPr>
        <w:t>. Transition/Acquisition (</w:t>
      </w:r>
      <w:r>
        <w:rPr>
          <w:b/>
        </w:rPr>
        <w:t>“</w:t>
      </w:r>
      <w:r w:rsidRPr="008629CC">
        <w:rPr>
          <w:b/>
        </w:rPr>
        <w:t>TA</w:t>
      </w:r>
      <w:r>
        <w:rPr>
          <w:b/>
        </w:rPr>
        <w:t>”</w:t>
      </w:r>
      <w:r w:rsidRPr="008629CC">
        <w:rPr>
          <w:b/>
        </w:rPr>
        <w:t>).</w:t>
      </w:r>
      <w:r w:rsidRPr="008629CC">
        <w:t xml:space="preserve"> Requirement for Competitive Retailers (CRs). Responsible for coordinating Mass TA events between ERCOT, Transmission and/or Distribution Service Providers</w:t>
      </w:r>
      <w:r>
        <w:t xml:space="preserve"> (TDSPs)</w:t>
      </w:r>
      <w:r w:rsidRPr="008629CC">
        <w:t xml:space="preserve"> and CRs. The CR may be a Provider of Last Resort (POLR), </w:t>
      </w:r>
      <w:r>
        <w:t>d</w:t>
      </w:r>
      <w:r w:rsidRPr="008629CC">
        <w:t xml:space="preserve">esignated CR, </w:t>
      </w:r>
      <w:r>
        <w:t>G</w:t>
      </w:r>
      <w:r w:rsidRPr="008629CC">
        <w:t xml:space="preserve">aining CR or </w:t>
      </w:r>
      <w:r>
        <w:t>L</w:t>
      </w:r>
      <w:r w:rsidRPr="008629CC">
        <w:t>osing CR. Includes TA Business (</w:t>
      </w:r>
      <w:r>
        <w:t>“</w:t>
      </w:r>
      <w:r w:rsidRPr="008629CC">
        <w:t>TAB</w:t>
      </w:r>
      <w:r>
        <w:t>”</w:t>
      </w:r>
      <w:r w:rsidRPr="008629CC">
        <w:t>), TA Regulatory (</w:t>
      </w:r>
      <w:r>
        <w:t>“</w:t>
      </w:r>
      <w:r w:rsidRPr="008629CC">
        <w:t>TAR</w:t>
      </w:r>
      <w:r>
        <w:t>”</w:t>
      </w:r>
      <w:r w:rsidRPr="008629CC">
        <w:t>) and TA Technical (</w:t>
      </w:r>
      <w:r>
        <w:t>“</w:t>
      </w:r>
      <w:r w:rsidRPr="008629CC">
        <w:t>TAT</w:t>
      </w:r>
      <w:r>
        <w:t>”</w:t>
      </w:r>
      <w:r w:rsidRPr="008629CC">
        <w:t>).</w:t>
      </w:r>
    </w:p>
    <w:p w14:paraId="2DB7F57A" w14:textId="77777777" w:rsidR="009208EE" w:rsidRPr="008629CC" w:rsidRDefault="009208EE" w:rsidP="009208EE">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208EE" w:rsidRPr="008629CC" w14:paraId="5F10846D" w14:textId="77777777" w:rsidTr="003B5346">
        <w:tc>
          <w:tcPr>
            <w:tcW w:w="1513" w:type="dxa"/>
            <w:gridSpan w:val="2"/>
          </w:tcPr>
          <w:p w14:paraId="05510830" w14:textId="77777777" w:rsidR="009208EE" w:rsidRPr="008629CC" w:rsidRDefault="009208EE" w:rsidP="003B5346">
            <w:pPr>
              <w:jc w:val="both"/>
              <w:rPr>
                <w:b/>
                <w:bCs/>
              </w:rPr>
            </w:pPr>
            <w:r w:rsidRPr="008629CC">
              <w:rPr>
                <w:b/>
                <w:bCs/>
              </w:rPr>
              <w:t>Name:</w:t>
            </w:r>
          </w:p>
        </w:tc>
        <w:tc>
          <w:tcPr>
            <w:tcW w:w="7837" w:type="dxa"/>
            <w:gridSpan w:val="2"/>
          </w:tcPr>
          <w:p w14:paraId="10B3DC20"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E5B87A4" w14:textId="77777777" w:rsidTr="003B5346">
        <w:tc>
          <w:tcPr>
            <w:tcW w:w="1363" w:type="dxa"/>
          </w:tcPr>
          <w:p w14:paraId="17B52A68" w14:textId="77777777" w:rsidR="009208EE" w:rsidRPr="008629CC" w:rsidRDefault="009208EE" w:rsidP="003B5346">
            <w:pPr>
              <w:jc w:val="both"/>
              <w:rPr>
                <w:b/>
                <w:bCs/>
              </w:rPr>
            </w:pPr>
            <w:r w:rsidRPr="008629CC">
              <w:rPr>
                <w:b/>
                <w:bCs/>
              </w:rPr>
              <w:t>Telephone:</w:t>
            </w:r>
          </w:p>
        </w:tc>
        <w:tc>
          <w:tcPr>
            <w:tcW w:w="7987" w:type="dxa"/>
            <w:gridSpan w:val="3"/>
          </w:tcPr>
          <w:p w14:paraId="1C28A556"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295A51FE" w14:textId="77777777" w:rsidTr="003B5346">
        <w:tc>
          <w:tcPr>
            <w:tcW w:w="1791" w:type="dxa"/>
            <w:gridSpan w:val="3"/>
          </w:tcPr>
          <w:p w14:paraId="786F8FA4" w14:textId="77777777" w:rsidR="009208EE" w:rsidRPr="008629CC" w:rsidRDefault="009208EE" w:rsidP="003B5346">
            <w:pPr>
              <w:jc w:val="both"/>
              <w:rPr>
                <w:b/>
                <w:bCs/>
              </w:rPr>
            </w:pPr>
            <w:r w:rsidRPr="008629CC">
              <w:rPr>
                <w:b/>
                <w:bCs/>
              </w:rPr>
              <w:t>Email Address:</w:t>
            </w:r>
          </w:p>
        </w:tc>
        <w:tc>
          <w:tcPr>
            <w:tcW w:w="7559" w:type="dxa"/>
          </w:tcPr>
          <w:p w14:paraId="6AE68A73"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9084CA0" w14:textId="77777777" w:rsidR="009208EE" w:rsidRPr="008629CC" w:rsidRDefault="009208EE" w:rsidP="009208EE">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208EE" w:rsidRPr="008629CC" w14:paraId="6290BAC7" w14:textId="77777777" w:rsidTr="003B5346">
        <w:tc>
          <w:tcPr>
            <w:tcW w:w="1513" w:type="dxa"/>
            <w:gridSpan w:val="2"/>
          </w:tcPr>
          <w:p w14:paraId="1E705751" w14:textId="77777777" w:rsidR="009208EE" w:rsidRPr="008629CC" w:rsidRDefault="009208EE" w:rsidP="003B5346">
            <w:pPr>
              <w:jc w:val="both"/>
              <w:rPr>
                <w:b/>
                <w:bCs/>
              </w:rPr>
            </w:pPr>
            <w:r w:rsidRPr="008629CC">
              <w:rPr>
                <w:b/>
                <w:bCs/>
              </w:rPr>
              <w:t>Name:</w:t>
            </w:r>
          </w:p>
        </w:tc>
        <w:tc>
          <w:tcPr>
            <w:tcW w:w="7837" w:type="dxa"/>
            <w:gridSpan w:val="2"/>
          </w:tcPr>
          <w:p w14:paraId="56D272F3"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63230474" w14:textId="77777777" w:rsidTr="003B5346">
        <w:tc>
          <w:tcPr>
            <w:tcW w:w="1363" w:type="dxa"/>
          </w:tcPr>
          <w:p w14:paraId="655A50B6" w14:textId="77777777" w:rsidR="009208EE" w:rsidRPr="008629CC" w:rsidRDefault="009208EE" w:rsidP="003B5346">
            <w:pPr>
              <w:jc w:val="both"/>
              <w:rPr>
                <w:b/>
                <w:bCs/>
              </w:rPr>
            </w:pPr>
            <w:r w:rsidRPr="008629CC">
              <w:rPr>
                <w:b/>
                <w:bCs/>
              </w:rPr>
              <w:t>Telephone:</w:t>
            </w:r>
          </w:p>
        </w:tc>
        <w:tc>
          <w:tcPr>
            <w:tcW w:w="7987" w:type="dxa"/>
            <w:gridSpan w:val="3"/>
          </w:tcPr>
          <w:p w14:paraId="54D74FF3"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7B54347" w14:textId="77777777" w:rsidTr="003B5346">
        <w:tc>
          <w:tcPr>
            <w:tcW w:w="1791" w:type="dxa"/>
            <w:gridSpan w:val="3"/>
          </w:tcPr>
          <w:p w14:paraId="516EB48D" w14:textId="77777777" w:rsidR="009208EE" w:rsidRPr="008629CC" w:rsidRDefault="009208EE" w:rsidP="003B5346">
            <w:pPr>
              <w:jc w:val="both"/>
              <w:rPr>
                <w:b/>
                <w:bCs/>
              </w:rPr>
            </w:pPr>
            <w:r w:rsidRPr="008629CC">
              <w:rPr>
                <w:b/>
                <w:bCs/>
              </w:rPr>
              <w:t>Email Address:</w:t>
            </w:r>
          </w:p>
        </w:tc>
        <w:tc>
          <w:tcPr>
            <w:tcW w:w="7559" w:type="dxa"/>
          </w:tcPr>
          <w:p w14:paraId="1F1159F8"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FE2DFDE" w14:textId="77777777" w:rsidR="009208EE" w:rsidRPr="008629CC" w:rsidRDefault="009208EE" w:rsidP="009208EE">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208EE" w:rsidRPr="008629CC" w14:paraId="42403AF1" w14:textId="77777777" w:rsidTr="003B5346">
        <w:tc>
          <w:tcPr>
            <w:tcW w:w="1513" w:type="dxa"/>
            <w:gridSpan w:val="2"/>
          </w:tcPr>
          <w:p w14:paraId="3DB34933" w14:textId="77777777" w:rsidR="009208EE" w:rsidRPr="008629CC" w:rsidRDefault="009208EE" w:rsidP="003B5346">
            <w:pPr>
              <w:jc w:val="both"/>
              <w:rPr>
                <w:b/>
                <w:bCs/>
              </w:rPr>
            </w:pPr>
            <w:r w:rsidRPr="008629CC">
              <w:rPr>
                <w:b/>
                <w:bCs/>
              </w:rPr>
              <w:t>Name:</w:t>
            </w:r>
          </w:p>
        </w:tc>
        <w:tc>
          <w:tcPr>
            <w:tcW w:w="7837" w:type="dxa"/>
            <w:gridSpan w:val="2"/>
          </w:tcPr>
          <w:p w14:paraId="220C059E"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3171D82" w14:textId="77777777" w:rsidTr="003B5346">
        <w:tc>
          <w:tcPr>
            <w:tcW w:w="1363" w:type="dxa"/>
          </w:tcPr>
          <w:p w14:paraId="35220066" w14:textId="77777777" w:rsidR="009208EE" w:rsidRPr="008629CC" w:rsidRDefault="009208EE" w:rsidP="003B5346">
            <w:pPr>
              <w:jc w:val="both"/>
              <w:rPr>
                <w:b/>
                <w:bCs/>
              </w:rPr>
            </w:pPr>
            <w:r w:rsidRPr="008629CC">
              <w:rPr>
                <w:b/>
                <w:bCs/>
              </w:rPr>
              <w:t>Telephone:</w:t>
            </w:r>
          </w:p>
        </w:tc>
        <w:tc>
          <w:tcPr>
            <w:tcW w:w="7987" w:type="dxa"/>
            <w:gridSpan w:val="3"/>
          </w:tcPr>
          <w:p w14:paraId="74762284"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1160392" w14:textId="77777777" w:rsidTr="003B5346">
        <w:tc>
          <w:tcPr>
            <w:tcW w:w="1791" w:type="dxa"/>
            <w:gridSpan w:val="3"/>
          </w:tcPr>
          <w:p w14:paraId="58D3F24C" w14:textId="77777777" w:rsidR="009208EE" w:rsidRPr="008629CC" w:rsidRDefault="009208EE" w:rsidP="003B5346">
            <w:pPr>
              <w:jc w:val="both"/>
              <w:rPr>
                <w:b/>
                <w:bCs/>
              </w:rPr>
            </w:pPr>
            <w:r w:rsidRPr="008629CC">
              <w:rPr>
                <w:b/>
                <w:bCs/>
              </w:rPr>
              <w:t>Email Address:</w:t>
            </w:r>
          </w:p>
        </w:tc>
        <w:tc>
          <w:tcPr>
            <w:tcW w:w="7559" w:type="dxa"/>
          </w:tcPr>
          <w:p w14:paraId="56032101"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493DA92" w14:textId="77777777" w:rsidR="009208EE" w:rsidRPr="008629CC" w:rsidRDefault="009208EE" w:rsidP="009208EE">
      <w:pPr>
        <w:autoSpaceDE w:val="0"/>
        <w:autoSpaceDN w:val="0"/>
        <w:spacing w:before="240" w:after="240"/>
        <w:jc w:val="both"/>
      </w:pPr>
      <w:r>
        <w:rPr>
          <w:b/>
        </w:rPr>
        <w:t>8</w:t>
      </w:r>
      <w:r w:rsidRPr="008629CC">
        <w:rPr>
          <w:b/>
        </w:rPr>
        <w:t xml:space="preserve">. </w:t>
      </w:r>
      <w:r w:rsidRPr="008629CC">
        <w:rPr>
          <w:b/>
          <w:bCs/>
        </w:rPr>
        <w:t xml:space="preserve">Type of Applicant. </w:t>
      </w:r>
      <w:r w:rsidRPr="008629CC">
        <w:t>Please indicate how the Applicant intends to operate in the market pursuant to the ERCOT Protocols.  Please check all that apply.</w:t>
      </w:r>
    </w:p>
    <w:p w14:paraId="4734E769" w14:textId="77777777" w:rsidR="009208EE" w:rsidRPr="00B13091" w:rsidRDefault="009208EE" w:rsidP="009208EE">
      <w:pPr>
        <w:spacing w:after="240"/>
        <w:ind w:left="540" w:hanging="5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MOU or an EC that offers Customer Choice and sells electric energy at retail in the restructured electric power market in Texas; or a Retail Electric Provider (REP) as defined in P.U.C. S</w:t>
      </w:r>
      <w:r>
        <w:rPr>
          <w:smallCaps/>
        </w:rPr>
        <w:t>ubst</w:t>
      </w:r>
      <w:r w:rsidRPr="00B13091">
        <w:t>.</w:t>
      </w:r>
      <w:r>
        <w:t xml:space="preserve"> </w:t>
      </w:r>
      <w:r w:rsidRPr="00B13091">
        <w:t>R. 25.5, Definitions. (If CR, check one of the following):</w:t>
      </w:r>
    </w:p>
    <w:p w14:paraId="539E6EDA" w14:textId="77777777" w:rsidR="009208EE" w:rsidRPr="00B13091" w:rsidRDefault="009208EE" w:rsidP="009208EE">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Pr="00B13091">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000F7485" w14:textId="77777777" w:rsidR="009208EE" w:rsidRPr="00B13091" w:rsidRDefault="009208EE" w:rsidP="009208EE">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Pr="00B13091">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t>tili</w:t>
      </w:r>
      <w:r w:rsidRPr="00B13091">
        <w:t xml:space="preserve">ty Regulatory Act, </w:t>
      </w:r>
      <w:r w:rsidRPr="00B13091">
        <w:rPr>
          <w:smallCaps/>
        </w:rPr>
        <w:t>Tex. Util. Code Ann</w:t>
      </w:r>
      <w:r w:rsidRPr="00B13091">
        <w:t xml:space="preserve">. § 31.002(17) (Vernon 1998 &amp; Supp. 2007) (PURA), a REP may not own or operate generation assets. </w:t>
      </w:r>
      <w:r>
        <w:t xml:space="preserve"> </w:t>
      </w:r>
      <w:r w:rsidRPr="00B13091">
        <w:t>As provided in PURA §</w:t>
      </w:r>
      <w:r>
        <w:t xml:space="preserve"> </w:t>
      </w:r>
      <w:r w:rsidRPr="00B13091">
        <w:t>39.353(b), a REP is not an Aggregator.</w:t>
      </w:r>
    </w:p>
    <w:p w14:paraId="6BF5C531" w14:textId="77777777" w:rsidR="009208EE" w:rsidRPr="00B13091" w:rsidRDefault="009208EE" w:rsidP="009208EE">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Pr="00B13091">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4E9ACF74" w14:textId="77777777" w:rsidR="009208EE" w:rsidRPr="00B13091" w:rsidRDefault="009208EE" w:rsidP="009208EE">
      <w:pPr>
        <w:spacing w:after="240"/>
        <w:ind w:left="540" w:hanging="540"/>
        <w:jc w:val="both"/>
        <w:rPr>
          <w:b/>
          <w:bCs/>
        </w:rPr>
      </w:pPr>
      <w:r w:rsidRPr="00B13091">
        <w:lastRenderedPageBreak/>
        <w:fldChar w:fldCharType="begin">
          <w:ffData>
            <w:name w:val="Check5"/>
            <w:enabled/>
            <w:calcOnExit w:val="0"/>
            <w:checkBox>
              <w:sizeAuto/>
              <w:default w:val="0"/>
            </w:checkBox>
          </w:ffData>
        </w:fldChar>
      </w:r>
      <w:r w:rsidRPr="00B13091">
        <w:instrText xml:space="preserve"> FORMCHECKBOX </w:instrText>
      </w:r>
      <w:r w:rsidRPr="00B13091">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241576ED" w14:textId="77777777" w:rsidR="009208EE" w:rsidRPr="008629CC" w:rsidRDefault="009208EE" w:rsidP="009208EE">
      <w:pPr>
        <w:spacing w:after="240"/>
        <w:jc w:val="both"/>
        <w:rPr>
          <w:b/>
          <w:bCs/>
        </w:rPr>
      </w:pPr>
      <w:r>
        <w:rPr>
          <w:b/>
          <w:bCs/>
        </w:rPr>
        <w:t>9</w:t>
      </w:r>
      <w:r w:rsidRPr="008629CC">
        <w:rPr>
          <w:b/>
          <w:bCs/>
        </w:rPr>
        <w:t xml:space="preserve">. Default method for receiving transaction </w:t>
      </w:r>
      <w:smartTag w:uri="urn:schemas-microsoft-com:office:smarttags" w:element="PersonName">
        <w:r w:rsidRPr="008629CC">
          <w:rPr>
            <w:b/>
            <w:bCs/>
          </w:rPr>
          <w:t>info</w:t>
        </w:r>
      </w:smartTag>
      <w:r w:rsidRPr="008629CC">
        <w:rPr>
          <w:b/>
          <w:bCs/>
        </w:rPr>
        <w:t>rmation from Transaction Clearinghouse.</w:t>
      </w:r>
    </w:p>
    <w:p w14:paraId="66801725" w14:textId="77777777" w:rsidR="009208EE" w:rsidRDefault="009208EE" w:rsidP="009208EE">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491" w:name="Check9"/>
      <w:r w:rsidRPr="008629CC">
        <w:instrText xml:space="preserve"> FORMCHECKBOX </w:instrText>
      </w:r>
      <w:r w:rsidRPr="008629CC">
        <w:fldChar w:fldCharType="separate"/>
      </w:r>
      <w:r w:rsidRPr="008629CC">
        <w:fldChar w:fldCharType="end"/>
      </w:r>
      <w:bookmarkEnd w:id="491"/>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Portal</w:t>
      </w:r>
    </w:p>
    <w:p w14:paraId="5B04D75B" w14:textId="77777777" w:rsidR="009208EE" w:rsidRPr="008629CC" w:rsidRDefault="009208EE" w:rsidP="009208EE">
      <w:pPr>
        <w:jc w:val="both"/>
      </w:pPr>
    </w:p>
    <w:p w14:paraId="63C6B3FE" w14:textId="77777777" w:rsidR="009208EE" w:rsidRDefault="009208EE" w:rsidP="009208EE">
      <w:pPr>
        <w:jc w:val="both"/>
      </w:pPr>
    </w:p>
    <w:p w14:paraId="58F413BA" w14:textId="77777777" w:rsidR="009208EE" w:rsidRPr="008629CC" w:rsidRDefault="009208EE" w:rsidP="009208EE">
      <w:pPr>
        <w:spacing w:after="240"/>
        <w:jc w:val="center"/>
        <w:rPr>
          <w:bCs/>
          <w:iCs/>
          <w:u w:val="single"/>
        </w:rPr>
      </w:pPr>
      <w:r w:rsidRPr="008629CC">
        <w:rPr>
          <w:b/>
          <w:bCs/>
          <w:iCs/>
          <w:u w:val="single"/>
        </w:rPr>
        <w:t>PART II – SCHEDULING INFORMATION</w:t>
      </w:r>
    </w:p>
    <w:p w14:paraId="26A5BB76" w14:textId="77777777" w:rsidR="009208EE" w:rsidRPr="008629CC" w:rsidRDefault="009208EE" w:rsidP="009208EE">
      <w:pPr>
        <w:spacing w:after="240"/>
        <w:jc w:val="both"/>
        <w:rPr>
          <w:bCs/>
          <w:iCs/>
        </w:rPr>
      </w:pPr>
      <w:r w:rsidRPr="008629CC">
        <w:rPr>
          <w:b/>
          <w:bCs/>
          <w:iCs/>
        </w:rPr>
        <w:t>1. Designation of a Qualified Scheduling Entity (QSE).</w:t>
      </w:r>
      <w:r w:rsidRPr="008629CC">
        <w:rPr>
          <w:bCs/>
          <w:iCs/>
        </w:rPr>
        <w:t xml:space="preserve"> Provide all information requested in Attachment A and have the document executed by both parties.</w:t>
      </w:r>
    </w:p>
    <w:p w14:paraId="3F155F21" w14:textId="77777777" w:rsidR="009208EE" w:rsidRDefault="009208EE" w:rsidP="009208EE">
      <w:pPr>
        <w:jc w:val="center"/>
        <w:rPr>
          <w:b/>
          <w:bCs/>
          <w:iCs/>
        </w:rPr>
      </w:pPr>
    </w:p>
    <w:p w14:paraId="31EF56D9" w14:textId="77777777" w:rsidR="009208EE" w:rsidRPr="008629CC" w:rsidRDefault="009208EE" w:rsidP="009208EE">
      <w:pPr>
        <w:jc w:val="center"/>
        <w:rPr>
          <w:u w:val="single"/>
        </w:rPr>
      </w:pPr>
      <w:r w:rsidRPr="008629CC">
        <w:rPr>
          <w:b/>
          <w:bCs/>
          <w:iCs/>
          <w:u w:val="single"/>
        </w:rPr>
        <w:t>PART III – REP INFORMATION</w:t>
      </w:r>
    </w:p>
    <w:p w14:paraId="45E37ED9" w14:textId="77777777" w:rsidR="009208EE" w:rsidRPr="00A45D42" w:rsidRDefault="009208EE" w:rsidP="009208EE">
      <w:pPr>
        <w:spacing w:after="240"/>
        <w:jc w:val="center"/>
        <w:rPr>
          <w:bCs/>
        </w:rPr>
      </w:pPr>
      <w:r w:rsidRPr="00A45D42">
        <w:t xml:space="preserve">(Part III </w:t>
      </w:r>
      <w:r w:rsidRPr="00A45D42">
        <w:rPr>
          <w:bCs/>
        </w:rPr>
        <w:t>applies to REPs only.)</w:t>
      </w:r>
    </w:p>
    <w:p w14:paraId="438637A1" w14:textId="77777777" w:rsidR="009208EE" w:rsidRPr="008629CC" w:rsidRDefault="009208EE" w:rsidP="009208EE">
      <w:pPr>
        <w:spacing w:after="240"/>
        <w:jc w:val="both"/>
        <w:rPr>
          <w:bCs/>
        </w:rPr>
      </w:pPr>
      <w:r w:rsidRPr="008629CC">
        <w:rPr>
          <w:b/>
          <w:bCs/>
        </w:rPr>
        <w:t>1. Other Trade or Commercial Names on PUCT Certificate</w:t>
      </w:r>
      <w:r w:rsidRPr="008629CC">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9208EE" w:rsidRPr="008629CC" w14:paraId="00A19643" w14:textId="77777777" w:rsidTr="003B5346">
        <w:tc>
          <w:tcPr>
            <w:tcW w:w="5885" w:type="dxa"/>
          </w:tcPr>
          <w:p w14:paraId="0F10EB71" w14:textId="77777777" w:rsidR="009208EE" w:rsidRPr="008629CC" w:rsidRDefault="009208EE" w:rsidP="003B5346">
            <w:pPr>
              <w:jc w:val="both"/>
              <w:rPr>
                <w:b/>
                <w:bCs/>
              </w:rPr>
            </w:pPr>
            <w:r w:rsidRPr="008629CC">
              <w:t>Other Trade/Commercial Name:</w:t>
            </w:r>
          </w:p>
        </w:tc>
        <w:tc>
          <w:tcPr>
            <w:tcW w:w="3691" w:type="dxa"/>
          </w:tcPr>
          <w:p w14:paraId="1724FA43" w14:textId="77777777" w:rsidR="009208EE" w:rsidRPr="008629CC" w:rsidRDefault="009208EE" w:rsidP="003B5346">
            <w:pPr>
              <w:jc w:val="both"/>
              <w:rPr>
                <w:b/>
                <w:bCs/>
              </w:rPr>
            </w:pPr>
            <w:r w:rsidRPr="008629CC">
              <w:t>DUNS Number:</w:t>
            </w:r>
          </w:p>
        </w:tc>
      </w:tr>
      <w:tr w:rsidR="009208EE" w:rsidRPr="008629CC" w14:paraId="02964F97" w14:textId="77777777" w:rsidTr="003B5346">
        <w:tc>
          <w:tcPr>
            <w:tcW w:w="5885" w:type="dxa"/>
          </w:tcPr>
          <w:p w14:paraId="520E4B7A"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09725793"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159D76F8" w14:textId="77777777" w:rsidTr="003B5346">
        <w:tc>
          <w:tcPr>
            <w:tcW w:w="5885" w:type="dxa"/>
          </w:tcPr>
          <w:p w14:paraId="5B77F546"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40958B9"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0DE25C7F" w14:textId="77777777" w:rsidTr="003B5346">
        <w:tc>
          <w:tcPr>
            <w:tcW w:w="5885" w:type="dxa"/>
          </w:tcPr>
          <w:p w14:paraId="54E9BFB1"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66BBA9A"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3CB23306" w14:textId="77777777" w:rsidTr="003B5346">
        <w:tc>
          <w:tcPr>
            <w:tcW w:w="5885" w:type="dxa"/>
          </w:tcPr>
          <w:p w14:paraId="4003309B"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556C7430"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B5C4200" w14:textId="77777777" w:rsidR="009208EE" w:rsidRPr="008629CC" w:rsidRDefault="009208EE" w:rsidP="009208EE">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9208EE" w:rsidRPr="008629CC" w14:paraId="5E9C891C" w14:textId="77777777" w:rsidTr="003B5346">
        <w:tc>
          <w:tcPr>
            <w:tcW w:w="2984" w:type="dxa"/>
          </w:tcPr>
          <w:p w14:paraId="3D5CC527" w14:textId="77777777" w:rsidR="009208EE" w:rsidRPr="008629CC" w:rsidRDefault="009208EE" w:rsidP="003B5346">
            <w:pPr>
              <w:jc w:val="both"/>
            </w:pPr>
            <w:r w:rsidRPr="008629CC">
              <w:t>Name in use at Texas office:</w:t>
            </w:r>
          </w:p>
        </w:tc>
        <w:tc>
          <w:tcPr>
            <w:tcW w:w="6366" w:type="dxa"/>
          </w:tcPr>
          <w:p w14:paraId="2B044A20" w14:textId="77777777" w:rsidR="009208EE" w:rsidRPr="008629CC" w:rsidRDefault="009208EE" w:rsidP="003B5346">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CB4BD62" w14:textId="77777777" w:rsidTr="003B5346">
        <w:tc>
          <w:tcPr>
            <w:tcW w:w="2984" w:type="dxa"/>
          </w:tcPr>
          <w:p w14:paraId="3644EF0F" w14:textId="77777777" w:rsidR="009208EE" w:rsidRPr="008629CC" w:rsidRDefault="009208EE" w:rsidP="003B5346">
            <w:pPr>
              <w:jc w:val="both"/>
            </w:pPr>
            <w:r w:rsidRPr="008629CC">
              <w:t>Street Address of Texas office:</w:t>
            </w:r>
          </w:p>
        </w:tc>
        <w:tc>
          <w:tcPr>
            <w:tcW w:w="6366" w:type="dxa"/>
          </w:tcPr>
          <w:p w14:paraId="0D93DDE8" w14:textId="77777777" w:rsidR="009208EE" w:rsidRPr="008629CC" w:rsidRDefault="009208EE" w:rsidP="003B5346">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FCB5622" w14:textId="77777777" w:rsidTr="003B5346">
        <w:tc>
          <w:tcPr>
            <w:tcW w:w="2984" w:type="dxa"/>
          </w:tcPr>
          <w:p w14:paraId="3CD249F8" w14:textId="77777777" w:rsidR="009208EE" w:rsidRPr="008629CC" w:rsidRDefault="009208EE" w:rsidP="003B5346">
            <w:pPr>
              <w:jc w:val="both"/>
            </w:pPr>
            <w:r w:rsidRPr="008629CC">
              <w:t>City, State, Zip:</w:t>
            </w:r>
          </w:p>
        </w:tc>
        <w:tc>
          <w:tcPr>
            <w:tcW w:w="6366" w:type="dxa"/>
          </w:tcPr>
          <w:p w14:paraId="6A6C8230" w14:textId="77777777" w:rsidR="009208EE" w:rsidRPr="008629CC" w:rsidRDefault="009208EE" w:rsidP="003B5346">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6DC8B9C" w14:textId="77777777" w:rsidTr="003B5346">
        <w:tc>
          <w:tcPr>
            <w:tcW w:w="2984" w:type="dxa"/>
          </w:tcPr>
          <w:p w14:paraId="16B4495F" w14:textId="77777777" w:rsidR="009208EE" w:rsidRPr="008629CC" w:rsidRDefault="009208EE" w:rsidP="003B5346">
            <w:pPr>
              <w:jc w:val="both"/>
            </w:pPr>
            <w:r w:rsidRPr="008629CC">
              <w:t>Telephone:</w:t>
            </w:r>
          </w:p>
        </w:tc>
        <w:tc>
          <w:tcPr>
            <w:tcW w:w="6366" w:type="dxa"/>
          </w:tcPr>
          <w:p w14:paraId="1D6F6E06" w14:textId="77777777" w:rsidR="009208EE" w:rsidRPr="008629CC" w:rsidRDefault="009208EE" w:rsidP="003B5346">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6E165EEE" w14:textId="77777777" w:rsidTr="003B5346">
        <w:tc>
          <w:tcPr>
            <w:tcW w:w="2984" w:type="dxa"/>
          </w:tcPr>
          <w:p w14:paraId="65E4B8AF" w14:textId="77777777" w:rsidR="009208EE" w:rsidRPr="008629CC" w:rsidRDefault="009208EE" w:rsidP="003B5346">
            <w:pPr>
              <w:jc w:val="both"/>
            </w:pPr>
            <w:r w:rsidRPr="008629CC">
              <w:t>Email:</w:t>
            </w:r>
          </w:p>
        </w:tc>
        <w:tc>
          <w:tcPr>
            <w:tcW w:w="6366" w:type="dxa"/>
          </w:tcPr>
          <w:p w14:paraId="128E09B0" w14:textId="77777777" w:rsidR="009208EE" w:rsidRPr="008629CC" w:rsidRDefault="009208EE" w:rsidP="003B5346">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B44C0ED" w14:textId="77777777" w:rsidR="009208EE" w:rsidRPr="008629CC" w:rsidRDefault="009208EE" w:rsidP="009208EE">
      <w:pPr>
        <w:spacing w:before="240" w:after="240"/>
        <w:jc w:val="both"/>
      </w:pPr>
      <w:r w:rsidRPr="008629CC">
        <w:rPr>
          <w:b/>
          <w:bCs/>
        </w:rPr>
        <w:t>3. Service Area</w:t>
      </w:r>
      <w:r w:rsidRPr="008629CC">
        <w:t>.  Please designate service area by selecting one of the options below.</w:t>
      </w:r>
    </w:p>
    <w:p w14:paraId="47AA36AA" w14:textId="77777777" w:rsidR="009208EE" w:rsidRPr="008629CC" w:rsidRDefault="009208EE" w:rsidP="009208EE">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67FFE741" w14:textId="77777777" w:rsidR="009208EE" w:rsidRPr="008629CC" w:rsidRDefault="009208EE" w:rsidP="009208EE">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The geographic area of the entire state of Texas.</w:t>
      </w:r>
    </w:p>
    <w:p w14:paraId="5F579E19" w14:textId="77777777" w:rsidR="009208EE" w:rsidRPr="008629CC" w:rsidRDefault="009208EE" w:rsidP="009208EE">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3F591E17" w14:textId="77777777" w:rsidR="009208EE" w:rsidRPr="008629CC" w:rsidRDefault="009208EE" w:rsidP="009208EE">
      <w:pPr>
        <w:spacing w:after="240"/>
        <w:ind w:left="5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ooperatives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58E43F9B" w14:textId="77777777" w:rsidR="009208EE" w:rsidRPr="008629CC" w:rsidRDefault="009208EE" w:rsidP="009208EE">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476902B0" w14:textId="77777777" w:rsidR="009208EE" w:rsidRPr="008629CC" w:rsidRDefault="009208EE" w:rsidP="009208EE">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t>
      </w:r>
      <w:proofErr w:type="gramStart"/>
      <w:r w:rsidRPr="008629CC">
        <w:t>who</w:t>
      </w:r>
      <w:proofErr w:type="gramEnd"/>
      <w:r w:rsidRPr="008629CC">
        <w:t xml:space="preserve">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2298EA90" w14:textId="77777777" w:rsidR="009208EE" w:rsidRPr="008629CC" w:rsidRDefault="009208EE" w:rsidP="009208EE">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5F6B5ADF" w14:textId="77777777" w:rsidR="009208EE" w:rsidRPr="008629CC" w:rsidRDefault="009208EE" w:rsidP="009208EE">
      <w:pPr>
        <w:jc w:val="both"/>
        <w:rPr>
          <w:b/>
          <w:bCs/>
        </w:rPr>
      </w:pPr>
      <w:r w:rsidRPr="008629CC">
        <w:rPr>
          <w:b/>
          <w:bCs/>
        </w:rPr>
        <w:t>4. PUCT Certification.</w:t>
      </w:r>
    </w:p>
    <w:p w14:paraId="3489FE92" w14:textId="77777777" w:rsidR="009208EE" w:rsidRPr="008629CC" w:rsidRDefault="009208EE" w:rsidP="009208E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9208EE" w:rsidRPr="008629CC" w14:paraId="271BA2BF" w14:textId="77777777" w:rsidTr="003B5346">
        <w:tc>
          <w:tcPr>
            <w:tcW w:w="4320" w:type="dxa"/>
          </w:tcPr>
          <w:p w14:paraId="2CF7ED8C" w14:textId="77777777" w:rsidR="009208EE" w:rsidRPr="008629CC" w:rsidRDefault="009208EE" w:rsidP="003B5346">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3E60EAC7" w14:textId="77777777" w:rsidR="009208EE" w:rsidRPr="008629CC" w:rsidRDefault="009208EE" w:rsidP="003B5346">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3F33AE" w14:textId="77777777" w:rsidR="009208EE" w:rsidRPr="008629CC" w:rsidRDefault="009208EE" w:rsidP="009208EE">
      <w:pPr>
        <w:spacing w:before="240" w:after="240"/>
        <w:jc w:val="center"/>
        <w:rPr>
          <w:b/>
          <w:u w:val="single"/>
        </w:rPr>
      </w:pPr>
      <w:r w:rsidRPr="008629CC">
        <w:rPr>
          <w:b/>
          <w:u w:val="single"/>
        </w:rPr>
        <w:t>PART IV – ADDITIONAL REQUIRED INFORMATION</w:t>
      </w:r>
    </w:p>
    <w:p w14:paraId="15AE8031" w14:textId="7BBD2960" w:rsidR="009208EE" w:rsidRDefault="009208EE" w:rsidP="009208EE">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xml:space="preserve">, </w:t>
      </w:r>
      <w:del w:id="492" w:author="ERCOT [2]" w:date="2025-07-07T11:41:00Z" w16du:dateUtc="2025-07-07T16:41:00Z">
        <w:r w:rsidRPr="008629CC" w:rsidDel="00F23C35">
          <w:delText>Digital Certificate</w:delText>
        </w:r>
      </w:del>
      <w:del w:id="493" w:author="ERCOT [2]" w:date="2025-07-30T19:05:00Z">
        <w:r w:rsidRPr="008629CC">
          <w:delText xml:space="preserve"> Audit Attestation</w:delText>
        </w:r>
        <w:r>
          <w:delText xml:space="preserve"> (</w:delText>
        </w:r>
      </w:del>
      <w:del w:id="494" w:author="ERCOT [2]" w:date="2025-07-07T11:41:00Z" w16du:dateUtc="2025-07-07T16:41:00Z">
        <w:r w:rsidDel="00F23C35">
          <w:delText>DC</w:delText>
        </w:r>
      </w:del>
      <w:del w:id="495" w:author="ERCOT [2]" w:date="2025-07-30T19:05:00Z">
        <w:r>
          <w:delText>AA)</w:delText>
        </w:r>
        <w:r w:rsidRPr="008629CC">
          <w:delText>,</w:delText>
        </w:r>
      </w:del>
      <w:r w:rsidRPr="008629CC">
        <w:t xml:space="preserve"> etc. Alternatively, additional documentation (Articles of Incorporation, Board Resolutions, Delegation of Authority, Secretary’s Certificate, etc.) can be provided to prove binding authority for the Applicant.</w:t>
      </w:r>
    </w:p>
    <w:p w14:paraId="62789371" w14:textId="77777777" w:rsidR="009208EE" w:rsidRPr="00B13091" w:rsidRDefault="009208EE" w:rsidP="009208EE">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t>, Definitions,</w:t>
      </w:r>
      <w:r w:rsidRPr="00B13091">
        <w:t xml:space="preserve"> for the definition of “Affiliate.”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9208EE" w:rsidRPr="008629CC" w14:paraId="18FB23DA" w14:textId="77777777" w:rsidTr="003B5346">
        <w:tc>
          <w:tcPr>
            <w:tcW w:w="3528" w:type="dxa"/>
          </w:tcPr>
          <w:p w14:paraId="46BD465E" w14:textId="77777777" w:rsidR="009208EE" w:rsidRPr="008629CC" w:rsidRDefault="009208EE" w:rsidP="003B5346">
            <w:pPr>
              <w:jc w:val="center"/>
            </w:pPr>
            <w:r w:rsidRPr="008629CC">
              <w:rPr>
                <w:b/>
                <w:bCs/>
              </w:rPr>
              <w:t>Affiliate Name</w:t>
            </w:r>
          </w:p>
          <w:p w14:paraId="664168B3" w14:textId="77777777" w:rsidR="009208EE" w:rsidRPr="008629CC" w:rsidRDefault="009208EE" w:rsidP="003B5346">
            <w:pPr>
              <w:jc w:val="center"/>
            </w:pPr>
            <w:r w:rsidRPr="008629CC">
              <w:t>(or name used for other ERCOT registration)</w:t>
            </w:r>
          </w:p>
        </w:tc>
        <w:tc>
          <w:tcPr>
            <w:tcW w:w="3414" w:type="dxa"/>
          </w:tcPr>
          <w:p w14:paraId="765A9216" w14:textId="77777777" w:rsidR="009208EE" w:rsidRPr="008629CC" w:rsidRDefault="009208EE" w:rsidP="003B5346">
            <w:pPr>
              <w:jc w:val="center"/>
              <w:rPr>
                <w:b/>
                <w:bCs/>
              </w:rPr>
            </w:pPr>
            <w:r w:rsidRPr="008629CC">
              <w:rPr>
                <w:b/>
                <w:bCs/>
              </w:rPr>
              <w:t>Type of Legal Structure</w:t>
            </w:r>
          </w:p>
          <w:p w14:paraId="0BA347E3" w14:textId="77777777" w:rsidR="009208EE" w:rsidRPr="008629CC" w:rsidRDefault="009208EE" w:rsidP="003B5346">
            <w:pPr>
              <w:jc w:val="center"/>
              <w:rPr>
                <w:bCs/>
              </w:rPr>
            </w:pPr>
            <w:r w:rsidRPr="008629CC">
              <w:rPr>
                <w:bCs/>
              </w:rPr>
              <w:t>(partnership, limited liability company, corporation, etc.)</w:t>
            </w:r>
          </w:p>
        </w:tc>
        <w:tc>
          <w:tcPr>
            <w:tcW w:w="2616" w:type="dxa"/>
          </w:tcPr>
          <w:p w14:paraId="1209868A" w14:textId="77777777" w:rsidR="009208EE" w:rsidRPr="008629CC" w:rsidRDefault="009208EE" w:rsidP="003B5346">
            <w:pPr>
              <w:keepNext/>
              <w:jc w:val="center"/>
              <w:outlineLvl w:val="2"/>
              <w:rPr>
                <w:b/>
                <w:bCs/>
              </w:rPr>
            </w:pPr>
            <w:r w:rsidRPr="008629CC">
              <w:rPr>
                <w:b/>
                <w:bCs/>
              </w:rPr>
              <w:t>Relationship</w:t>
            </w:r>
          </w:p>
          <w:p w14:paraId="127B2305" w14:textId="77777777" w:rsidR="009208EE" w:rsidRPr="008629CC" w:rsidRDefault="009208EE" w:rsidP="003B5346">
            <w:pPr>
              <w:jc w:val="center"/>
            </w:pPr>
            <w:r w:rsidRPr="008629CC">
              <w:t>(parent, subsidiary, partner, affiliate, etc.)</w:t>
            </w:r>
          </w:p>
        </w:tc>
      </w:tr>
      <w:tr w:rsidR="009208EE" w:rsidRPr="008629CC" w14:paraId="50408911" w14:textId="77777777" w:rsidTr="003B5346">
        <w:tc>
          <w:tcPr>
            <w:tcW w:w="3528" w:type="dxa"/>
          </w:tcPr>
          <w:p w14:paraId="759B1C09" w14:textId="77777777" w:rsidR="009208EE" w:rsidRPr="008629CC" w:rsidRDefault="009208EE" w:rsidP="003B5346">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A8F8E2A"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504DB5B4"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71F3B5E2" w14:textId="77777777" w:rsidTr="003B5346">
        <w:tc>
          <w:tcPr>
            <w:tcW w:w="3528" w:type="dxa"/>
          </w:tcPr>
          <w:p w14:paraId="56D72060" w14:textId="77777777" w:rsidR="009208EE" w:rsidRPr="008629CC" w:rsidRDefault="009208EE" w:rsidP="003B5346">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1601DC7E" w14:textId="77777777" w:rsidR="009208EE" w:rsidRPr="008629CC" w:rsidRDefault="009208EE" w:rsidP="003B5346">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0748A8A" w14:textId="77777777" w:rsidR="009208EE" w:rsidRPr="008629CC" w:rsidRDefault="009208EE" w:rsidP="003B5346">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51716F8B" w14:textId="77777777" w:rsidTr="003B5346">
        <w:tc>
          <w:tcPr>
            <w:tcW w:w="3528" w:type="dxa"/>
          </w:tcPr>
          <w:p w14:paraId="2D959291" w14:textId="77777777" w:rsidR="009208EE" w:rsidRPr="008629CC" w:rsidRDefault="009208EE" w:rsidP="003B5346">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E249B11" w14:textId="77777777" w:rsidR="009208EE" w:rsidRPr="008629CC" w:rsidRDefault="009208EE" w:rsidP="003B5346">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D5DC593" w14:textId="77777777" w:rsidR="009208EE" w:rsidRPr="008629CC" w:rsidRDefault="009208EE" w:rsidP="003B5346">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0B0B3C09" w14:textId="77777777" w:rsidTr="003B5346">
        <w:tc>
          <w:tcPr>
            <w:tcW w:w="3528" w:type="dxa"/>
          </w:tcPr>
          <w:p w14:paraId="07D10ADB" w14:textId="77777777" w:rsidR="009208EE" w:rsidRPr="008629CC" w:rsidRDefault="009208EE" w:rsidP="003B5346">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99A217D" w14:textId="77777777" w:rsidR="009208EE" w:rsidRPr="008629CC" w:rsidRDefault="009208EE" w:rsidP="003B5346">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9039F83" w14:textId="77777777" w:rsidR="009208EE" w:rsidRPr="008629CC" w:rsidRDefault="009208EE" w:rsidP="003B5346">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2B459CB2" w14:textId="77777777" w:rsidTr="003B5346">
        <w:tc>
          <w:tcPr>
            <w:tcW w:w="3528" w:type="dxa"/>
          </w:tcPr>
          <w:p w14:paraId="490AD7C5" w14:textId="77777777" w:rsidR="009208EE" w:rsidRPr="008629CC" w:rsidRDefault="009208EE" w:rsidP="003B5346">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0048ABD" w14:textId="77777777" w:rsidR="009208EE" w:rsidRPr="008629CC" w:rsidRDefault="009208EE" w:rsidP="003B5346">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94B5D44" w14:textId="77777777" w:rsidR="009208EE" w:rsidRPr="008629CC" w:rsidRDefault="009208EE" w:rsidP="003B5346">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576B1E13" w14:textId="77777777" w:rsidTr="003B5346">
        <w:tc>
          <w:tcPr>
            <w:tcW w:w="3528" w:type="dxa"/>
          </w:tcPr>
          <w:p w14:paraId="28992BD6" w14:textId="77777777" w:rsidR="009208EE" w:rsidRPr="008629CC" w:rsidRDefault="009208EE" w:rsidP="003B5346">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17337C0C"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D2AA0E4"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462402D5" w14:textId="77777777" w:rsidTr="003B5346">
        <w:tc>
          <w:tcPr>
            <w:tcW w:w="3528" w:type="dxa"/>
          </w:tcPr>
          <w:p w14:paraId="436D912C" w14:textId="77777777" w:rsidR="009208EE" w:rsidRPr="008629CC" w:rsidRDefault="009208EE" w:rsidP="003B5346">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D672FC1"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5A9FF918"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63E3FDA1" w14:textId="77777777" w:rsidTr="003B5346">
        <w:tc>
          <w:tcPr>
            <w:tcW w:w="3528" w:type="dxa"/>
          </w:tcPr>
          <w:p w14:paraId="6E8D7B8B" w14:textId="77777777" w:rsidR="009208EE" w:rsidRPr="008629CC" w:rsidRDefault="009208EE" w:rsidP="003B5346">
            <w:pPr>
              <w:rPr>
                <w:b/>
                <w:bCs/>
              </w:rPr>
            </w:pPr>
            <w:r w:rsidRPr="008629CC">
              <w:rPr>
                <w:b/>
                <w:bCs/>
              </w:rPr>
              <w:lastRenderedPageBreak/>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4C97F5A"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1278347"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7C495818" w14:textId="77777777" w:rsidTr="003B5346">
        <w:tc>
          <w:tcPr>
            <w:tcW w:w="3528" w:type="dxa"/>
          </w:tcPr>
          <w:p w14:paraId="3C85E43A" w14:textId="77777777" w:rsidR="009208EE" w:rsidRPr="008629CC" w:rsidRDefault="009208EE" w:rsidP="003B5346">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7916919"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079D0BB"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3E043487" w14:textId="77777777" w:rsidTr="003B5346">
        <w:tc>
          <w:tcPr>
            <w:tcW w:w="3528" w:type="dxa"/>
          </w:tcPr>
          <w:p w14:paraId="24C57978" w14:textId="77777777" w:rsidR="009208EE" w:rsidRPr="008629CC" w:rsidRDefault="009208EE" w:rsidP="003B5346">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6D1C809"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8F3DA22"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425FE15B" w14:textId="77777777" w:rsidR="009208EE" w:rsidRPr="008629CC" w:rsidRDefault="009208EE" w:rsidP="009208EE">
      <w:pPr>
        <w:keepNext/>
        <w:autoSpaceDE w:val="0"/>
        <w:autoSpaceDN w:val="0"/>
        <w:spacing w:before="240" w:after="240"/>
        <w:jc w:val="center"/>
        <w:outlineLvl w:val="1"/>
        <w:rPr>
          <w:b/>
          <w:bCs/>
          <w:iCs/>
          <w:u w:val="single"/>
        </w:rPr>
      </w:pPr>
      <w:r w:rsidRPr="008629CC">
        <w:rPr>
          <w:b/>
          <w:bCs/>
          <w:iCs/>
          <w:u w:val="single"/>
        </w:rPr>
        <w:t>PART V – SIGNATURE</w:t>
      </w:r>
    </w:p>
    <w:p w14:paraId="73553061" w14:textId="77777777" w:rsidR="009208EE" w:rsidRPr="008629CC" w:rsidRDefault="009208EE" w:rsidP="009208EE">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w:t>
      </w:r>
      <w:proofErr w:type="gramStart"/>
      <w:r w:rsidRPr="008629CC">
        <w:t>made</w:t>
      </w:r>
      <w:proofErr w:type="gramEnd"/>
      <w:r w:rsidRPr="008629CC">
        <w:t xml:space="preserv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9208EE" w:rsidRPr="008629CC" w14:paraId="09CC2337" w14:textId="77777777" w:rsidTr="003B5346">
        <w:trPr>
          <w:trHeight w:val="737"/>
        </w:trPr>
        <w:tc>
          <w:tcPr>
            <w:tcW w:w="4158" w:type="dxa"/>
            <w:vAlign w:val="center"/>
          </w:tcPr>
          <w:p w14:paraId="262DEEA7" w14:textId="77777777" w:rsidR="009208EE" w:rsidRPr="008629CC" w:rsidRDefault="009208EE" w:rsidP="003B5346">
            <w:pPr>
              <w:autoSpaceDE w:val="0"/>
              <w:autoSpaceDN w:val="0"/>
            </w:pPr>
            <w:r w:rsidRPr="008629CC">
              <w:t>Signature of AR, Backup AR or Officer:</w:t>
            </w:r>
          </w:p>
        </w:tc>
        <w:tc>
          <w:tcPr>
            <w:tcW w:w="5418" w:type="dxa"/>
          </w:tcPr>
          <w:p w14:paraId="4B29486C" w14:textId="77777777" w:rsidR="009208EE" w:rsidRPr="008629CC" w:rsidRDefault="009208EE" w:rsidP="003B5346">
            <w:pPr>
              <w:keepNext/>
              <w:autoSpaceDE w:val="0"/>
              <w:autoSpaceDN w:val="0"/>
              <w:jc w:val="both"/>
              <w:outlineLvl w:val="1"/>
              <w:rPr>
                <w:b/>
                <w:bCs/>
                <w:iCs/>
              </w:rPr>
            </w:pPr>
          </w:p>
        </w:tc>
      </w:tr>
      <w:tr w:rsidR="009208EE" w:rsidRPr="008629CC" w14:paraId="02041377" w14:textId="77777777" w:rsidTr="003B5346">
        <w:tc>
          <w:tcPr>
            <w:tcW w:w="4158" w:type="dxa"/>
            <w:vAlign w:val="center"/>
          </w:tcPr>
          <w:p w14:paraId="776FAF7F" w14:textId="77777777" w:rsidR="009208EE" w:rsidRPr="008629CC" w:rsidRDefault="009208EE" w:rsidP="003B5346">
            <w:pPr>
              <w:autoSpaceDE w:val="0"/>
              <w:autoSpaceDN w:val="0"/>
            </w:pPr>
            <w:r w:rsidRPr="008629CC">
              <w:t>Printed Name of AR, Backup AR or Officer:</w:t>
            </w:r>
          </w:p>
        </w:tc>
        <w:tc>
          <w:tcPr>
            <w:tcW w:w="5418" w:type="dxa"/>
          </w:tcPr>
          <w:p w14:paraId="12AC9606" w14:textId="77777777" w:rsidR="009208EE" w:rsidRPr="008629CC" w:rsidRDefault="009208EE" w:rsidP="003B5346">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9208EE" w:rsidRPr="008629CC" w14:paraId="39837D88" w14:textId="77777777" w:rsidTr="003B5346">
        <w:tc>
          <w:tcPr>
            <w:tcW w:w="4158" w:type="dxa"/>
            <w:vAlign w:val="center"/>
          </w:tcPr>
          <w:p w14:paraId="716B60F1" w14:textId="77777777" w:rsidR="009208EE" w:rsidRPr="008629CC" w:rsidRDefault="009208EE" w:rsidP="003B5346">
            <w:pPr>
              <w:keepNext/>
              <w:autoSpaceDE w:val="0"/>
              <w:autoSpaceDN w:val="0"/>
              <w:outlineLvl w:val="1"/>
              <w:rPr>
                <w:bCs/>
                <w:iCs/>
              </w:rPr>
            </w:pPr>
            <w:r w:rsidRPr="008629CC">
              <w:rPr>
                <w:bCs/>
                <w:iCs/>
              </w:rPr>
              <w:t>Date:</w:t>
            </w:r>
          </w:p>
        </w:tc>
        <w:tc>
          <w:tcPr>
            <w:tcW w:w="5418" w:type="dxa"/>
          </w:tcPr>
          <w:p w14:paraId="3F72FDE8" w14:textId="77777777" w:rsidR="009208EE" w:rsidRPr="008629CC" w:rsidRDefault="009208EE" w:rsidP="003B5346">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0473927E" w14:textId="77777777" w:rsidR="009208EE" w:rsidRPr="008629CC" w:rsidRDefault="009208EE" w:rsidP="009208EE">
      <w:pPr>
        <w:autoSpaceDE w:val="0"/>
        <w:autoSpaceDN w:val="0"/>
        <w:jc w:val="center"/>
        <w:rPr>
          <w:b/>
          <w:bCs/>
          <w:u w:val="single"/>
        </w:rPr>
      </w:pPr>
      <w:r w:rsidRPr="008629CC">
        <w:br w:type="page"/>
      </w:r>
      <w:r w:rsidRPr="008629CC">
        <w:rPr>
          <w:b/>
          <w:bCs/>
          <w:u w:val="single"/>
        </w:rPr>
        <w:lastRenderedPageBreak/>
        <w:t>Attachment A – QSE Acknowledgment</w:t>
      </w:r>
    </w:p>
    <w:p w14:paraId="60C79535" w14:textId="77777777" w:rsidR="009208EE" w:rsidRPr="008629CC" w:rsidRDefault="009208EE" w:rsidP="009208EE">
      <w:pPr>
        <w:widowControl w:val="0"/>
        <w:autoSpaceDE w:val="0"/>
        <w:autoSpaceDN w:val="0"/>
        <w:adjustRightInd w:val="0"/>
        <w:jc w:val="both"/>
        <w:rPr>
          <w:b/>
        </w:rPr>
      </w:pPr>
    </w:p>
    <w:p w14:paraId="63B3FD40" w14:textId="77777777" w:rsidR="009208EE" w:rsidRPr="008629CC" w:rsidRDefault="009208EE" w:rsidP="009208EE">
      <w:pPr>
        <w:widowControl w:val="0"/>
        <w:autoSpaceDE w:val="0"/>
        <w:autoSpaceDN w:val="0"/>
        <w:adjustRightInd w:val="0"/>
        <w:jc w:val="center"/>
        <w:rPr>
          <w:b/>
        </w:rPr>
      </w:pPr>
      <w:r w:rsidRPr="008629CC">
        <w:rPr>
          <w:b/>
        </w:rPr>
        <w:t>Acknowledgment by Designated QSE for</w:t>
      </w:r>
    </w:p>
    <w:p w14:paraId="0B0768C7" w14:textId="77777777" w:rsidR="009208EE" w:rsidRPr="008629CC" w:rsidRDefault="009208EE" w:rsidP="009208EE">
      <w:pPr>
        <w:widowControl w:val="0"/>
        <w:autoSpaceDE w:val="0"/>
        <w:autoSpaceDN w:val="0"/>
        <w:adjustRightInd w:val="0"/>
        <w:spacing w:after="240"/>
        <w:jc w:val="center"/>
        <w:rPr>
          <w:b/>
        </w:rPr>
      </w:pPr>
      <w:r w:rsidRPr="008629CC">
        <w:rPr>
          <w:b/>
        </w:rPr>
        <w:t>Scheduling and Settlement Responsibilities with ERCOT</w:t>
      </w:r>
    </w:p>
    <w:p w14:paraId="364B5CAE" w14:textId="77777777" w:rsidR="009208EE" w:rsidRPr="008629CC" w:rsidRDefault="009208EE" w:rsidP="009208EE">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042F5682" w14:textId="77777777" w:rsidR="009208EE" w:rsidRPr="008629CC" w:rsidRDefault="009208EE" w:rsidP="009208EE">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27165DCB" w14:textId="77777777" w:rsidR="009208EE" w:rsidRPr="008629CC" w:rsidRDefault="009208EE" w:rsidP="009208EE">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3"/>
        <w:t>**</w:t>
      </w:r>
      <w:r w:rsidRPr="008629CC">
        <w:rPr>
          <w:u w:val="single"/>
        </w:rPr>
        <w:t xml:space="preserve"> </w:t>
      </w:r>
    </w:p>
    <w:p w14:paraId="201900CD" w14:textId="77777777" w:rsidR="009208EE" w:rsidRPr="008629CC" w:rsidRDefault="009208EE" w:rsidP="009208EE">
      <w:pPr>
        <w:widowControl w:val="0"/>
        <w:autoSpaceDE w:val="0"/>
        <w:autoSpaceDN w:val="0"/>
        <w:adjustRightInd w:val="0"/>
        <w:spacing w:after="240"/>
        <w:jc w:val="both"/>
      </w:pPr>
      <w:r w:rsidRPr="008629CC">
        <w:t xml:space="preserve">or </w:t>
      </w:r>
    </w:p>
    <w:p w14:paraId="7A4079F5" w14:textId="77777777" w:rsidR="009208EE" w:rsidRPr="008629CC" w:rsidRDefault="009208EE" w:rsidP="009208EE">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Pr="008629CC">
        <w:fldChar w:fldCharType="separate"/>
      </w:r>
      <w:r w:rsidRPr="008629CC">
        <w:fldChar w:fldCharType="end"/>
      </w:r>
    </w:p>
    <w:p w14:paraId="1693A2C5" w14:textId="77777777" w:rsidR="009208EE" w:rsidRPr="008629CC" w:rsidRDefault="009208EE" w:rsidP="009208EE">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9208EE" w:rsidRPr="008629CC" w14:paraId="5FFEF0FA" w14:textId="77777777" w:rsidTr="003B5346">
        <w:trPr>
          <w:trHeight w:val="755"/>
        </w:trPr>
        <w:tc>
          <w:tcPr>
            <w:tcW w:w="2901" w:type="dxa"/>
          </w:tcPr>
          <w:p w14:paraId="38D80F4C" w14:textId="77777777" w:rsidR="009208EE" w:rsidRPr="008629CC" w:rsidRDefault="009208EE" w:rsidP="003B5346">
            <w:pPr>
              <w:widowControl w:val="0"/>
              <w:autoSpaceDE w:val="0"/>
              <w:autoSpaceDN w:val="0"/>
              <w:adjustRightInd w:val="0"/>
            </w:pPr>
            <w:r w:rsidRPr="008629CC">
              <w:t>Signature of AR for QSE:</w:t>
            </w:r>
          </w:p>
        </w:tc>
        <w:tc>
          <w:tcPr>
            <w:tcW w:w="6675" w:type="dxa"/>
          </w:tcPr>
          <w:p w14:paraId="53CFA522" w14:textId="77777777" w:rsidR="009208EE" w:rsidRPr="008629CC" w:rsidRDefault="009208EE" w:rsidP="003B5346">
            <w:pPr>
              <w:widowControl w:val="0"/>
              <w:autoSpaceDE w:val="0"/>
              <w:autoSpaceDN w:val="0"/>
              <w:adjustRightInd w:val="0"/>
            </w:pPr>
          </w:p>
        </w:tc>
      </w:tr>
      <w:tr w:rsidR="009208EE" w:rsidRPr="008629CC" w14:paraId="43E298DE" w14:textId="77777777" w:rsidTr="003B5346">
        <w:trPr>
          <w:trHeight w:val="288"/>
        </w:trPr>
        <w:tc>
          <w:tcPr>
            <w:tcW w:w="2901" w:type="dxa"/>
          </w:tcPr>
          <w:p w14:paraId="526F88AD" w14:textId="77777777" w:rsidR="009208EE" w:rsidRPr="008629CC" w:rsidRDefault="009208EE" w:rsidP="003B5346">
            <w:pPr>
              <w:widowControl w:val="0"/>
              <w:autoSpaceDE w:val="0"/>
              <w:autoSpaceDN w:val="0"/>
              <w:adjustRightInd w:val="0"/>
            </w:pPr>
            <w:r w:rsidRPr="008629CC">
              <w:t>Printed Name of AR:</w:t>
            </w:r>
          </w:p>
        </w:tc>
        <w:tc>
          <w:tcPr>
            <w:tcW w:w="6675" w:type="dxa"/>
          </w:tcPr>
          <w:p w14:paraId="1BDB373B"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2FAE2474" w14:textId="77777777" w:rsidTr="003B5346">
        <w:trPr>
          <w:trHeight w:val="288"/>
        </w:trPr>
        <w:tc>
          <w:tcPr>
            <w:tcW w:w="2901" w:type="dxa"/>
          </w:tcPr>
          <w:p w14:paraId="670F4C98" w14:textId="77777777" w:rsidR="009208EE" w:rsidRPr="008629CC" w:rsidRDefault="009208EE" w:rsidP="003B5346">
            <w:pPr>
              <w:widowControl w:val="0"/>
              <w:autoSpaceDE w:val="0"/>
              <w:autoSpaceDN w:val="0"/>
              <w:adjustRightInd w:val="0"/>
            </w:pPr>
            <w:r w:rsidRPr="008629CC">
              <w:t>Email Address of AR:</w:t>
            </w:r>
          </w:p>
        </w:tc>
        <w:tc>
          <w:tcPr>
            <w:tcW w:w="6675" w:type="dxa"/>
          </w:tcPr>
          <w:p w14:paraId="50FA5C27"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3B4E5314" w14:textId="77777777" w:rsidTr="003B5346">
        <w:trPr>
          <w:trHeight w:val="288"/>
        </w:trPr>
        <w:tc>
          <w:tcPr>
            <w:tcW w:w="2901" w:type="dxa"/>
          </w:tcPr>
          <w:p w14:paraId="46B93947" w14:textId="77777777" w:rsidR="009208EE" w:rsidRPr="008629CC" w:rsidRDefault="009208EE" w:rsidP="003B5346">
            <w:pPr>
              <w:widowControl w:val="0"/>
              <w:autoSpaceDE w:val="0"/>
              <w:autoSpaceDN w:val="0"/>
              <w:adjustRightInd w:val="0"/>
            </w:pPr>
            <w:r w:rsidRPr="008629CC">
              <w:t>Date:</w:t>
            </w:r>
          </w:p>
        </w:tc>
        <w:tc>
          <w:tcPr>
            <w:tcW w:w="6675" w:type="dxa"/>
          </w:tcPr>
          <w:p w14:paraId="4AD7290A"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43823B9" w14:textId="77777777" w:rsidTr="003B5346">
        <w:trPr>
          <w:trHeight w:val="288"/>
        </w:trPr>
        <w:tc>
          <w:tcPr>
            <w:tcW w:w="2901" w:type="dxa"/>
          </w:tcPr>
          <w:p w14:paraId="46D5F610" w14:textId="77777777" w:rsidR="009208EE" w:rsidRPr="008629CC" w:rsidRDefault="009208EE" w:rsidP="003B5346">
            <w:pPr>
              <w:widowControl w:val="0"/>
              <w:autoSpaceDE w:val="0"/>
              <w:autoSpaceDN w:val="0"/>
              <w:adjustRightInd w:val="0"/>
            </w:pPr>
            <w:r w:rsidRPr="008629CC">
              <w:t>Name of Designated QSE:</w:t>
            </w:r>
          </w:p>
        </w:tc>
        <w:tc>
          <w:tcPr>
            <w:tcW w:w="6675" w:type="dxa"/>
          </w:tcPr>
          <w:p w14:paraId="194DAED0"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2160DC8A" w14:textId="77777777" w:rsidTr="003B5346">
        <w:trPr>
          <w:trHeight w:val="288"/>
        </w:trPr>
        <w:tc>
          <w:tcPr>
            <w:tcW w:w="2901" w:type="dxa"/>
          </w:tcPr>
          <w:p w14:paraId="08BF58F6" w14:textId="77777777" w:rsidR="009208EE" w:rsidRPr="008629CC" w:rsidRDefault="009208EE" w:rsidP="003B5346">
            <w:pPr>
              <w:widowControl w:val="0"/>
              <w:autoSpaceDE w:val="0"/>
              <w:autoSpaceDN w:val="0"/>
              <w:adjustRightInd w:val="0"/>
            </w:pPr>
            <w:r w:rsidRPr="008629CC">
              <w:t>DUNS of Designated QSE:</w:t>
            </w:r>
          </w:p>
        </w:tc>
        <w:tc>
          <w:tcPr>
            <w:tcW w:w="6675" w:type="dxa"/>
          </w:tcPr>
          <w:p w14:paraId="2FC4864C"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BF96630" w14:textId="77777777" w:rsidR="009208EE" w:rsidRPr="008629CC" w:rsidRDefault="009208EE" w:rsidP="009208EE">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9208EE" w:rsidRPr="008629CC" w14:paraId="28086228" w14:textId="77777777" w:rsidTr="003B5346">
        <w:trPr>
          <w:trHeight w:val="719"/>
        </w:trPr>
        <w:tc>
          <w:tcPr>
            <w:tcW w:w="2883" w:type="dxa"/>
          </w:tcPr>
          <w:p w14:paraId="49D200ED" w14:textId="77777777" w:rsidR="009208EE" w:rsidRPr="008629CC" w:rsidRDefault="009208EE" w:rsidP="003B5346">
            <w:pPr>
              <w:widowControl w:val="0"/>
              <w:autoSpaceDE w:val="0"/>
              <w:autoSpaceDN w:val="0"/>
              <w:adjustRightInd w:val="0"/>
            </w:pPr>
            <w:r w:rsidRPr="008629CC">
              <w:t>Signature of AR for MP:</w:t>
            </w:r>
          </w:p>
        </w:tc>
        <w:tc>
          <w:tcPr>
            <w:tcW w:w="6693" w:type="dxa"/>
          </w:tcPr>
          <w:p w14:paraId="187A5480" w14:textId="77777777" w:rsidR="009208EE" w:rsidRPr="008629CC" w:rsidRDefault="009208EE" w:rsidP="003B5346">
            <w:pPr>
              <w:widowControl w:val="0"/>
              <w:autoSpaceDE w:val="0"/>
              <w:autoSpaceDN w:val="0"/>
              <w:adjustRightInd w:val="0"/>
              <w:spacing w:after="120"/>
            </w:pPr>
          </w:p>
        </w:tc>
      </w:tr>
      <w:tr w:rsidR="009208EE" w:rsidRPr="008629CC" w14:paraId="4ADC8F24" w14:textId="77777777" w:rsidTr="003B5346">
        <w:trPr>
          <w:trHeight w:val="288"/>
        </w:trPr>
        <w:tc>
          <w:tcPr>
            <w:tcW w:w="2883" w:type="dxa"/>
          </w:tcPr>
          <w:p w14:paraId="64AA6016" w14:textId="77777777" w:rsidR="009208EE" w:rsidRPr="008629CC" w:rsidRDefault="009208EE" w:rsidP="003B5346">
            <w:pPr>
              <w:widowControl w:val="0"/>
              <w:autoSpaceDE w:val="0"/>
              <w:autoSpaceDN w:val="0"/>
              <w:adjustRightInd w:val="0"/>
            </w:pPr>
            <w:r w:rsidRPr="008629CC">
              <w:t>Printed Name of AR:</w:t>
            </w:r>
          </w:p>
        </w:tc>
        <w:tc>
          <w:tcPr>
            <w:tcW w:w="6693" w:type="dxa"/>
          </w:tcPr>
          <w:p w14:paraId="773517BC"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03863FAD" w14:textId="77777777" w:rsidTr="003B5346">
        <w:trPr>
          <w:trHeight w:val="288"/>
        </w:trPr>
        <w:tc>
          <w:tcPr>
            <w:tcW w:w="2883" w:type="dxa"/>
          </w:tcPr>
          <w:p w14:paraId="0A6C3E0F" w14:textId="77777777" w:rsidR="009208EE" w:rsidRPr="008629CC" w:rsidRDefault="009208EE" w:rsidP="003B5346">
            <w:pPr>
              <w:widowControl w:val="0"/>
              <w:autoSpaceDE w:val="0"/>
              <w:autoSpaceDN w:val="0"/>
              <w:adjustRightInd w:val="0"/>
            </w:pPr>
            <w:r w:rsidRPr="008629CC">
              <w:t xml:space="preserve">Email Address of AR: </w:t>
            </w:r>
          </w:p>
        </w:tc>
        <w:tc>
          <w:tcPr>
            <w:tcW w:w="6693" w:type="dxa"/>
          </w:tcPr>
          <w:p w14:paraId="75958117" w14:textId="77777777" w:rsidR="009208EE" w:rsidRPr="008629CC" w:rsidRDefault="009208EE" w:rsidP="003B5346">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4FE5804C" w14:textId="77777777" w:rsidTr="003B5346">
        <w:trPr>
          <w:trHeight w:val="288"/>
        </w:trPr>
        <w:tc>
          <w:tcPr>
            <w:tcW w:w="2883" w:type="dxa"/>
          </w:tcPr>
          <w:p w14:paraId="50458E1D" w14:textId="77777777" w:rsidR="009208EE" w:rsidRPr="008629CC" w:rsidRDefault="009208EE" w:rsidP="003B5346">
            <w:pPr>
              <w:widowControl w:val="0"/>
              <w:autoSpaceDE w:val="0"/>
              <w:autoSpaceDN w:val="0"/>
              <w:adjustRightInd w:val="0"/>
            </w:pPr>
            <w:r w:rsidRPr="008629CC">
              <w:t>Date:</w:t>
            </w:r>
          </w:p>
        </w:tc>
        <w:tc>
          <w:tcPr>
            <w:tcW w:w="6693" w:type="dxa"/>
          </w:tcPr>
          <w:p w14:paraId="1769C634"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49171F5F" w14:textId="77777777" w:rsidTr="003B5346">
        <w:trPr>
          <w:trHeight w:val="288"/>
        </w:trPr>
        <w:tc>
          <w:tcPr>
            <w:tcW w:w="2883" w:type="dxa"/>
          </w:tcPr>
          <w:p w14:paraId="3277C16C" w14:textId="77777777" w:rsidR="009208EE" w:rsidRPr="008629CC" w:rsidRDefault="009208EE" w:rsidP="003B5346">
            <w:pPr>
              <w:widowControl w:val="0"/>
              <w:autoSpaceDE w:val="0"/>
              <w:autoSpaceDN w:val="0"/>
              <w:adjustRightInd w:val="0"/>
            </w:pPr>
            <w:r w:rsidRPr="008629CC">
              <w:t>Name of MP:</w:t>
            </w:r>
          </w:p>
        </w:tc>
        <w:tc>
          <w:tcPr>
            <w:tcW w:w="6693" w:type="dxa"/>
          </w:tcPr>
          <w:p w14:paraId="37440F99"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9ACA682" w14:textId="77777777" w:rsidTr="003B5346">
        <w:trPr>
          <w:trHeight w:val="288"/>
        </w:trPr>
        <w:tc>
          <w:tcPr>
            <w:tcW w:w="2883" w:type="dxa"/>
          </w:tcPr>
          <w:p w14:paraId="171B6198" w14:textId="77777777" w:rsidR="009208EE" w:rsidRPr="008629CC" w:rsidRDefault="009208EE" w:rsidP="003B5346">
            <w:pPr>
              <w:widowControl w:val="0"/>
              <w:autoSpaceDE w:val="0"/>
              <w:autoSpaceDN w:val="0"/>
              <w:adjustRightInd w:val="0"/>
            </w:pPr>
            <w:r w:rsidRPr="008629CC">
              <w:t>DUNS No. of MP:</w:t>
            </w:r>
          </w:p>
        </w:tc>
        <w:tc>
          <w:tcPr>
            <w:tcW w:w="6693" w:type="dxa"/>
          </w:tcPr>
          <w:p w14:paraId="107BD525"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F7CC0A9" w14:textId="77777777" w:rsidR="009208EE" w:rsidRPr="00394938" w:rsidRDefault="009208EE" w:rsidP="009208EE">
      <w:pPr>
        <w:rPr>
          <w:b/>
          <w:bCs/>
        </w:rPr>
      </w:pPr>
    </w:p>
    <w:p w14:paraId="5C0AF536" w14:textId="77777777" w:rsidR="009208EE" w:rsidRDefault="009208EE" w:rsidP="008E7709">
      <w:pPr>
        <w:pStyle w:val="BodyText"/>
        <w:ind w:left="720" w:hanging="720"/>
        <w:sectPr w:rsidR="009208EE">
          <w:pgSz w:w="12240" w:h="15840" w:code="1"/>
          <w:pgMar w:top="1440" w:right="1440" w:bottom="1440" w:left="1440" w:header="720" w:footer="720" w:gutter="0"/>
          <w:cols w:space="720"/>
          <w:docGrid w:linePitch="360"/>
        </w:sectPr>
      </w:pPr>
    </w:p>
    <w:p w14:paraId="372D1774" w14:textId="77777777" w:rsidR="00C0733E" w:rsidRDefault="00C0733E" w:rsidP="009208EE">
      <w:pPr>
        <w:jc w:val="center"/>
        <w:outlineLvl w:val="0"/>
        <w:rPr>
          <w:b/>
          <w:sz w:val="36"/>
          <w:szCs w:val="36"/>
        </w:rPr>
      </w:pPr>
    </w:p>
    <w:p w14:paraId="0DF23605" w14:textId="77777777" w:rsidR="00C0733E" w:rsidRDefault="00C0733E" w:rsidP="009208EE">
      <w:pPr>
        <w:jc w:val="center"/>
        <w:outlineLvl w:val="0"/>
        <w:rPr>
          <w:b/>
          <w:sz w:val="36"/>
          <w:szCs w:val="36"/>
        </w:rPr>
      </w:pPr>
    </w:p>
    <w:p w14:paraId="62E1E144" w14:textId="77777777" w:rsidR="00C0733E" w:rsidRDefault="00C0733E" w:rsidP="009208EE">
      <w:pPr>
        <w:jc w:val="center"/>
        <w:outlineLvl w:val="0"/>
        <w:rPr>
          <w:b/>
          <w:sz w:val="36"/>
          <w:szCs w:val="36"/>
        </w:rPr>
      </w:pPr>
    </w:p>
    <w:p w14:paraId="5836BE26" w14:textId="77777777" w:rsidR="00C0733E" w:rsidRDefault="00C0733E" w:rsidP="009208EE">
      <w:pPr>
        <w:jc w:val="center"/>
        <w:outlineLvl w:val="0"/>
        <w:rPr>
          <w:b/>
          <w:sz w:val="36"/>
          <w:szCs w:val="36"/>
        </w:rPr>
      </w:pPr>
    </w:p>
    <w:p w14:paraId="42E883A5" w14:textId="77777777" w:rsidR="00C0733E" w:rsidRDefault="00C0733E" w:rsidP="009208EE">
      <w:pPr>
        <w:jc w:val="center"/>
        <w:outlineLvl w:val="0"/>
        <w:rPr>
          <w:b/>
          <w:sz w:val="36"/>
          <w:szCs w:val="36"/>
        </w:rPr>
      </w:pPr>
    </w:p>
    <w:p w14:paraId="187965F1" w14:textId="6F0C38B6" w:rsidR="009208EE" w:rsidRPr="00F72B58" w:rsidRDefault="009208EE" w:rsidP="009208EE">
      <w:pPr>
        <w:jc w:val="center"/>
        <w:outlineLvl w:val="0"/>
        <w:rPr>
          <w:b/>
          <w:sz w:val="36"/>
          <w:szCs w:val="36"/>
        </w:rPr>
      </w:pPr>
      <w:r w:rsidRPr="00F72B58">
        <w:rPr>
          <w:b/>
          <w:sz w:val="36"/>
          <w:szCs w:val="36"/>
        </w:rPr>
        <w:t>ERCOT Nodal Protocols</w:t>
      </w:r>
    </w:p>
    <w:p w14:paraId="04488E52" w14:textId="5D292CBA" w:rsidR="009208EE" w:rsidRPr="00F72B58" w:rsidRDefault="009208EE" w:rsidP="009208EE">
      <w:pPr>
        <w:jc w:val="center"/>
        <w:outlineLvl w:val="0"/>
        <w:rPr>
          <w:b/>
          <w:sz w:val="36"/>
          <w:szCs w:val="36"/>
        </w:rPr>
      </w:pPr>
    </w:p>
    <w:p w14:paraId="6E888301" w14:textId="5FC50F3A" w:rsidR="009208EE" w:rsidRPr="00F72B58" w:rsidRDefault="009208EE" w:rsidP="009208EE">
      <w:pPr>
        <w:jc w:val="center"/>
        <w:outlineLvl w:val="0"/>
        <w:rPr>
          <w:b/>
          <w:sz w:val="36"/>
          <w:szCs w:val="36"/>
        </w:rPr>
      </w:pPr>
      <w:r w:rsidRPr="00F72B58">
        <w:rPr>
          <w:b/>
          <w:sz w:val="36"/>
          <w:szCs w:val="36"/>
        </w:rPr>
        <w:t>Section 2</w:t>
      </w:r>
      <w:r>
        <w:rPr>
          <w:b/>
          <w:sz w:val="36"/>
          <w:szCs w:val="36"/>
        </w:rPr>
        <w:t>3</w:t>
      </w:r>
    </w:p>
    <w:p w14:paraId="0616A571" w14:textId="25E6179D" w:rsidR="009208EE" w:rsidRPr="00F72B58" w:rsidRDefault="009208EE" w:rsidP="009208EE">
      <w:pPr>
        <w:jc w:val="center"/>
        <w:outlineLvl w:val="0"/>
        <w:rPr>
          <w:b/>
        </w:rPr>
      </w:pPr>
    </w:p>
    <w:p w14:paraId="2DD59F11" w14:textId="47BF174A" w:rsidR="009208EE" w:rsidRDefault="009208EE" w:rsidP="009208EE">
      <w:pPr>
        <w:jc w:val="center"/>
        <w:outlineLvl w:val="0"/>
        <w:rPr>
          <w:color w:val="333300"/>
        </w:rPr>
      </w:pPr>
      <w:proofErr w:type="gramStart"/>
      <w:r w:rsidRPr="00553D6D">
        <w:rPr>
          <w:b/>
          <w:sz w:val="36"/>
          <w:szCs w:val="36"/>
        </w:rPr>
        <w:t>Form</w:t>
      </w:r>
      <w:proofErr w:type="gramEnd"/>
      <w:r w:rsidRPr="00553D6D">
        <w:rPr>
          <w:b/>
          <w:sz w:val="36"/>
          <w:szCs w:val="36"/>
        </w:rPr>
        <w:t xml:space="preserve"> E:  Notice of Change of Information</w:t>
      </w:r>
    </w:p>
    <w:p w14:paraId="77441FCC" w14:textId="026F9E84" w:rsidR="009208EE" w:rsidRDefault="009208EE" w:rsidP="009208EE">
      <w:pPr>
        <w:outlineLvl w:val="0"/>
        <w:rPr>
          <w:color w:val="333300"/>
        </w:rPr>
      </w:pPr>
    </w:p>
    <w:p w14:paraId="0B84C009" w14:textId="70F1A871" w:rsidR="009208EE" w:rsidRPr="005B2A3F" w:rsidRDefault="009208EE" w:rsidP="009208EE">
      <w:pPr>
        <w:jc w:val="center"/>
        <w:outlineLvl w:val="0"/>
        <w:rPr>
          <w:b/>
          <w:bCs/>
        </w:rPr>
      </w:pPr>
      <w:del w:id="496" w:author="ERCOT" w:date="2025-08-22T15:54:00Z" w16du:dateUtc="2025-08-22T20:54:00Z">
        <w:r w:rsidDel="0042433E">
          <w:rPr>
            <w:b/>
            <w:bCs/>
          </w:rPr>
          <w:delText>May 1, 2024</w:delText>
        </w:r>
      </w:del>
      <w:ins w:id="497" w:author="ERCOT" w:date="2025-08-22T15:54:00Z" w16du:dateUtc="2025-08-22T20:54:00Z">
        <w:r w:rsidR="0042433E">
          <w:rPr>
            <w:b/>
            <w:bCs/>
          </w:rPr>
          <w:t>TBD</w:t>
        </w:r>
      </w:ins>
    </w:p>
    <w:p w14:paraId="7EC7D489" w14:textId="1C80C6A1" w:rsidR="009208EE" w:rsidRDefault="009208EE" w:rsidP="009208EE">
      <w:pPr>
        <w:jc w:val="center"/>
        <w:outlineLvl w:val="0"/>
        <w:rPr>
          <w:b/>
          <w:bCs/>
        </w:rPr>
      </w:pPr>
    </w:p>
    <w:p w14:paraId="53317F9C" w14:textId="1350D872" w:rsidR="009208EE" w:rsidRDefault="009208EE" w:rsidP="009208EE">
      <w:pPr>
        <w:jc w:val="center"/>
        <w:outlineLvl w:val="0"/>
        <w:rPr>
          <w:b/>
          <w:bCs/>
        </w:rPr>
      </w:pPr>
    </w:p>
    <w:p w14:paraId="2CF9569E" w14:textId="1F8C4B9B" w:rsidR="009208EE" w:rsidRDefault="009208EE" w:rsidP="009208EE">
      <w:pPr>
        <w:pBdr>
          <w:between w:val="single" w:sz="4" w:space="1" w:color="auto"/>
        </w:pBdr>
        <w:rPr>
          <w:color w:val="333300"/>
        </w:rPr>
      </w:pPr>
    </w:p>
    <w:p w14:paraId="747CC828" w14:textId="643D4A01" w:rsidR="009208EE" w:rsidRDefault="009208EE" w:rsidP="009208EE">
      <w:pPr>
        <w:pBdr>
          <w:between w:val="single" w:sz="4" w:space="1" w:color="auto"/>
        </w:pBdr>
        <w:rPr>
          <w:color w:val="333300"/>
        </w:rPr>
      </w:pPr>
    </w:p>
    <w:p w14:paraId="7217A1C9" w14:textId="1E4CFA42" w:rsidR="009208EE" w:rsidRDefault="009208EE" w:rsidP="009208EE">
      <w:pPr>
        <w:pBdr>
          <w:between w:val="single" w:sz="4" w:space="1" w:color="auto"/>
        </w:pBdr>
        <w:rPr>
          <w:color w:val="333300"/>
        </w:rPr>
        <w:sectPr w:rsidR="009208EE" w:rsidSect="009208EE">
          <w:headerReference w:type="default" r:id="rId41"/>
          <w:footerReference w:type="even" r:id="rId42"/>
          <w:footerReference w:type="default" r:id="rId43"/>
          <w:pgSz w:w="12240" w:h="15840" w:code="1"/>
          <w:pgMar w:top="1440" w:right="1440" w:bottom="1440" w:left="1440" w:header="720" w:footer="720" w:gutter="0"/>
          <w:cols w:space="720"/>
          <w:titlePg/>
          <w:docGrid w:linePitch="360"/>
        </w:sectPr>
      </w:pPr>
    </w:p>
    <w:p w14:paraId="7C8E2E3B" w14:textId="17FC20DA" w:rsidR="00F83AEB" w:rsidRPr="00822194" w:rsidRDefault="00F83AEB" w:rsidP="005B412E">
      <w:pPr>
        <w:pBdr>
          <w:top w:val="single" w:sz="4" w:space="1" w:color="auto"/>
          <w:left w:val="single" w:sz="4" w:space="4" w:color="auto"/>
          <w:bottom w:val="single" w:sz="4" w:space="9" w:color="auto"/>
          <w:right w:val="single" w:sz="4" w:space="4" w:color="auto"/>
          <w:bar w:val="single" w:sz="4" w:color="auto"/>
        </w:pBdr>
        <w:spacing w:before="240" w:after="240"/>
        <w:jc w:val="both"/>
        <w:rPr>
          <w:ins w:id="498" w:author="ERCOT" w:date="2025-09-08T16:20:00Z" w16du:dateUtc="2025-09-08T21:20:00Z"/>
          <w:rFonts w:eastAsia="Calibri"/>
          <w:b/>
          <w:u w:val="single"/>
        </w:rPr>
      </w:pPr>
      <w:ins w:id="499" w:author="ERCOT" w:date="2025-09-08T16:20:00Z" w16du:dateUtc="2025-09-08T21:20:00Z">
        <w:r w:rsidRPr="00822194">
          <w:rPr>
            <w:rFonts w:eastAsia="Calibri"/>
            <w:b/>
            <w:u w:val="single"/>
          </w:rPr>
          <w:lastRenderedPageBreak/>
          <w:t xml:space="preserve">This form is illustrative of the fields that must be </w:t>
        </w:r>
        <w:r>
          <w:rPr>
            <w:rFonts w:eastAsia="Calibri"/>
            <w:b/>
            <w:u w:val="single"/>
          </w:rPr>
          <w:t>completed</w:t>
        </w:r>
        <w:r w:rsidRPr="00822194">
          <w:rPr>
            <w:rFonts w:eastAsia="Calibri"/>
            <w:b/>
            <w:u w:val="single"/>
          </w:rPr>
          <w:t xml:space="preserve"> in the Market Participant Service Portal via the Market Information System (MIS)</w:t>
        </w:r>
        <w:r>
          <w:rPr>
            <w:rFonts w:eastAsia="Calibri"/>
            <w:b/>
            <w:u w:val="single"/>
          </w:rPr>
          <w:t>.</w:t>
        </w:r>
        <w:r w:rsidRPr="00822194">
          <w:rPr>
            <w:rFonts w:eastAsia="Calibri"/>
            <w:b/>
            <w:u w:val="single"/>
          </w:rPr>
          <w:t xml:space="preserve"> </w:t>
        </w:r>
        <w:r>
          <w:rPr>
            <w:rFonts w:eastAsia="Calibri"/>
            <w:b/>
            <w:u w:val="single"/>
          </w:rPr>
          <w:t xml:space="preserve"> T</w:t>
        </w:r>
        <w:r w:rsidRPr="00822194">
          <w:rPr>
            <w:rFonts w:eastAsia="Calibri"/>
            <w:b/>
            <w:u w:val="single"/>
          </w:rPr>
          <w:t xml:space="preserve">his form </w:t>
        </w:r>
      </w:ins>
      <w:ins w:id="500" w:author="ERCOT" w:date="2025-09-16T09:17:00Z" w16du:dateUtc="2025-09-16T14:17:00Z">
        <w:r w:rsidR="00A954DE">
          <w:rPr>
            <w:rFonts w:eastAsia="Calibri"/>
            <w:b/>
            <w:u w:val="single"/>
          </w:rPr>
          <w:t>may</w:t>
        </w:r>
      </w:ins>
      <w:ins w:id="501" w:author="ERCOT" w:date="2025-09-08T16:20:00Z" w16du:dateUtc="2025-09-08T21:20:00Z">
        <w:r w:rsidRPr="00822194">
          <w:rPr>
            <w:rFonts w:eastAsia="Calibri"/>
            <w:b/>
            <w:u w:val="single"/>
          </w:rPr>
          <w:t xml:space="preserve"> not be submitted to ERCOT</w:t>
        </w:r>
      </w:ins>
      <w:ins w:id="502" w:author="ERCOT" w:date="2025-09-16T09:17:00Z" w16du:dateUtc="2025-09-16T14:17:00Z">
        <w:r w:rsidR="00A954DE">
          <w:rPr>
            <w:rFonts w:eastAsia="Calibri"/>
            <w:b/>
            <w:u w:val="single"/>
          </w:rPr>
          <w:t xml:space="preserve"> outside of the</w:t>
        </w:r>
      </w:ins>
      <w:ins w:id="503" w:author="ERCOT" w:date="2025-09-16T09:18:00Z" w16du:dateUtc="2025-09-16T14:18:00Z">
        <w:r w:rsidR="00A954DE">
          <w:rPr>
            <w:rFonts w:eastAsia="Calibri"/>
            <w:b/>
            <w:u w:val="single"/>
          </w:rPr>
          <w:t xml:space="preserve"> </w:t>
        </w:r>
      </w:ins>
      <w:ins w:id="504" w:author="ERCOT" w:date="2025-09-16T09:17:00Z" w16du:dateUtc="2025-09-16T14:17:00Z">
        <w:r w:rsidR="00A954DE" w:rsidRPr="00822194">
          <w:rPr>
            <w:rFonts w:eastAsia="Calibri"/>
            <w:b/>
            <w:u w:val="single"/>
          </w:rPr>
          <w:t>Market Participant Service Porta</w:t>
        </w:r>
        <w:r w:rsidR="00A954DE">
          <w:rPr>
            <w:rFonts w:eastAsia="Calibri"/>
            <w:b/>
            <w:u w:val="single"/>
          </w:rPr>
          <w:t>l unless instructed by ERCOT</w:t>
        </w:r>
      </w:ins>
      <w:ins w:id="505" w:author="ERCOT" w:date="2025-09-16T09:18:00Z" w16du:dateUtc="2025-09-16T14:18:00Z">
        <w:r w:rsidR="00A954DE" w:rsidRPr="00A954DE">
          <w:rPr>
            <w:rFonts w:eastAsia="Calibri"/>
            <w:b/>
            <w:u w:val="single"/>
          </w:rPr>
          <w:t xml:space="preserve"> </w:t>
        </w:r>
        <w:r w:rsidR="00A954DE">
          <w:rPr>
            <w:rFonts w:eastAsia="Calibri"/>
            <w:b/>
            <w:u w:val="single"/>
          </w:rPr>
          <w:t>in writing</w:t>
        </w:r>
      </w:ins>
      <w:ins w:id="506" w:author="ERCOT" w:date="2025-09-08T16:20:00Z" w16du:dateUtc="2025-09-08T21:20:00Z">
        <w:r w:rsidRPr="00822194">
          <w:rPr>
            <w:rFonts w:eastAsia="Calibri"/>
            <w:b/>
            <w:u w:val="single"/>
          </w:rPr>
          <w:t xml:space="preserve">. </w:t>
        </w:r>
      </w:ins>
    </w:p>
    <w:p w14:paraId="27D7D34A" w14:textId="6A21BC13" w:rsidR="00467244" w:rsidRDefault="00F83AEB" w:rsidP="005B412E">
      <w:pPr>
        <w:pBdr>
          <w:top w:val="single" w:sz="4" w:space="1" w:color="auto"/>
          <w:left w:val="single" w:sz="4" w:space="4" w:color="auto"/>
          <w:bottom w:val="single" w:sz="4" w:space="9" w:color="auto"/>
          <w:right w:val="single" w:sz="4" w:space="4" w:color="auto"/>
          <w:bar w:val="single" w:sz="4" w:color="auto"/>
        </w:pBdr>
        <w:spacing w:before="240" w:after="240"/>
        <w:jc w:val="both"/>
        <w:rPr>
          <w:ins w:id="507" w:author="ERCOT" w:date="2025-09-08T16:20:00Z" w16du:dateUtc="2025-09-08T21:20:00Z"/>
          <w:rFonts w:eastAsia="Calibri"/>
          <w:b/>
          <w:u w:val="single"/>
        </w:rPr>
      </w:pPr>
      <w:ins w:id="508" w:author="ERCOT" w:date="2025-09-08T16:20:00Z" w16du:dateUtc="2025-09-08T21:20:00Z">
        <w:r w:rsidRPr="00822194">
          <w:rPr>
            <w:rFonts w:eastAsia="Calibri"/>
            <w:b/>
            <w:u w:val="single"/>
          </w:rPr>
          <w:t>Please refer to the ERCOT’s Identity and Access Management User Guide for information on accessing the Market Participant Service Portal.</w:t>
        </w:r>
      </w:ins>
    </w:p>
    <w:p w14:paraId="6D4EF4C3" w14:textId="77777777" w:rsidR="000D350F" w:rsidRDefault="000D350F" w:rsidP="009208EE">
      <w:pPr>
        <w:spacing w:after="240"/>
        <w:jc w:val="center"/>
        <w:rPr>
          <w:ins w:id="509" w:author="ERCOT" w:date="2025-09-03T10:02:00Z" w16du:dateUtc="2025-09-03T15:02:00Z"/>
          <w:rFonts w:eastAsia="Calibri"/>
          <w:b/>
          <w:u w:val="single"/>
        </w:rPr>
      </w:pPr>
    </w:p>
    <w:p w14:paraId="0FA69495" w14:textId="696A4088" w:rsidR="009208EE" w:rsidRPr="00E61FFC" w:rsidRDefault="009208EE" w:rsidP="009208EE">
      <w:pPr>
        <w:spacing w:after="240"/>
        <w:jc w:val="center"/>
        <w:rPr>
          <w:rFonts w:eastAsia="Calibri"/>
          <w:b/>
          <w:u w:val="single"/>
        </w:rPr>
      </w:pPr>
      <w:r w:rsidRPr="00E61FFC">
        <w:rPr>
          <w:rFonts w:eastAsia="Calibri"/>
          <w:b/>
          <w:u w:val="single"/>
        </w:rPr>
        <w:t xml:space="preserve">NOTICE OF </w:t>
      </w:r>
      <w:proofErr w:type="gramStart"/>
      <w:r w:rsidRPr="00E61FFC">
        <w:rPr>
          <w:rFonts w:eastAsia="Calibri"/>
          <w:b/>
          <w:u w:val="single"/>
        </w:rPr>
        <w:t>CHANGE OF</w:t>
      </w:r>
      <w:proofErr w:type="gramEnd"/>
      <w:r w:rsidRPr="00E61FFC">
        <w:rPr>
          <w:rFonts w:eastAsia="Calibri"/>
          <w:b/>
          <w:u w:val="single"/>
        </w:rPr>
        <w:t xml:space="preserve"> INFORMATION</w:t>
      </w:r>
    </w:p>
    <w:p w14:paraId="049ED5A6" w14:textId="360D6E39" w:rsidR="009208EE" w:rsidRPr="00E61FFC" w:rsidRDefault="009208EE" w:rsidP="009208EE">
      <w:pPr>
        <w:spacing w:after="240"/>
        <w:jc w:val="both"/>
        <w:rPr>
          <w:rFonts w:eastAsia="Calibri"/>
        </w:rPr>
      </w:pPr>
      <w:r w:rsidRPr="00E61FFC">
        <w:rPr>
          <w:rFonts w:eastAsia="Calibri"/>
        </w:rPr>
        <w:t xml:space="preserve">A Market Participant must </w:t>
      </w:r>
      <w:del w:id="510" w:author="ERCOT" w:date="2025-09-03T11:38:00Z" w16du:dateUtc="2025-09-03T16:38:00Z">
        <w:r w:rsidRPr="00E61FFC" w:rsidDel="00640C87">
          <w:rPr>
            <w:rFonts w:eastAsia="Calibri"/>
          </w:rPr>
          <w:delText xml:space="preserve">update, amend and/or correct the registration information previously submitted to ERCOT </w:delText>
        </w:r>
      </w:del>
      <w:del w:id="511" w:author="ERCOT" w:date="2025-09-03T11:35:00Z" w16du:dateUtc="2025-09-03T16:35:00Z">
        <w:r w:rsidRPr="00E61FFC" w:rsidDel="00EE0932">
          <w:rPr>
            <w:rFonts w:eastAsia="Calibri"/>
          </w:rPr>
          <w:delText xml:space="preserve">using </w:delText>
        </w:r>
        <w:r w:rsidRPr="00BD04C3" w:rsidDel="00EE0932">
          <w:rPr>
            <w:rFonts w:eastAsia="Calibri"/>
          </w:rPr>
          <w:delText>this</w:delText>
        </w:r>
        <w:r w:rsidRPr="00E61FFC" w:rsidDel="00EE0932">
          <w:rPr>
            <w:rFonts w:eastAsia="Calibri"/>
          </w:rPr>
          <w:delText xml:space="preserve"> Notice of Change of Information (NCI).  The Market Participant</w:delText>
        </w:r>
      </w:del>
      <w:del w:id="512" w:author="ERCOT" w:date="2025-09-03T11:38:00Z" w16du:dateUtc="2025-09-03T16:38:00Z">
        <w:r w:rsidRPr="00E61FFC" w:rsidDel="00640C87">
          <w:rPr>
            <w:rFonts w:eastAsia="Calibri"/>
          </w:rPr>
          <w:delText xml:space="preserve"> must </w:delText>
        </w:r>
      </w:del>
      <w:r w:rsidRPr="00E61FFC">
        <w:rPr>
          <w:rFonts w:eastAsia="Calibri"/>
        </w:rPr>
        <w:t xml:space="preserve">notify ERCOT of any change to the information or additional information on any application or form that it </w:t>
      </w:r>
      <w:r w:rsidRPr="00FC56D7">
        <w:rPr>
          <w:rFonts w:eastAsia="Calibri"/>
        </w:rPr>
        <w:t>has previously submitted to ERCOT according to the notification timeframe in the ERCOT Protocols or, if the Protocols do not contain a timeframe for the subject matters, at least 30 days before the change will take effect.</w:t>
      </w:r>
      <w:r w:rsidR="00FC56D7">
        <w:rPr>
          <w:rFonts w:eastAsia="Calibri"/>
        </w:rPr>
        <w:t xml:space="preserve">  </w:t>
      </w:r>
      <w:del w:id="513" w:author="ERCOT" w:date="2025-09-23T10:29:00Z" w16du:dateUtc="2025-09-23T15:29:00Z">
        <w:r w:rsidR="00FC56D7" w:rsidRPr="00E61FFC" w:rsidDel="00FC56D7">
          <w:rPr>
            <w:rFonts w:eastAsia="Calibri"/>
          </w:rPr>
          <w:delText xml:space="preserve">Please fill out this form electronically, print and execute. </w:delText>
        </w:r>
        <w:r w:rsidR="00FC56D7" w:rsidDel="00FC56D7">
          <w:rPr>
            <w:rFonts w:eastAsia="Calibri"/>
          </w:rPr>
          <w:delText xml:space="preserve"> </w:delText>
        </w:r>
        <w:r w:rsidR="00FC56D7" w:rsidRPr="00E61FFC" w:rsidDel="00FC56D7">
          <w:rPr>
            <w:rFonts w:eastAsia="Calibri"/>
          </w:rPr>
          <w:delText xml:space="preserve">Submit all changes and/or additional information by one of the following methods: </w:delText>
        </w:r>
        <w:r w:rsidR="00FC56D7" w:rsidDel="00FC56D7">
          <w:rPr>
            <w:rFonts w:eastAsia="Calibri"/>
          </w:rPr>
          <w:delText xml:space="preserve"> </w:delText>
        </w:r>
        <w:r w:rsidR="00FC56D7" w:rsidRPr="00E61FFC" w:rsidDel="00FC56D7">
          <w:rPr>
            <w:rFonts w:eastAsia="Calibri"/>
          </w:rPr>
          <w:delText xml:space="preserve">1) Market Information System </w:delText>
        </w:r>
        <w:r w:rsidR="00FC56D7" w:rsidRPr="006F3812" w:rsidDel="00FC56D7">
          <w:rPr>
            <w:rFonts w:eastAsia="Calibri"/>
          </w:rPr>
          <w:delText>(MIS)</w:delText>
        </w:r>
        <w:r w:rsidR="00FC56D7" w:rsidRPr="00E61FFC" w:rsidDel="00FC56D7">
          <w:rPr>
            <w:rFonts w:eastAsia="Calibri"/>
          </w:rPr>
          <w:delText xml:space="preserve">; </w:delText>
        </w:r>
        <w:r w:rsidR="00FC56D7" w:rsidDel="00FC56D7">
          <w:rPr>
            <w:rFonts w:eastAsia="Calibri"/>
          </w:rPr>
          <w:delText xml:space="preserve">or </w:delText>
        </w:r>
        <w:r w:rsidR="00FC56D7" w:rsidRPr="00E61FFC" w:rsidDel="00FC56D7">
          <w:rPr>
            <w:rFonts w:eastAsia="Calibri"/>
          </w:rPr>
          <w:delText xml:space="preserve">2) email to </w:delText>
        </w:r>
        <w:r w:rsidR="00FC56D7" w:rsidDel="00FC56D7">
          <w:fldChar w:fldCharType="begin"/>
        </w:r>
        <w:r w:rsidR="00FC56D7" w:rsidDel="00FC56D7">
          <w:delInstrText>HYPERLINK "mailto:MPRegistration@ercot.com"</w:delInstrText>
        </w:r>
        <w:r w:rsidR="00FC56D7" w:rsidDel="00FC56D7">
          <w:fldChar w:fldCharType="separate"/>
        </w:r>
        <w:r w:rsidR="00FC56D7" w:rsidRPr="00871F9D" w:rsidDel="00FC56D7">
          <w:rPr>
            <w:rStyle w:val="Hyperlink"/>
            <w:rFonts w:eastAsia="Calibri"/>
          </w:rPr>
          <w:delText>MPRegistration@ercot.com</w:delText>
        </w:r>
        <w:r w:rsidR="00FC56D7" w:rsidDel="00FC56D7">
          <w:fldChar w:fldCharType="end"/>
        </w:r>
        <w:r w:rsidR="00FC56D7" w:rsidRPr="00E61FFC" w:rsidDel="00FC56D7">
          <w:rPr>
            <w:rFonts w:eastAsia="Calibri"/>
          </w:rPr>
          <w:delText>.</w:delText>
        </w:r>
        <w:r w:rsidRPr="00FC56D7" w:rsidDel="00FC56D7">
          <w:rPr>
            <w:rFonts w:eastAsia="Calibri"/>
          </w:rPr>
          <w:delText xml:space="preserve">  </w:delText>
        </w:r>
      </w:del>
    </w:p>
    <w:p w14:paraId="5C76F9A6" w14:textId="7F0C9A7C" w:rsidR="009208EE" w:rsidRDefault="009208EE" w:rsidP="009208EE">
      <w:pPr>
        <w:spacing w:after="240"/>
        <w:jc w:val="both"/>
        <w:rPr>
          <w:ins w:id="514" w:author="ERCOT" w:date="2025-08-28T11:38:00Z" w16du:dateUtc="2025-08-28T16:38:00Z"/>
          <w:rFonts w:eastAsia="Calibri"/>
        </w:rPr>
      </w:pPr>
      <w:r w:rsidRPr="00C43245">
        <w:rPr>
          <w:rFonts w:eastAsia="Calibri"/>
        </w:rPr>
        <w:t xml:space="preserve">Except as otherwise required by the ERCOT Protocols, ERCOT will send a written acknowledgement of receipt of the changes within five Business Days of </w:t>
      </w:r>
      <w:ins w:id="515" w:author="ERCOT" w:date="2025-09-03T11:36:00Z" w16du:dateUtc="2025-09-03T16:36:00Z">
        <w:r w:rsidR="0033258A">
          <w:rPr>
            <w:rFonts w:eastAsia="Calibri"/>
          </w:rPr>
          <w:t>submission in the MP Portal</w:t>
        </w:r>
      </w:ins>
      <w:ins w:id="516" w:author="ERCOT" w:date="2025-09-03T11:37:00Z" w16du:dateUtc="2025-09-03T16:37:00Z">
        <w:r w:rsidR="005F73AD">
          <w:rPr>
            <w:rFonts w:eastAsia="Calibri"/>
          </w:rPr>
          <w:t xml:space="preserve"> </w:t>
        </w:r>
      </w:ins>
      <w:del w:id="517" w:author="ERCOT" w:date="2025-09-03T11:36:00Z" w16du:dateUtc="2025-09-03T16:36:00Z">
        <w:r w:rsidRPr="00C43245" w:rsidDel="0033258A">
          <w:rPr>
            <w:rFonts w:eastAsia="Calibri"/>
          </w:rPr>
          <w:delText>receipt</w:delText>
        </w:r>
      </w:del>
      <w:del w:id="518" w:author="ERCOT" w:date="2025-09-03T11:35:00Z" w16du:dateUtc="2025-09-03T16:35:00Z">
        <w:r w:rsidRPr="00C43245" w:rsidDel="0033258A">
          <w:rPr>
            <w:rFonts w:eastAsia="Calibri"/>
          </w:rPr>
          <w:delText xml:space="preserve"> </w:delText>
        </w:r>
      </w:del>
      <w:r w:rsidRPr="00C43245">
        <w:rPr>
          <w:rFonts w:eastAsia="Calibri"/>
        </w:rPr>
        <w:t xml:space="preserve">and will notify Market Participant of any deficiencies or any additional documentation required within 10 days of receipt.  The </w:t>
      </w:r>
      <w:proofErr w:type="gramStart"/>
      <w:r w:rsidRPr="00C43245">
        <w:rPr>
          <w:rFonts w:eastAsia="Calibri"/>
        </w:rPr>
        <w:t>notice of receipt</w:t>
      </w:r>
      <w:proofErr w:type="gramEnd"/>
      <w:r w:rsidRPr="00C43245">
        <w:rPr>
          <w:rFonts w:eastAsia="Calibri"/>
        </w:rPr>
        <w:t xml:space="preserve"> will be sent to the email address of the Authorized Representative on file with ERCOT or the address specified in the NCI received by ERCOT.</w:t>
      </w:r>
    </w:p>
    <w:p w14:paraId="5B5445EC" w14:textId="75D089EC" w:rsidR="009208EE" w:rsidRPr="00E61FFC" w:rsidRDefault="009208EE" w:rsidP="009208EE">
      <w:pPr>
        <w:spacing w:after="240"/>
        <w:jc w:val="both"/>
        <w:rPr>
          <w:rFonts w:eastAsia="Calibri"/>
        </w:rPr>
      </w:pPr>
      <w:r w:rsidRPr="00E61FFC">
        <w:rPr>
          <w:rFonts w:eastAsia="Calibri"/>
        </w:rPr>
        <w:t xml:space="preserve">The following contacts/information can be changed via the </w:t>
      </w:r>
      <w:del w:id="519" w:author="ERCOT" w:date="2025-09-03T11:40:00Z" w16du:dateUtc="2025-09-03T16:40:00Z">
        <w:r w:rsidRPr="00E61FFC" w:rsidDel="00CE0D55">
          <w:rPr>
            <w:rFonts w:eastAsia="Calibri"/>
          </w:rPr>
          <w:delText xml:space="preserve">submittal of this </w:delText>
        </w:r>
      </w:del>
      <w:ins w:id="520" w:author="ERCOT" w:date="2025-09-05T09:48:00Z" w16du:dateUtc="2025-09-05T14:48:00Z">
        <w:r w:rsidR="004A68E8" w:rsidRPr="00AE400A">
          <w:t>Market Participant Service Portal</w:t>
        </w:r>
      </w:ins>
      <w:del w:id="521" w:author="ERCOT" w:date="2025-09-03T11:40:00Z" w16du:dateUtc="2025-09-03T16:40:00Z">
        <w:r w:rsidRPr="00E61FFC" w:rsidDel="00CE0D55">
          <w:rPr>
            <w:rFonts w:eastAsia="Calibri"/>
          </w:rPr>
          <w:delText>NCI</w:delText>
        </w:r>
      </w:del>
      <w:r w:rsidRPr="00E61FFC">
        <w:rPr>
          <w:rFonts w:eastAsia="Calibri"/>
        </w:rPr>
        <w:t>:</w:t>
      </w:r>
    </w:p>
    <w:p w14:paraId="4B0B48CC" w14:textId="06D9C566" w:rsidR="009208EE" w:rsidRPr="00E61FFC" w:rsidRDefault="009208EE" w:rsidP="009208EE">
      <w:pPr>
        <w:numPr>
          <w:ilvl w:val="0"/>
          <w:numId w:val="29"/>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0AF4A0B1" w14:textId="71ACCB84" w:rsidR="009208EE" w:rsidRPr="00E61FFC" w:rsidRDefault="009208EE" w:rsidP="009208EE">
      <w:pPr>
        <w:numPr>
          <w:ilvl w:val="0"/>
          <w:numId w:val="29"/>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65C54CF6" w14:textId="58882987" w:rsidR="009208EE" w:rsidRPr="00E61FFC" w:rsidRDefault="009208EE" w:rsidP="009208EE">
      <w:pPr>
        <w:numPr>
          <w:ilvl w:val="0"/>
          <w:numId w:val="29"/>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5D266F14" w14:textId="60EA9C67" w:rsidR="009208EE" w:rsidRPr="00E61FFC" w:rsidRDefault="009208EE" w:rsidP="009208EE">
      <w:pPr>
        <w:numPr>
          <w:ilvl w:val="0"/>
          <w:numId w:val="29"/>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268039D2" w14:textId="233F75D7" w:rsidR="009208EE" w:rsidRPr="00E8753A" w:rsidRDefault="009208EE" w:rsidP="009208EE">
      <w:pPr>
        <w:numPr>
          <w:ilvl w:val="0"/>
          <w:numId w:val="29"/>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2036E1D1" w14:textId="381A83C4" w:rsidR="009208EE" w:rsidRPr="00E61FFC" w:rsidRDefault="009208EE" w:rsidP="009208EE">
      <w:pPr>
        <w:numPr>
          <w:ilvl w:val="0"/>
          <w:numId w:val="29"/>
        </w:numPr>
        <w:spacing w:after="240"/>
        <w:ind w:left="360"/>
        <w:jc w:val="both"/>
        <w:rPr>
          <w:rFonts w:eastAsia="Calibri"/>
        </w:rPr>
      </w:pPr>
      <w:r w:rsidRPr="00E61FFC">
        <w:rPr>
          <w:rFonts w:eastAsia="Calibri"/>
          <w:b/>
        </w:rPr>
        <w:lastRenderedPageBreak/>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Pr>
          <w:rFonts w:eastAsia="Calibri"/>
          <w:i/>
        </w:rPr>
        <w:t>)</w:t>
      </w:r>
      <w:r w:rsidRPr="00131B5C">
        <w:rPr>
          <w:i/>
        </w:rPr>
        <w:t xml:space="preserve"> </w:t>
      </w:r>
      <w:r w:rsidRPr="001D6590">
        <w:rPr>
          <w:i/>
        </w:rPr>
        <w:t>that are Wide Area Network (WAN) Participants</w:t>
      </w:r>
      <w:r w:rsidRPr="00E61FFC">
        <w:rPr>
          <w:rFonts w:eastAsia="Calibri"/>
          <w:i/>
        </w:rPr>
        <w:t>, sub-QSEs</w:t>
      </w:r>
      <w:r w:rsidRPr="001D6590">
        <w:rPr>
          <w:rFonts w:eastAsia="Calibri"/>
          <w:i/>
        </w:rPr>
        <w:t xml:space="preserve"> </w:t>
      </w:r>
      <w:r w:rsidRPr="001D6590">
        <w:rPr>
          <w:i/>
        </w:rPr>
        <w:t>that are WAN Participants</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7481CF10" w14:textId="0015271F" w:rsidR="009208EE" w:rsidRPr="00E61FFC" w:rsidRDefault="009208EE" w:rsidP="009208EE">
      <w:pPr>
        <w:numPr>
          <w:ilvl w:val="0"/>
          <w:numId w:val="29"/>
        </w:numPr>
        <w:spacing w:after="240"/>
        <w:ind w:left="360"/>
        <w:jc w:val="both"/>
        <w:rPr>
          <w:rFonts w:eastAsia="Calibri"/>
        </w:rPr>
      </w:pPr>
      <w:r w:rsidRPr="00E61FFC">
        <w:rPr>
          <w:rFonts w:eastAsia="Calibri"/>
          <w:b/>
        </w:rPr>
        <w:t>Compliance</w:t>
      </w:r>
      <w:ins w:id="522" w:author="ERCOT" w:date="2025-08-28T11:34:00Z" w16du:dateUtc="2025-08-28T16:34:00Z">
        <w:r w:rsidR="00A955E4">
          <w:rPr>
            <w:rFonts w:eastAsia="Calibri"/>
            <w:b/>
          </w:rPr>
          <w:t xml:space="preserve"> contact</w:t>
        </w:r>
      </w:ins>
      <w:r w:rsidRPr="00E61FFC">
        <w:rPr>
          <w:rFonts w:eastAsia="Calibri"/>
        </w:rPr>
        <w:t xml:space="preserve"> – Responsible for compliance related issues. </w:t>
      </w:r>
      <w:r w:rsidRPr="00E61FFC">
        <w:rPr>
          <w:rFonts w:eastAsia="Calibri"/>
          <w:i/>
        </w:rPr>
        <w:t>(QSEs, Sub-QSEs, Resource Entities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32F1853C" w14:textId="203C3351" w:rsidR="009208EE" w:rsidRPr="00E61FFC" w:rsidRDefault="009208EE" w:rsidP="009208EE">
      <w:pPr>
        <w:numPr>
          <w:ilvl w:val="0"/>
          <w:numId w:val="29"/>
        </w:numPr>
        <w:spacing w:after="240"/>
        <w:ind w:left="360"/>
        <w:jc w:val="both"/>
        <w:rPr>
          <w:rFonts w:eastAsia="Calibri"/>
        </w:rPr>
      </w:pPr>
      <w:r w:rsidRPr="00E61FFC">
        <w:rPr>
          <w:rFonts w:eastAsia="Calibri"/>
          <w:b/>
        </w:rPr>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76912257" w14:textId="7BDE8E16" w:rsidR="009208EE" w:rsidRPr="00E61FFC" w:rsidRDefault="009208EE" w:rsidP="009208EE">
      <w:pPr>
        <w:numPr>
          <w:ilvl w:val="0"/>
          <w:numId w:val="29"/>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14:paraId="38DF51C0" w14:textId="7099B503" w:rsidR="009208EE" w:rsidRPr="00E61FFC" w:rsidRDefault="009208EE" w:rsidP="009208EE">
      <w:pPr>
        <w:numPr>
          <w:ilvl w:val="0"/>
          <w:numId w:val="29"/>
        </w:numPr>
        <w:spacing w:after="240"/>
        <w:ind w:left="360"/>
        <w:jc w:val="both"/>
        <w:rPr>
          <w:rFonts w:eastAsia="Calibri"/>
        </w:rPr>
      </w:pPr>
      <w:r w:rsidRPr="00E61FFC">
        <w:rPr>
          <w:rFonts w:eastAsia="Calibri"/>
          <w:b/>
        </w:rPr>
        <w:t>Credit</w:t>
      </w:r>
      <w:ins w:id="523" w:author="ERCOT" w:date="2025-08-28T11:35:00Z" w16du:dateUtc="2025-08-28T16:35:00Z">
        <w:r w:rsidR="00A955E4">
          <w:rPr>
            <w:rFonts w:eastAsia="Calibri"/>
            <w:b/>
          </w:rPr>
          <w:t xml:space="preserve"> contact</w:t>
        </w:r>
      </w:ins>
      <w:r w:rsidRPr="00E61FFC">
        <w:rPr>
          <w:rFonts w:eastAsia="Calibri"/>
        </w:rPr>
        <w:t xml:space="preserve"> – Responsible for all credit-related matters. </w:t>
      </w:r>
      <w:r w:rsidRPr="00E61FFC">
        <w:rPr>
          <w:rFonts w:eastAsia="Calibri"/>
          <w:i/>
        </w:rPr>
        <w:t>(</w:t>
      </w:r>
      <w:proofErr w:type="gramStart"/>
      <w:r w:rsidRPr="00E61FFC">
        <w:rPr>
          <w:rFonts w:eastAsia="Calibri"/>
          <w:i/>
        </w:rPr>
        <w:t>Counter-Parties</w:t>
      </w:r>
      <w:proofErr w:type="gramEnd"/>
      <w:r>
        <w:rPr>
          <w:rFonts w:eastAsia="Calibri"/>
          <w:i/>
        </w:rPr>
        <w:t xml:space="preserve"> (CPs)</w:t>
      </w:r>
      <w:r w:rsidRPr="00E61FFC">
        <w:rPr>
          <w:rFonts w:eastAsia="Calibri"/>
          <w:i/>
        </w:rPr>
        <w:t>)</w:t>
      </w:r>
    </w:p>
    <w:p w14:paraId="6A500D30" w14:textId="2C6273BE" w:rsidR="009208EE" w:rsidRPr="00E61FFC" w:rsidRDefault="009208EE" w:rsidP="009208EE">
      <w:pPr>
        <w:numPr>
          <w:ilvl w:val="0"/>
          <w:numId w:val="29"/>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1C16CD7F" w14:textId="36C73E6C" w:rsidR="009208EE" w:rsidRPr="00E61FFC" w:rsidRDefault="009208EE" w:rsidP="009208EE">
      <w:pPr>
        <w:numPr>
          <w:ilvl w:val="0"/>
          <w:numId w:val="29"/>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31D6398F" w14:textId="6C0985CA" w:rsidR="009208EE" w:rsidRPr="00E61FFC" w:rsidRDefault="009208EE" w:rsidP="009208EE">
      <w:pPr>
        <w:numPr>
          <w:ilvl w:val="0"/>
          <w:numId w:val="29"/>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026AF42D" w14:textId="7900AA0D" w:rsidR="009208EE" w:rsidRPr="00E61FFC" w:rsidRDefault="009208EE" w:rsidP="009208EE">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9208EE" w:rsidRPr="003A5F25" w14:paraId="4EF80B3B" w14:textId="1550207A" w:rsidTr="003B5346">
        <w:tc>
          <w:tcPr>
            <w:tcW w:w="1687" w:type="pct"/>
          </w:tcPr>
          <w:p w14:paraId="5C2611ED" w14:textId="52A0F496" w:rsidR="009208EE" w:rsidRPr="003A5F25" w:rsidRDefault="009208EE" w:rsidP="003B5346">
            <w:pPr>
              <w:jc w:val="both"/>
              <w:rPr>
                <w:bCs/>
              </w:rPr>
            </w:pPr>
            <w:r w:rsidRPr="003A5F25">
              <w:rPr>
                <w:bCs/>
              </w:rPr>
              <w:lastRenderedPageBreak/>
              <w:t>*Market Participant Account Name(s):</w:t>
            </w:r>
          </w:p>
        </w:tc>
        <w:bookmarkStart w:id="524" w:name="Text101"/>
        <w:tc>
          <w:tcPr>
            <w:tcW w:w="3313" w:type="pct"/>
          </w:tcPr>
          <w:p w14:paraId="3B8A980D" w14:textId="49993341" w:rsidR="009208EE" w:rsidRPr="003A5F25" w:rsidRDefault="009208EE" w:rsidP="003B5346">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524"/>
            <w:r w:rsidRPr="003A5F25">
              <w:fldChar w:fldCharType="begin">
                <w:ffData>
                  <w:name w:val="Text14"/>
                  <w:enabled/>
                  <w:calcOnExit w:val="0"/>
                  <w:textInput/>
                </w:ffData>
              </w:fldChar>
            </w:r>
            <w:r w:rsidRPr="003A5F25">
              <w:instrText xml:space="preserve"> FORMTEXT </w:instrText>
            </w:r>
            <w:r w:rsidRPr="003A5F25">
              <w:fldChar w:fldCharType="separate"/>
            </w:r>
            <w:r w:rsidRPr="003A5F25">
              <w:fldChar w:fldCharType="end"/>
            </w:r>
          </w:p>
        </w:tc>
      </w:tr>
      <w:tr w:rsidR="009208EE" w:rsidRPr="003A5F25" w14:paraId="4CCDB475" w14:textId="6791152D" w:rsidTr="003B5346">
        <w:tc>
          <w:tcPr>
            <w:tcW w:w="1687" w:type="pct"/>
          </w:tcPr>
          <w:p w14:paraId="1CD3AE7A" w14:textId="16D885BF" w:rsidR="009208EE" w:rsidRPr="003A5F25" w:rsidRDefault="009208EE" w:rsidP="003B5346">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7FD94234" w14:textId="7973B91A" w:rsidR="009208EE" w:rsidRPr="003A5F25" w:rsidRDefault="009208EE" w:rsidP="003B5346">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9208EE" w:rsidRPr="003A5F25" w14:paraId="51706BA7" w14:textId="57EACC8B" w:rsidTr="003B5346">
        <w:tc>
          <w:tcPr>
            <w:tcW w:w="1687" w:type="pct"/>
          </w:tcPr>
          <w:p w14:paraId="0A90D82E" w14:textId="753A94EE" w:rsidR="009208EE" w:rsidRPr="003A5F25" w:rsidRDefault="009208EE" w:rsidP="003B5346">
            <w:pPr>
              <w:jc w:val="both"/>
              <w:rPr>
                <w:bCs/>
              </w:rPr>
            </w:pPr>
            <w:r w:rsidRPr="003A5F25">
              <w:t>*Market Participant Type(s):</w:t>
            </w:r>
          </w:p>
        </w:tc>
        <w:tc>
          <w:tcPr>
            <w:tcW w:w="3313" w:type="pct"/>
          </w:tcPr>
          <w:p w14:paraId="71C210DC" w14:textId="278CC72F" w:rsidR="009208EE" w:rsidRPr="003A5F25" w:rsidRDefault="009208EE" w:rsidP="003B5346">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QSE</w:t>
            </w:r>
            <w:bookmarkStart w:id="525" w:name="Check20"/>
            <w:r w:rsidRPr="003A5F25">
              <w:t>/Sub-QSE</w:t>
            </w:r>
            <w:bookmarkEnd w:id="525"/>
          </w:p>
          <w:p w14:paraId="3D0DB1F2" w14:textId="3113993F" w:rsidR="009208EE" w:rsidRPr="003A5F25" w:rsidRDefault="009208EE" w:rsidP="003B5346">
            <w:pPr>
              <w:jc w:val="both"/>
            </w:pPr>
            <w:r w:rsidRPr="003A5F25">
              <w:fldChar w:fldCharType="begin">
                <w:ffData>
                  <w:name w:val=""/>
                  <w:enabled/>
                  <w:calcOnExit w:val="0"/>
                  <w:checkBox>
                    <w:sizeAuto/>
                    <w:default w:val="0"/>
                  </w:checkBox>
                </w:ffData>
              </w:fldChar>
            </w:r>
            <w:r w:rsidRPr="003A5F25">
              <w:instrText xml:space="preserve"> FORMCHECKBOX </w:instrText>
            </w:r>
            <w:r w:rsidRPr="003A5F25">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Pr="003A5F25">
              <w:fldChar w:fldCharType="separate"/>
            </w:r>
            <w:r w:rsidRPr="003A5F25">
              <w:fldChar w:fldCharType="end"/>
            </w:r>
            <w:r w:rsidRPr="003A5F25">
              <w:t xml:space="preserve"> TSP and/or DSP</w:t>
            </w:r>
          </w:p>
        </w:tc>
      </w:tr>
    </w:tbl>
    <w:p w14:paraId="60DEBE3B" w14:textId="2292015A" w:rsidR="009208EE" w:rsidRDefault="009208EE" w:rsidP="009208EE">
      <w:pPr>
        <w:spacing w:before="240" w:after="240"/>
        <w:jc w:val="both"/>
        <w:rPr>
          <w:rFonts w:eastAsia="Calibri"/>
        </w:rPr>
      </w:pPr>
      <w:r w:rsidRPr="00E61FFC">
        <w:rPr>
          <w:noProof/>
        </w:rPr>
        <mc:AlternateContent>
          <mc:Choice Requires="wps">
            <w:drawing>
              <wp:anchor distT="0" distB="0" distL="114300" distR="114300" simplePos="0" relativeHeight="251658241" behindDoc="0" locked="0" layoutInCell="1" allowOverlap="1" wp14:anchorId="2830C149" wp14:editId="7173CBC8">
                <wp:simplePos x="0" y="0"/>
                <wp:positionH relativeFrom="margin">
                  <wp:align>right</wp:align>
                </wp:positionH>
                <wp:positionV relativeFrom="page">
                  <wp:posOffset>717578</wp:posOffset>
                </wp:positionV>
                <wp:extent cx="2377440" cy="338455"/>
                <wp:effectExtent l="0" t="0" r="22860" b="23495"/>
                <wp:wrapNone/>
                <wp:docPr id="15704713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7B29EE5" w14:textId="77777777" w:rsidR="009208EE" w:rsidRDefault="009208EE" w:rsidP="009208EE">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830C149" id="Text Box 2" o:spid="_x0000_s1028" type="#_x0000_t202" style="position:absolute;left:0;text-align:left;margin-left:136pt;margin-top:56.5pt;width:187.2pt;height:26.65pt;z-index:251658241;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">
                <v:textbox>
                  <w:txbxContent>
                    <w:p w14:paraId="57B29EE5" w14:textId="77777777" w:rsidR="009208EE" w:rsidRDefault="009208EE" w:rsidP="009208EE">
                      <w:r>
                        <w:t>Received: ______________________</w:t>
                      </w:r>
                    </w:p>
                  </w:txbxContent>
                </v:textbox>
                <w10:wrap anchorx="margin" anchory="page"/>
              </v:shape>
            </w:pict>
          </mc:Fallback>
        </mc:AlternateContent>
      </w:r>
    </w:p>
    <w:p w14:paraId="5C34D218" w14:textId="6EAEFF57" w:rsidR="009208EE" w:rsidRPr="003A5F25" w:rsidRDefault="009208EE" w:rsidP="009208EE">
      <w:pPr>
        <w:spacing w:before="240" w:after="240"/>
        <w:jc w:val="both"/>
        <w:rPr>
          <w:rFonts w:eastAsia="Calibri"/>
          <w:u w:val="single"/>
        </w:rPr>
      </w:pPr>
      <w:r w:rsidRPr="003A5F25">
        <w:rPr>
          <w:rFonts w:eastAsia="Calibri"/>
        </w:rPr>
        <w:t xml:space="preserve">Comments (if necessary): </w:t>
      </w:r>
      <w:bookmarkStart w:id="526"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526"/>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9208EE" w:rsidRPr="003A5F25" w14:paraId="45CDA8A2" w14:textId="2F1F1D70" w:rsidTr="003B5346">
        <w:tc>
          <w:tcPr>
            <w:tcW w:w="1439" w:type="pct"/>
          </w:tcPr>
          <w:p w14:paraId="716CDBCD" w14:textId="271FA6E2" w:rsidR="009208EE" w:rsidRPr="003A5F25" w:rsidRDefault="009208EE" w:rsidP="003B5346">
            <w:pPr>
              <w:jc w:val="both"/>
              <w:rPr>
                <w:rFonts w:eastAsia="Calibri"/>
              </w:rPr>
            </w:pPr>
            <w:r w:rsidRPr="003A5F25">
              <w:rPr>
                <w:rFonts w:eastAsia="Calibri"/>
              </w:rPr>
              <w:t>*AR, Backup AR or Officer:</w:t>
            </w:r>
          </w:p>
        </w:tc>
        <w:bookmarkStart w:id="527" w:name="Text96"/>
        <w:tc>
          <w:tcPr>
            <w:tcW w:w="3561" w:type="pct"/>
          </w:tcPr>
          <w:p w14:paraId="783935B0" w14:textId="718FA7A3" w:rsidR="009208EE" w:rsidRPr="003A5F25" w:rsidRDefault="009208EE" w:rsidP="003B5346">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27"/>
          </w:p>
        </w:tc>
      </w:tr>
      <w:tr w:rsidR="009208EE" w:rsidRPr="003A5F25" w14:paraId="11D73FA0" w14:textId="291B4942" w:rsidTr="003B5346">
        <w:tc>
          <w:tcPr>
            <w:tcW w:w="1439" w:type="pct"/>
          </w:tcPr>
          <w:p w14:paraId="7DCB26E4" w14:textId="758E2E4C" w:rsidR="009208EE" w:rsidRPr="003A5F25" w:rsidRDefault="009208EE" w:rsidP="003B5346">
            <w:pPr>
              <w:jc w:val="both"/>
              <w:rPr>
                <w:rFonts w:eastAsia="Calibri"/>
              </w:rPr>
            </w:pPr>
            <w:r w:rsidRPr="003A5F25">
              <w:rPr>
                <w:rFonts w:eastAsia="Calibri"/>
              </w:rPr>
              <w:t>*Signature:</w:t>
            </w:r>
          </w:p>
        </w:tc>
        <w:tc>
          <w:tcPr>
            <w:tcW w:w="3561" w:type="pct"/>
          </w:tcPr>
          <w:p w14:paraId="759FE313" w14:textId="6A931F0E" w:rsidR="009208EE" w:rsidRPr="003A5F25" w:rsidRDefault="009208EE" w:rsidP="003B5346">
            <w:pPr>
              <w:jc w:val="both"/>
              <w:rPr>
                <w:rFonts w:eastAsia="Calibri"/>
              </w:rPr>
            </w:pPr>
          </w:p>
        </w:tc>
      </w:tr>
      <w:tr w:rsidR="009208EE" w:rsidRPr="003A5F25" w14:paraId="48E96169" w14:textId="405261B3" w:rsidTr="003B5346">
        <w:tc>
          <w:tcPr>
            <w:tcW w:w="1439" w:type="pct"/>
          </w:tcPr>
          <w:p w14:paraId="09B08A03" w14:textId="32CB94C0" w:rsidR="009208EE" w:rsidRPr="003A5F25" w:rsidRDefault="009208EE" w:rsidP="003B5346">
            <w:pPr>
              <w:jc w:val="both"/>
              <w:rPr>
                <w:rFonts w:eastAsia="Calibri"/>
              </w:rPr>
            </w:pPr>
            <w:r w:rsidRPr="003A5F25">
              <w:rPr>
                <w:rFonts w:eastAsia="Calibri"/>
              </w:rPr>
              <w:t>*Email:</w:t>
            </w:r>
          </w:p>
        </w:tc>
        <w:bookmarkStart w:id="528" w:name="Text97"/>
        <w:tc>
          <w:tcPr>
            <w:tcW w:w="3561" w:type="pct"/>
          </w:tcPr>
          <w:p w14:paraId="54AB40FF" w14:textId="5D4878E2" w:rsidR="009208EE" w:rsidRPr="003A5F25" w:rsidRDefault="009208EE" w:rsidP="003B5346">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28"/>
          </w:p>
        </w:tc>
      </w:tr>
      <w:tr w:rsidR="009208EE" w:rsidRPr="003A5F25" w14:paraId="7F87EBCE" w14:textId="5C8225E8" w:rsidTr="003B5346">
        <w:tc>
          <w:tcPr>
            <w:tcW w:w="1439" w:type="pct"/>
          </w:tcPr>
          <w:p w14:paraId="3C4ACCC4" w14:textId="0C794630" w:rsidR="009208EE" w:rsidRPr="003A5F25" w:rsidRDefault="009208EE" w:rsidP="003B5346">
            <w:pPr>
              <w:jc w:val="both"/>
              <w:rPr>
                <w:rFonts w:eastAsia="Calibri"/>
              </w:rPr>
            </w:pPr>
            <w:r w:rsidRPr="003A5F25">
              <w:rPr>
                <w:rFonts w:eastAsia="Calibri"/>
              </w:rPr>
              <w:t>*Phone Number:</w:t>
            </w:r>
          </w:p>
        </w:tc>
        <w:bookmarkStart w:id="529" w:name="Text98"/>
        <w:tc>
          <w:tcPr>
            <w:tcW w:w="3561" w:type="pct"/>
          </w:tcPr>
          <w:p w14:paraId="1C9E49F5" w14:textId="57D9E063" w:rsidR="009208EE" w:rsidRPr="003A5F25" w:rsidRDefault="009208EE" w:rsidP="003B5346">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29"/>
          </w:p>
        </w:tc>
      </w:tr>
    </w:tbl>
    <w:p w14:paraId="1C6E39B2" w14:textId="215A6727" w:rsidR="009208EE" w:rsidRDefault="009208EE" w:rsidP="009208EE">
      <w:pPr>
        <w:spacing w:before="240"/>
        <w:jc w:val="both"/>
        <w:rPr>
          <w:lang w:val="x-none" w:eastAsia="x-none"/>
        </w:rPr>
      </w:pPr>
      <w:r w:rsidRPr="00E61FFC">
        <w:rPr>
          <w:b/>
          <w:lang w:val="x-none" w:eastAsia="x-none"/>
        </w:rPr>
        <w:t>1. Contact type(s):</w:t>
      </w:r>
      <w:bookmarkStart w:id="530"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bookmarkEnd w:id="530"/>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4BA81EE1" w14:textId="06B5B0AD" w:rsidR="009208EE" w:rsidRDefault="009208EE" w:rsidP="009208EE">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p>
    <w:p w14:paraId="0BB586F1" w14:textId="16BDA6FA" w:rsidR="009208EE" w:rsidRPr="00E61FFC" w:rsidRDefault="009208EE" w:rsidP="009208EE">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793C6B0E" w14:textId="693CDCBB" w:rsidTr="003B5346">
        <w:tc>
          <w:tcPr>
            <w:tcW w:w="547" w:type="pct"/>
          </w:tcPr>
          <w:p w14:paraId="4E067FED" w14:textId="27396AD3" w:rsidR="009208EE" w:rsidRPr="00E61FFC" w:rsidRDefault="009208EE" w:rsidP="003B5346">
            <w:pPr>
              <w:jc w:val="both"/>
              <w:rPr>
                <w:rFonts w:eastAsia="Calibri"/>
              </w:rPr>
            </w:pPr>
            <w:r w:rsidRPr="00E61FFC">
              <w:rPr>
                <w:rFonts w:eastAsia="Calibri"/>
              </w:rPr>
              <w:t>Name:</w:t>
            </w:r>
          </w:p>
        </w:tc>
        <w:tc>
          <w:tcPr>
            <w:tcW w:w="4453" w:type="pct"/>
            <w:gridSpan w:val="3"/>
          </w:tcPr>
          <w:p w14:paraId="6A667FA9" w14:textId="44C8DFC2"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6135D55C" w14:textId="245C361C" w:rsidTr="003B5346">
        <w:tc>
          <w:tcPr>
            <w:tcW w:w="693" w:type="pct"/>
            <w:gridSpan w:val="2"/>
          </w:tcPr>
          <w:p w14:paraId="1DE3F12C" w14:textId="4193AB96" w:rsidR="009208EE" w:rsidRPr="00E61FFC" w:rsidRDefault="009208EE" w:rsidP="003B5346">
            <w:pPr>
              <w:jc w:val="both"/>
              <w:rPr>
                <w:rFonts w:eastAsia="Calibri"/>
              </w:rPr>
            </w:pPr>
            <w:r w:rsidRPr="00E61FFC">
              <w:rPr>
                <w:rFonts w:eastAsia="Calibri"/>
              </w:rPr>
              <w:t>Telephone:</w:t>
            </w:r>
          </w:p>
        </w:tc>
        <w:tc>
          <w:tcPr>
            <w:tcW w:w="4307" w:type="pct"/>
            <w:gridSpan w:val="2"/>
          </w:tcPr>
          <w:p w14:paraId="4CA7ECD7" w14:textId="15DEEDF9"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22185567" w14:textId="73BE6177" w:rsidTr="003B5346">
        <w:tc>
          <w:tcPr>
            <w:tcW w:w="911" w:type="pct"/>
            <w:gridSpan w:val="3"/>
          </w:tcPr>
          <w:p w14:paraId="694721C8" w14:textId="613FB2CA" w:rsidR="009208EE" w:rsidRPr="00E61FFC" w:rsidRDefault="009208EE" w:rsidP="003B5346">
            <w:pPr>
              <w:jc w:val="both"/>
              <w:rPr>
                <w:rFonts w:eastAsia="Calibri"/>
              </w:rPr>
            </w:pPr>
            <w:r w:rsidRPr="00E61FFC">
              <w:rPr>
                <w:rFonts w:eastAsia="Calibri"/>
              </w:rPr>
              <w:t>Email Address:</w:t>
            </w:r>
          </w:p>
        </w:tc>
        <w:tc>
          <w:tcPr>
            <w:tcW w:w="4089" w:type="pct"/>
          </w:tcPr>
          <w:p w14:paraId="68E7DD0E" w14:textId="5B94BA5D"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1A9118CD" w14:textId="03239BF9"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4B7135C8" w14:textId="33B3D393"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49B4579B" w14:textId="683280CA" w:rsidTr="003B5346">
        <w:tc>
          <w:tcPr>
            <w:tcW w:w="547" w:type="pct"/>
          </w:tcPr>
          <w:p w14:paraId="5129142B" w14:textId="6CAF3DBA" w:rsidR="009208EE" w:rsidRPr="00E61FFC" w:rsidRDefault="009208EE" w:rsidP="003B5346">
            <w:pPr>
              <w:jc w:val="both"/>
              <w:rPr>
                <w:rFonts w:eastAsia="Calibri"/>
              </w:rPr>
            </w:pPr>
            <w:r w:rsidRPr="00E61FFC">
              <w:rPr>
                <w:rFonts w:eastAsia="Calibri"/>
              </w:rPr>
              <w:t>Name:</w:t>
            </w:r>
          </w:p>
        </w:tc>
        <w:tc>
          <w:tcPr>
            <w:tcW w:w="4453" w:type="pct"/>
            <w:gridSpan w:val="3"/>
          </w:tcPr>
          <w:p w14:paraId="2FF79FA5" w14:textId="01F67D53"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359E9FBD" w14:textId="1F42684F" w:rsidTr="003B5346">
        <w:tc>
          <w:tcPr>
            <w:tcW w:w="693" w:type="pct"/>
            <w:gridSpan w:val="2"/>
          </w:tcPr>
          <w:p w14:paraId="2691A6E8" w14:textId="7901908F" w:rsidR="009208EE" w:rsidRPr="00E61FFC" w:rsidRDefault="009208EE" w:rsidP="003B5346">
            <w:pPr>
              <w:jc w:val="both"/>
              <w:rPr>
                <w:rFonts w:eastAsia="Calibri"/>
              </w:rPr>
            </w:pPr>
            <w:r w:rsidRPr="00E61FFC">
              <w:rPr>
                <w:rFonts w:eastAsia="Calibri"/>
              </w:rPr>
              <w:t>Telephone:</w:t>
            </w:r>
          </w:p>
        </w:tc>
        <w:tc>
          <w:tcPr>
            <w:tcW w:w="4307" w:type="pct"/>
            <w:gridSpan w:val="2"/>
          </w:tcPr>
          <w:p w14:paraId="3CBCE4B4" w14:textId="1A393211"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24BE437A" w14:textId="1CAD35C3" w:rsidTr="003B5346">
        <w:tc>
          <w:tcPr>
            <w:tcW w:w="911" w:type="pct"/>
            <w:gridSpan w:val="3"/>
          </w:tcPr>
          <w:p w14:paraId="2162E10A" w14:textId="4211D243" w:rsidR="009208EE" w:rsidRPr="00E61FFC" w:rsidRDefault="009208EE" w:rsidP="003B5346">
            <w:pPr>
              <w:jc w:val="both"/>
              <w:rPr>
                <w:rFonts w:eastAsia="Calibri"/>
              </w:rPr>
            </w:pPr>
            <w:r w:rsidRPr="00E61FFC">
              <w:rPr>
                <w:rFonts w:eastAsia="Calibri"/>
              </w:rPr>
              <w:t>Email Address:</w:t>
            </w:r>
          </w:p>
        </w:tc>
        <w:tc>
          <w:tcPr>
            <w:tcW w:w="4089" w:type="pct"/>
          </w:tcPr>
          <w:p w14:paraId="69600C21" w14:textId="02088A45"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22F71F8" w14:textId="14F4C32A"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6133F7FB" w14:textId="4ADA7400"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4824F4BF" w14:textId="20E923EE" w:rsidTr="003B5346">
        <w:tc>
          <w:tcPr>
            <w:tcW w:w="547" w:type="pct"/>
          </w:tcPr>
          <w:p w14:paraId="21BD3D90" w14:textId="6E038C1F" w:rsidR="009208EE" w:rsidRPr="00E61FFC" w:rsidRDefault="009208EE" w:rsidP="003B5346">
            <w:pPr>
              <w:jc w:val="both"/>
              <w:rPr>
                <w:rFonts w:eastAsia="Calibri"/>
              </w:rPr>
            </w:pPr>
            <w:r w:rsidRPr="00E61FFC">
              <w:rPr>
                <w:rFonts w:eastAsia="Calibri"/>
              </w:rPr>
              <w:t>Name:</w:t>
            </w:r>
          </w:p>
        </w:tc>
        <w:tc>
          <w:tcPr>
            <w:tcW w:w="4453" w:type="pct"/>
            <w:gridSpan w:val="3"/>
          </w:tcPr>
          <w:p w14:paraId="73EF8DEF" w14:textId="6BE73BAC"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0C1E560C" w14:textId="00218FF9" w:rsidTr="003B5346">
        <w:tc>
          <w:tcPr>
            <w:tcW w:w="693" w:type="pct"/>
            <w:gridSpan w:val="2"/>
          </w:tcPr>
          <w:p w14:paraId="4CCE2505" w14:textId="40B85BB7" w:rsidR="009208EE" w:rsidRPr="00E61FFC" w:rsidRDefault="009208EE" w:rsidP="003B5346">
            <w:pPr>
              <w:jc w:val="both"/>
              <w:rPr>
                <w:rFonts w:eastAsia="Calibri"/>
              </w:rPr>
            </w:pPr>
            <w:r w:rsidRPr="00E61FFC">
              <w:rPr>
                <w:rFonts w:eastAsia="Calibri"/>
              </w:rPr>
              <w:t>Telephone:</w:t>
            </w:r>
          </w:p>
        </w:tc>
        <w:tc>
          <w:tcPr>
            <w:tcW w:w="4307" w:type="pct"/>
            <w:gridSpan w:val="2"/>
          </w:tcPr>
          <w:p w14:paraId="1B6EFE4B" w14:textId="6B1AD9C7"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569AC9F9" w14:textId="0CE5488B" w:rsidTr="003B5346">
        <w:tc>
          <w:tcPr>
            <w:tcW w:w="911" w:type="pct"/>
            <w:gridSpan w:val="3"/>
          </w:tcPr>
          <w:p w14:paraId="02D7B2D3" w14:textId="794FD0CA" w:rsidR="009208EE" w:rsidRPr="00E61FFC" w:rsidRDefault="009208EE" w:rsidP="003B5346">
            <w:pPr>
              <w:jc w:val="both"/>
              <w:rPr>
                <w:rFonts w:eastAsia="Calibri"/>
              </w:rPr>
            </w:pPr>
            <w:r w:rsidRPr="00E61FFC">
              <w:rPr>
                <w:rFonts w:eastAsia="Calibri"/>
              </w:rPr>
              <w:t>Email Address:</w:t>
            </w:r>
          </w:p>
        </w:tc>
        <w:tc>
          <w:tcPr>
            <w:tcW w:w="4089" w:type="pct"/>
          </w:tcPr>
          <w:p w14:paraId="27F3FF6D" w14:textId="64E6FF84"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B4329FB" w14:textId="5AFC6FF1"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AAE3177" w14:textId="6BAE76FA"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3319C49F" w14:textId="58ED4639" w:rsidTr="003B5346">
        <w:tc>
          <w:tcPr>
            <w:tcW w:w="547" w:type="pct"/>
          </w:tcPr>
          <w:p w14:paraId="77AC6D4E" w14:textId="5C3FA345" w:rsidR="009208EE" w:rsidRPr="00E61FFC" w:rsidRDefault="009208EE" w:rsidP="003B5346">
            <w:pPr>
              <w:jc w:val="both"/>
              <w:rPr>
                <w:rFonts w:eastAsia="Calibri"/>
              </w:rPr>
            </w:pPr>
            <w:r w:rsidRPr="00E61FFC">
              <w:rPr>
                <w:rFonts w:eastAsia="Calibri"/>
              </w:rPr>
              <w:lastRenderedPageBreak/>
              <w:t>Name:</w:t>
            </w:r>
          </w:p>
        </w:tc>
        <w:tc>
          <w:tcPr>
            <w:tcW w:w="4453" w:type="pct"/>
            <w:gridSpan w:val="3"/>
          </w:tcPr>
          <w:p w14:paraId="2CEA49B1" w14:textId="3F486F94"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05FEDD62" w14:textId="4CB59CE0" w:rsidTr="003B5346">
        <w:tc>
          <w:tcPr>
            <w:tcW w:w="693" w:type="pct"/>
            <w:gridSpan w:val="2"/>
          </w:tcPr>
          <w:p w14:paraId="7E98DFE0" w14:textId="59E99D50" w:rsidR="009208EE" w:rsidRPr="00E61FFC" w:rsidRDefault="009208EE" w:rsidP="003B5346">
            <w:pPr>
              <w:jc w:val="both"/>
              <w:rPr>
                <w:rFonts w:eastAsia="Calibri"/>
              </w:rPr>
            </w:pPr>
            <w:r w:rsidRPr="00E61FFC">
              <w:rPr>
                <w:rFonts w:eastAsia="Calibri"/>
              </w:rPr>
              <w:t>Telephone:</w:t>
            </w:r>
          </w:p>
        </w:tc>
        <w:tc>
          <w:tcPr>
            <w:tcW w:w="4307" w:type="pct"/>
            <w:gridSpan w:val="2"/>
          </w:tcPr>
          <w:p w14:paraId="49D18597" w14:textId="7D269882"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495A35EE" w14:textId="768C33F9" w:rsidTr="003B5346">
        <w:tc>
          <w:tcPr>
            <w:tcW w:w="911" w:type="pct"/>
            <w:gridSpan w:val="3"/>
          </w:tcPr>
          <w:p w14:paraId="1D7F9ED1" w14:textId="1243E2E5" w:rsidR="009208EE" w:rsidRPr="00E61FFC" w:rsidRDefault="009208EE" w:rsidP="003B5346">
            <w:pPr>
              <w:jc w:val="both"/>
              <w:rPr>
                <w:rFonts w:eastAsia="Calibri"/>
              </w:rPr>
            </w:pPr>
            <w:r w:rsidRPr="00E61FFC">
              <w:rPr>
                <w:rFonts w:eastAsia="Calibri"/>
              </w:rPr>
              <w:t>Email Address:</w:t>
            </w:r>
          </w:p>
        </w:tc>
        <w:tc>
          <w:tcPr>
            <w:tcW w:w="4089" w:type="pct"/>
          </w:tcPr>
          <w:p w14:paraId="43FC83D4" w14:textId="1A8189B2"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4D3C41A" w14:textId="3D0F4515"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6B16EEB6" w14:textId="17E8EC4B"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03AFC788" w14:textId="27B5DFA3" w:rsidTr="003B5346">
        <w:tc>
          <w:tcPr>
            <w:tcW w:w="547" w:type="pct"/>
          </w:tcPr>
          <w:p w14:paraId="69D0B114" w14:textId="54F91471" w:rsidR="009208EE" w:rsidRPr="00E61FFC" w:rsidRDefault="009208EE" w:rsidP="003B5346">
            <w:pPr>
              <w:jc w:val="both"/>
              <w:rPr>
                <w:rFonts w:eastAsia="Calibri"/>
              </w:rPr>
            </w:pPr>
            <w:r w:rsidRPr="00E61FFC">
              <w:rPr>
                <w:rFonts w:eastAsia="Calibri"/>
              </w:rPr>
              <w:t>Name:</w:t>
            </w:r>
          </w:p>
        </w:tc>
        <w:tc>
          <w:tcPr>
            <w:tcW w:w="4453" w:type="pct"/>
            <w:gridSpan w:val="3"/>
          </w:tcPr>
          <w:p w14:paraId="06263AF0" w14:textId="2DD38C30"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0A582853" w14:textId="3AD5BB3A" w:rsidTr="003B5346">
        <w:tc>
          <w:tcPr>
            <w:tcW w:w="693" w:type="pct"/>
            <w:gridSpan w:val="2"/>
          </w:tcPr>
          <w:p w14:paraId="098664AE" w14:textId="50515DC6" w:rsidR="009208EE" w:rsidRPr="00E61FFC" w:rsidRDefault="009208EE" w:rsidP="003B5346">
            <w:pPr>
              <w:jc w:val="both"/>
              <w:rPr>
                <w:rFonts w:eastAsia="Calibri"/>
              </w:rPr>
            </w:pPr>
            <w:r w:rsidRPr="00E61FFC">
              <w:rPr>
                <w:rFonts w:eastAsia="Calibri"/>
              </w:rPr>
              <w:t>Telephone:</w:t>
            </w:r>
          </w:p>
        </w:tc>
        <w:tc>
          <w:tcPr>
            <w:tcW w:w="4307" w:type="pct"/>
            <w:gridSpan w:val="2"/>
          </w:tcPr>
          <w:p w14:paraId="03D12A80" w14:textId="5875D0BD"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04596B53" w14:textId="7BE6DFC3" w:rsidTr="003B5346">
        <w:tc>
          <w:tcPr>
            <w:tcW w:w="911" w:type="pct"/>
            <w:gridSpan w:val="3"/>
          </w:tcPr>
          <w:p w14:paraId="730FB7FD" w14:textId="24A3053C" w:rsidR="009208EE" w:rsidRPr="00E61FFC" w:rsidRDefault="009208EE" w:rsidP="003B5346">
            <w:pPr>
              <w:jc w:val="both"/>
              <w:rPr>
                <w:rFonts w:eastAsia="Calibri"/>
              </w:rPr>
            </w:pPr>
            <w:r w:rsidRPr="00E61FFC">
              <w:rPr>
                <w:rFonts w:eastAsia="Calibri"/>
              </w:rPr>
              <w:t>Email Address:</w:t>
            </w:r>
          </w:p>
        </w:tc>
        <w:tc>
          <w:tcPr>
            <w:tcW w:w="4089" w:type="pct"/>
          </w:tcPr>
          <w:p w14:paraId="3D125BD2" w14:textId="308BBD38"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576EF12" w14:textId="7C00ADA3"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6EBE6DE9" w14:textId="52C94CE6"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5179F198" w14:textId="25B6812D" w:rsidTr="003B5346">
        <w:tc>
          <w:tcPr>
            <w:tcW w:w="547" w:type="pct"/>
          </w:tcPr>
          <w:p w14:paraId="1A8B84E6" w14:textId="543E590F" w:rsidR="009208EE" w:rsidRPr="00E61FFC" w:rsidRDefault="009208EE" w:rsidP="003B5346">
            <w:pPr>
              <w:jc w:val="both"/>
              <w:rPr>
                <w:rFonts w:eastAsia="Calibri"/>
              </w:rPr>
            </w:pPr>
            <w:r w:rsidRPr="00E61FFC">
              <w:rPr>
                <w:rFonts w:eastAsia="Calibri"/>
              </w:rPr>
              <w:t>Name:</w:t>
            </w:r>
          </w:p>
        </w:tc>
        <w:tc>
          <w:tcPr>
            <w:tcW w:w="4453" w:type="pct"/>
            <w:gridSpan w:val="3"/>
          </w:tcPr>
          <w:p w14:paraId="75762BC4" w14:textId="401FF994"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180EE0F6" w14:textId="47DD32FC" w:rsidTr="003B5346">
        <w:tc>
          <w:tcPr>
            <w:tcW w:w="693" w:type="pct"/>
            <w:gridSpan w:val="2"/>
          </w:tcPr>
          <w:p w14:paraId="4E362391" w14:textId="71870CE7" w:rsidR="009208EE" w:rsidRPr="00E61FFC" w:rsidRDefault="009208EE" w:rsidP="003B5346">
            <w:pPr>
              <w:jc w:val="both"/>
              <w:rPr>
                <w:rFonts w:eastAsia="Calibri"/>
              </w:rPr>
            </w:pPr>
            <w:r w:rsidRPr="00E61FFC">
              <w:rPr>
                <w:rFonts w:eastAsia="Calibri"/>
              </w:rPr>
              <w:t>Telephone:</w:t>
            </w:r>
          </w:p>
        </w:tc>
        <w:tc>
          <w:tcPr>
            <w:tcW w:w="4307" w:type="pct"/>
            <w:gridSpan w:val="2"/>
          </w:tcPr>
          <w:p w14:paraId="0DFF593B" w14:textId="4C933ECE"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149D05FE" w14:textId="7C0E1301" w:rsidTr="003B5346">
        <w:tc>
          <w:tcPr>
            <w:tcW w:w="911" w:type="pct"/>
            <w:gridSpan w:val="3"/>
          </w:tcPr>
          <w:p w14:paraId="0DD8FD82" w14:textId="0AFAF4C4" w:rsidR="009208EE" w:rsidRPr="00E61FFC" w:rsidRDefault="009208EE" w:rsidP="003B5346">
            <w:pPr>
              <w:jc w:val="both"/>
              <w:rPr>
                <w:rFonts w:eastAsia="Calibri"/>
              </w:rPr>
            </w:pPr>
            <w:r w:rsidRPr="00E61FFC">
              <w:rPr>
                <w:rFonts w:eastAsia="Calibri"/>
              </w:rPr>
              <w:t>Email Address:</w:t>
            </w:r>
          </w:p>
        </w:tc>
        <w:tc>
          <w:tcPr>
            <w:tcW w:w="4089" w:type="pct"/>
          </w:tcPr>
          <w:p w14:paraId="58822A49" w14:textId="3BA31FF7"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66FBA216" w14:textId="4E499897"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E860466" w14:textId="665B06A7"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0067BF22" w14:textId="634273B3" w:rsidTr="003B5346">
        <w:tc>
          <w:tcPr>
            <w:tcW w:w="547" w:type="pct"/>
          </w:tcPr>
          <w:p w14:paraId="5663B829" w14:textId="27D3A02B" w:rsidR="009208EE" w:rsidRPr="00E61FFC" w:rsidRDefault="009208EE" w:rsidP="003B5346">
            <w:pPr>
              <w:jc w:val="both"/>
              <w:rPr>
                <w:rFonts w:eastAsia="Calibri"/>
              </w:rPr>
            </w:pPr>
            <w:r w:rsidRPr="00E61FFC">
              <w:rPr>
                <w:rFonts w:eastAsia="Calibri"/>
              </w:rPr>
              <w:t>Name:</w:t>
            </w:r>
          </w:p>
        </w:tc>
        <w:tc>
          <w:tcPr>
            <w:tcW w:w="4453" w:type="pct"/>
            <w:gridSpan w:val="3"/>
          </w:tcPr>
          <w:p w14:paraId="4A9CE771" w14:textId="515FCCD9"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4060EBDB" w14:textId="30B02078" w:rsidTr="003B5346">
        <w:tc>
          <w:tcPr>
            <w:tcW w:w="693" w:type="pct"/>
            <w:gridSpan w:val="2"/>
          </w:tcPr>
          <w:p w14:paraId="271C301A" w14:textId="2C576217" w:rsidR="009208EE" w:rsidRPr="00E61FFC" w:rsidRDefault="009208EE" w:rsidP="003B5346">
            <w:pPr>
              <w:jc w:val="both"/>
              <w:rPr>
                <w:rFonts w:eastAsia="Calibri"/>
              </w:rPr>
            </w:pPr>
            <w:r w:rsidRPr="00E61FFC">
              <w:rPr>
                <w:rFonts w:eastAsia="Calibri"/>
              </w:rPr>
              <w:t>Telephone:</w:t>
            </w:r>
          </w:p>
        </w:tc>
        <w:tc>
          <w:tcPr>
            <w:tcW w:w="4307" w:type="pct"/>
            <w:gridSpan w:val="2"/>
          </w:tcPr>
          <w:p w14:paraId="7F6E2A7D" w14:textId="3BD9E197"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11826B65" w14:textId="5805CF49" w:rsidTr="003B5346">
        <w:tc>
          <w:tcPr>
            <w:tcW w:w="911" w:type="pct"/>
            <w:gridSpan w:val="3"/>
          </w:tcPr>
          <w:p w14:paraId="61450081" w14:textId="27D87787" w:rsidR="009208EE" w:rsidRPr="00E61FFC" w:rsidRDefault="009208EE" w:rsidP="003B5346">
            <w:pPr>
              <w:jc w:val="both"/>
              <w:rPr>
                <w:rFonts w:eastAsia="Calibri"/>
              </w:rPr>
            </w:pPr>
            <w:r w:rsidRPr="00E61FFC">
              <w:rPr>
                <w:rFonts w:eastAsia="Calibri"/>
              </w:rPr>
              <w:t>Email Address:</w:t>
            </w:r>
          </w:p>
        </w:tc>
        <w:tc>
          <w:tcPr>
            <w:tcW w:w="4089" w:type="pct"/>
          </w:tcPr>
          <w:p w14:paraId="2F314DCD" w14:textId="19C5E599"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35EC4D4" w14:textId="57789C66"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5B1C943" w14:textId="6BABF3BC" w:rsidR="009208EE" w:rsidRPr="00E61FFC" w:rsidRDefault="009208EE" w:rsidP="009208EE">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9208EE" w:rsidRPr="00E61FFC" w14:paraId="7C4ED7F7" w14:textId="3387DED1" w:rsidTr="003B5346">
        <w:tc>
          <w:tcPr>
            <w:tcW w:w="5000" w:type="pct"/>
          </w:tcPr>
          <w:p w14:paraId="4082FDC9" w14:textId="4FA978B0" w:rsidR="009208EE" w:rsidRPr="00E61FFC" w:rsidRDefault="009208EE" w:rsidP="003B5346">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1F58B531" w14:textId="4DA701E3" w:rsidTr="003B5346">
        <w:tc>
          <w:tcPr>
            <w:tcW w:w="5000" w:type="pct"/>
          </w:tcPr>
          <w:p w14:paraId="77C017A9" w14:textId="633A4647" w:rsidR="009208EE" w:rsidRPr="00E61FFC" w:rsidRDefault="009208EE" w:rsidP="003B5346">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92BE9F3" w14:textId="1B00311E" w:rsidR="009208EE" w:rsidRDefault="009208EE" w:rsidP="009208EE">
      <w:pPr>
        <w:rPr>
          <w:b/>
          <w:bCs/>
        </w:rPr>
      </w:pPr>
    </w:p>
    <w:p w14:paraId="14BADE41" w14:textId="2E8EB957" w:rsidR="009208EE" w:rsidRPr="00EC4D2D" w:rsidRDefault="009208EE" w:rsidP="009208EE">
      <w:pPr>
        <w:rPr>
          <w:b/>
          <w:bCs/>
        </w:rPr>
      </w:pPr>
      <w:r w:rsidRPr="00EC4D2D">
        <w:rPr>
          <w:b/>
          <w:bCs/>
        </w:rPr>
        <w:t xml:space="preserve">3. Cancelation of User Security Administrator (USA) and </w:t>
      </w:r>
      <w:ins w:id="531" w:author="ERCOT" w:date="2025-09-03T13:47:00Z" w16du:dateUtc="2025-09-03T18:47:00Z">
        <w:r w:rsidR="00AC7FD1" w:rsidRPr="00EC4D2D">
          <w:rPr>
            <w:b/>
            <w:bCs/>
          </w:rPr>
          <w:t>Access to the MIS</w:t>
        </w:r>
        <w:r w:rsidR="00AC7FD1" w:rsidRPr="00EC4D2D" w:rsidDel="00DE6269">
          <w:rPr>
            <w:b/>
            <w:bCs/>
          </w:rPr>
          <w:t xml:space="preserve"> </w:t>
        </w:r>
      </w:ins>
      <w:del w:id="532" w:author="ERCOT" w:date="2025-09-03T13:47:00Z" w16du:dateUtc="2025-09-03T18:47:00Z">
        <w:r w:rsidRPr="00EC4D2D" w:rsidDel="00DE6269">
          <w:rPr>
            <w:b/>
            <w:bCs/>
          </w:rPr>
          <w:delText xml:space="preserve">Digital Certificate </w:delText>
        </w:r>
      </w:del>
      <w:r w:rsidRPr="00EC4D2D">
        <w:rPr>
          <w:b/>
          <w:bCs/>
        </w:rPr>
        <w:t>Opt-Out</w:t>
      </w:r>
      <w:ins w:id="533" w:author="ERCOT" w:date="2025-09-03T13:47:00Z" w16du:dateUtc="2025-09-03T18:47:00Z">
        <w:r w:rsidR="002F3AE7" w:rsidRPr="00EC4D2D">
          <w:rPr>
            <w:b/>
            <w:bCs/>
          </w:rPr>
          <w:t xml:space="preserve"> </w:t>
        </w:r>
      </w:ins>
    </w:p>
    <w:p w14:paraId="5FED2852" w14:textId="2A8E9496" w:rsidR="009208EE" w:rsidRPr="00394938" w:rsidRDefault="009208EE" w:rsidP="009208EE">
      <w:pPr>
        <w:jc w:val="both"/>
        <w:rPr>
          <w:b/>
          <w:bCs/>
        </w:rPr>
      </w:pPr>
      <w:r w:rsidRPr="00EC4D2D">
        <w:rPr>
          <w:lang w:val="x-none" w:eastAsia="x-none"/>
        </w:rPr>
        <w:fldChar w:fldCharType="begin">
          <w:ffData>
            <w:name w:val="Check21"/>
            <w:enabled/>
            <w:calcOnExit w:val="0"/>
            <w:checkBox>
              <w:sizeAuto/>
              <w:default w:val="0"/>
            </w:checkBox>
          </w:ffData>
        </w:fldChar>
      </w:r>
      <w:r w:rsidRPr="00EC4D2D">
        <w:rPr>
          <w:lang w:val="x-none" w:eastAsia="x-none"/>
        </w:rPr>
        <w:instrText xml:space="preserve"> FORMCHECKBOX </w:instrText>
      </w:r>
      <w:r w:rsidRPr="00EC4D2D">
        <w:rPr>
          <w:lang w:val="x-none" w:eastAsia="x-none"/>
        </w:rPr>
      </w:r>
      <w:r w:rsidRPr="00EC4D2D">
        <w:rPr>
          <w:lang w:val="x-none" w:eastAsia="x-none"/>
        </w:rPr>
        <w:fldChar w:fldCharType="separate"/>
      </w:r>
      <w:r w:rsidRPr="00EC4D2D">
        <w:rPr>
          <w:lang w:val="x-none" w:eastAsia="x-none"/>
        </w:rPr>
        <w:fldChar w:fldCharType="end"/>
      </w:r>
      <w:r w:rsidRPr="00EC4D2D">
        <w:rPr>
          <w:lang w:eastAsia="x-none"/>
        </w:rPr>
        <w:t xml:space="preserve"> By checking this box, Market Participant elects to:  (i) cancel its USA and </w:t>
      </w:r>
      <w:del w:id="534" w:author="ERCOT" w:date="2025-09-03T13:48:00Z" w16du:dateUtc="2025-09-03T18:48:00Z">
        <w:r w:rsidRPr="00EC4D2D" w:rsidDel="00AC7FD1">
          <w:rPr>
            <w:lang w:eastAsia="x-none"/>
          </w:rPr>
          <w:delText>Digital Certificate</w:delText>
        </w:r>
      </w:del>
      <w:ins w:id="535" w:author="ERCOT" w:date="2025-09-03T13:48:00Z" w16du:dateUtc="2025-09-03T18:48:00Z">
        <w:r w:rsidR="00AC7FD1" w:rsidRPr="00EC4D2D">
          <w:rPr>
            <w:lang w:eastAsia="x-none"/>
          </w:rPr>
          <w:t>access to MIS</w:t>
        </w:r>
      </w:ins>
      <w:r w:rsidRPr="00EC4D2D">
        <w:rPr>
          <w:lang w:eastAsia="x-none"/>
        </w:rPr>
        <w:t xml:space="preserve"> Opt-Out; (ii) designate a USA and optionally a Backup USA, listed in Section 1, Contact type(s), of this NCI form; and (iii) receive </w:t>
      </w:r>
      <w:del w:id="536" w:author="ERCOT" w:date="2025-09-03T13:48:00Z" w16du:dateUtc="2025-09-03T18:48:00Z">
        <w:r w:rsidRPr="00EC4D2D" w:rsidDel="00AC77B8">
          <w:rPr>
            <w:lang w:eastAsia="x-none"/>
          </w:rPr>
          <w:delText>Digital Certificates</w:delText>
        </w:r>
      </w:del>
      <w:ins w:id="537" w:author="ERCOT" w:date="2025-09-03T13:48:00Z" w16du:dateUtc="2025-09-03T18:48:00Z">
        <w:r w:rsidR="00AC77B8" w:rsidRPr="00EC4D2D">
          <w:rPr>
            <w:lang w:eastAsia="x-none"/>
          </w:rPr>
          <w:t>MIS Access</w:t>
        </w:r>
      </w:ins>
      <w:r w:rsidRPr="00EC4D2D">
        <w:rPr>
          <w:lang w:eastAsia="x-none"/>
        </w:rPr>
        <w:t xml:space="preserve"> as required by Section 16.12, </w:t>
      </w:r>
      <w:r w:rsidRPr="00EC4D2D">
        <w:t xml:space="preserve">User Security Administrator and </w:t>
      </w:r>
      <w:del w:id="538" w:author="ERCOT" w:date="2025-09-03T13:48:00Z" w16du:dateUtc="2025-09-03T18:48:00Z">
        <w:r w:rsidRPr="00EC4D2D" w:rsidDel="008E14AD">
          <w:delText>Digital Certificates</w:delText>
        </w:r>
      </w:del>
      <w:ins w:id="539" w:author="ERCOT" w:date="2025-09-03T13:48:00Z" w16du:dateUtc="2025-09-03T18:48:00Z">
        <w:r w:rsidR="008E14AD" w:rsidRPr="00EC4D2D">
          <w:t>Access to the MIS</w:t>
        </w:r>
      </w:ins>
      <w:r w:rsidRPr="00EC4D2D">
        <w:rPr>
          <w:lang w:eastAsia="x-none"/>
        </w:rPr>
        <w:t xml:space="preserve">.  Market Participant understands that designation of a USA and Backup USA, and issuance of </w:t>
      </w:r>
      <w:del w:id="540" w:author="ERCOT" w:date="2025-09-03T13:48:00Z" w16du:dateUtc="2025-09-03T18:48:00Z">
        <w:r w:rsidRPr="00EC4D2D" w:rsidDel="008E14AD">
          <w:rPr>
            <w:lang w:eastAsia="x-none"/>
          </w:rPr>
          <w:delText>Digital Certificates</w:delText>
        </w:r>
      </w:del>
      <w:ins w:id="541" w:author="ERCOT" w:date="2025-09-03T13:48:00Z" w16du:dateUtc="2025-09-03T18:48:00Z">
        <w:r w:rsidR="008E14AD" w:rsidRPr="00EC4D2D">
          <w:rPr>
            <w:lang w:eastAsia="x-none"/>
          </w:rPr>
          <w:t>MIS access</w:t>
        </w:r>
      </w:ins>
      <w:r w:rsidRPr="00EC4D2D">
        <w:rPr>
          <w:lang w:eastAsia="x-none"/>
        </w:rPr>
        <w:t>, is subject to the requirements in Section 16.12.</w:t>
      </w:r>
    </w:p>
    <w:p w14:paraId="5555A502" w14:textId="77777777" w:rsidR="009208EE" w:rsidRDefault="009208EE" w:rsidP="008E7709">
      <w:pPr>
        <w:pStyle w:val="BodyText"/>
        <w:ind w:left="720" w:hanging="720"/>
        <w:sectPr w:rsidR="009208EE">
          <w:pgSz w:w="12240" w:h="15840" w:code="1"/>
          <w:pgMar w:top="1440" w:right="1440" w:bottom="1440" w:left="1440" w:header="720" w:footer="720" w:gutter="0"/>
          <w:cols w:space="720"/>
          <w:docGrid w:linePitch="360"/>
        </w:sectPr>
      </w:pPr>
    </w:p>
    <w:p w14:paraId="67266A49" w14:textId="050824AC" w:rsidR="009208EE" w:rsidRPr="00F72B58" w:rsidRDefault="009208EE" w:rsidP="7F5DD37A">
      <w:pPr>
        <w:spacing w:before="120" w:after="120"/>
        <w:jc w:val="center"/>
        <w:rPr>
          <w:color w:val="333300"/>
        </w:rPr>
      </w:pPr>
    </w:p>
    <w:p w14:paraId="77D798FA" w14:textId="52E5DBC4" w:rsidR="009208EE" w:rsidRPr="00F72B58" w:rsidRDefault="57162092" w:rsidP="7F5DD37A">
      <w:pPr>
        <w:spacing w:before="120" w:after="120"/>
        <w:jc w:val="center"/>
      </w:pPr>
      <w:r w:rsidRPr="7F5DD37A">
        <w:rPr>
          <w:color w:val="333300"/>
        </w:rPr>
        <w:t xml:space="preserve"> </w:t>
      </w:r>
    </w:p>
    <w:p w14:paraId="522C3588" w14:textId="1F611C1E" w:rsidR="009208EE" w:rsidRPr="00F72B58" w:rsidRDefault="57162092" w:rsidP="7F5DD37A">
      <w:pPr>
        <w:jc w:val="center"/>
      </w:pPr>
      <w:r w:rsidRPr="7F5DD37A">
        <w:rPr>
          <w:color w:val="333300"/>
        </w:rPr>
        <w:t xml:space="preserve"> </w:t>
      </w:r>
    </w:p>
    <w:p w14:paraId="3BE712CF" w14:textId="3D8EA7ED" w:rsidR="009208EE" w:rsidRPr="00F72B58" w:rsidRDefault="57162092" w:rsidP="7F5DD37A">
      <w:pPr>
        <w:jc w:val="center"/>
      </w:pPr>
      <w:r w:rsidRPr="7F5DD37A">
        <w:rPr>
          <w:color w:val="333300"/>
        </w:rPr>
        <w:t xml:space="preserve"> </w:t>
      </w:r>
    </w:p>
    <w:p w14:paraId="44513A12" w14:textId="68D85278" w:rsidR="009208EE" w:rsidRPr="00F72B58" w:rsidRDefault="57162092" w:rsidP="7F5DD37A">
      <w:pPr>
        <w:jc w:val="center"/>
      </w:pPr>
      <w:r w:rsidRPr="7F5DD37A">
        <w:rPr>
          <w:color w:val="333300"/>
        </w:rPr>
        <w:t xml:space="preserve"> </w:t>
      </w:r>
    </w:p>
    <w:p w14:paraId="2358EFB6" w14:textId="1FFC5543" w:rsidR="009208EE" w:rsidRPr="00F72B58" w:rsidRDefault="57162092" w:rsidP="7F5DD37A">
      <w:pPr>
        <w:jc w:val="center"/>
      </w:pPr>
      <w:r w:rsidRPr="7F5DD37A">
        <w:rPr>
          <w:color w:val="333300"/>
        </w:rPr>
        <w:t xml:space="preserve"> </w:t>
      </w:r>
    </w:p>
    <w:p w14:paraId="00BA1806" w14:textId="10227E29" w:rsidR="009208EE" w:rsidRPr="00F72B58" w:rsidRDefault="57162092" w:rsidP="7F5DD37A">
      <w:pPr>
        <w:jc w:val="center"/>
      </w:pPr>
      <w:r w:rsidRPr="7F5DD37A">
        <w:rPr>
          <w:b/>
          <w:bCs/>
          <w:color w:val="333300"/>
        </w:rPr>
        <w:t xml:space="preserve"> </w:t>
      </w:r>
    </w:p>
    <w:p w14:paraId="3F4F5657" w14:textId="7F8F4261" w:rsidR="009208EE" w:rsidRPr="00F72B58" w:rsidRDefault="57162092" w:rsidP="7F5DD37A">
      <w:pPr>
        <w:jc w:val="center"/>
      </w:pPr>
      <w:r w:rsidRPr="7F5DD37A">
        <w:rPr>
          <w:b/>
          <w:bCs/>
          <w:sz w:val="36"/>
          <w:szCs w:val="36"/>
        </w:rPr>
        <w:t>ERCOT Nodal Protocols</w:t>
      </w:r>
    </w:p>
    <w:p w14:paraId="3AB5056A" w14:textId="74A60A67" w:rsidR="009208EE" w:rsidRPr="00F72B58" w:rsidRDefault="57162092" w:rsidP="7F5DD37A">
      <w:pPr>
        <w:jc w:val="center"/>
      </w:pPr>
      <w:r w:rsidRPr="7F5DD37A">
        <w:rPr>
          <w:b/>
          <w:bCs/>
          <w:sz w:val="36"/>
          <w:szCs w:val="36"/>
        </w:rPr>
        <w:t xml:space="preserve"> </w:t>
      </w:r>
    </w:p>
    <w:p w14:paraId="03B97216" w14:textId="04162A80" w:rsidR="009208EE" w:rsidRPr="00F72B58" w:rsidRDefault="57162092" w:rsidP="7F5DD37A">
      <w:pPr>
        <w:jc w:val="center"/>
      </w:pPr>
      <w:r w:rsidRPr="7F5DD37A">
        <w:rPr>
          <w:b/>
          <w:bCs/>
          <w:sz w:val="36"/>
          <w:szCs w:val="36"/>
        </w:rPr>
        <w:t>Section 23</w:t>
      </w:r>
    </w:p>
    <w:p w14:paraId="5B5763CE" w14:textId="3498B7F2" w:rsidR="009208EE" w:rsidRPr="00F72B58" w:rsidRDefault="57162092" w:rsidP="7F5DD37A">
      <w:pPr>
        <w:jc w:val="center"/>
      </w:pPr>
      <w:r w:rsidRPr="7F5DD37A">
        <w:rPr>
          <w:b/>
          <w:bCs/>
        </w:rPr>
        <w:t xml:space="preserve"> </w:t>
      </w:r>
    </w:p>
    <w:p w14:paraId="09246F57" w14:textId="5A9F8C07" w:rsidR="009208EE" w:rsidRPr="00F72B58" w:rsidRDefault="57162092" w:rsidP="7F5DD37A">
      <w:pPr>
        <w:jc w:val="center"/>
      </w:pPr>
      <w:proofErr w:type="gramStart"/>
      <w:r w:rsidRPr="7F5DD37A">
        <w:rPr>
          <w:b/>
          <w:bCs/>
          <w:sz w:val="36"/>
          <w:szCs w:val="36"/>
        </w:rPr>
        <w:t>Form</w:t>
      </w:r>
      <w:proofErr w:type="gramEnd"/>
      <w:r w:rsidRPr="7F5DD37A">
        <w:rPr>
          <w:b/>
          <w:bCs/>
          <w:sz w:val="36"/>
          <w:szCs w:val="36"/>
        </w:rPr>
        <w:t xml:space="preserve"> G:  QSE Application and Service Filing for Registration Form</w:t>
      </w:r>
    </w:p>
    <w:p w14:paraId="1F42DFAA" w14:textId="554779FE" w:rsidR="009208EE" w:rsidRPr="00F72B58" w:rsidRDefault="57162092" w:rsidP="7F5DD37A">
      <w:pPr>
        <w:jc w:val="center"/>
      </w:pPr>
      <w:r w:rsidRPr="7F5DD37A">
        <w:rPr>
          <w:color w:val="333300"/>
        </w:rPr>
        <w:t xml:space="preserve"> </w:t>
      </w:r>
    </w:p>
    <w:p w14:paraId="57BBCA70" w14:textId="357D3B09" w:rsidR="009208EE" w:rsidRPr="00F72B58" w:rsidRDefault="57162092" w:rsidP="7F5DD37A">
      <w:pPr>
        <w:jc w:val="center"/>
      </w:pPr>
      <w:del w:id="542" w:author="ERCOT" w:date="2025-08-08T10:21:00Z" w16du:dateUtc="2025-08-08T15:21:00Z">
        <w:r w:rsidRPr="7F5DD37A" w:rsidDel="005B7FCB">
          <w:rPr>
            <w:b/>
            <w:bCs/>
          </w:rPr>
          <w:delText>May 1, 2024</w:delText>
        </w:r>
      </w:del>
      <w:ins w:id="543" w:author="ERCOT" w:date="2025-08-08T10:21:00Z" w16du:dateUtc="2025-08-08T15:21:00Z">
        <w:r w:rsidR="005B7FCB">
          <w:rPr>
            <w:b/>
            <w:bCs/>
          </w:rPr>
          <w:t>TBD</w:t>
        </w:r>
      </w:ins>
    </w:p>
    <w:p w14:paraId="76647A26" w14:textId="59879C06" w:rsidR="009208EE" w:rsidRPr="00F72B58" w:rsidRDefault="57162092" w:rsidP="7F5DD37A">
      <w:pPr>
        <w:jc w:val="center"/>
      </w:pPr>
      <w:r w:rsidRPr="7F5DD37A">
        <w:rPr>
          <w:b/>
          <w:bCs/>
        </w:rPr>
        <w:t xml:space="preserve"> </w:t>
      </w:r>
    </w:p>
    <w:p w14:paraId="4C3CA472" w14:textId="0041F7B7" w:rsidR="009208EE" w:rsidRPr="00F72B58" w:rsidRDefault="57162092" w:rsidP="7F5DD37A">
      <w:pPr>
        <w:jc w:val="center"/>
      </w:pPr>
      <w:r w:rsidRPr="7F5DD37A">
        <w:rPr>
          <w:b/>
          <w:bCs/>
        </w:rPr>
        <w:t xml:space="preserve"> </w:t>
      </w:r>
    </w:p>
    <w:p w14:paraId="3B740159" w14:textId="5315F849" w:rsidR="009208EE" w:rsidRPr="00F72B58" w:rsidRDefault="57162092" w:rsidP="7F5DD37A">
      <w:pPr>
        <w:pBdr>
          <w:bottom w:val="single" w:sz="4" w:space="1" w:color="000000"/>
          <w:between w:val="single" w:sz="4" w:space="1" w:color="000000"/>
        </w:pBdr>
        <w:jc w:val="center"/>
      </w:pPr>
      <w:r w:rsidRPr="7F5DD37A">
        <w:rPr>
          <w:color w:val="333300"/>
        </w:rPr>
        <w:t xml:space="preserve"> </w:t>
      </w:r>
    </w:p>
    <w:p w14:paraId="4159EAE5" w14:textId="77777777" w:rsidR="007A210D" w:rsidRDefault="007A210D">
      <w:pPr>
        <w:rPr>
          <w:ins w:id="544" w:author="ERCOT" w:date="2025-09-03T13:53:00Z" w16du:dateUtc="2025-09-03T18:53:00Z"/>
          <w:color w:val="333300"/>
        </w:rPr>
      </w:pPr>
      <w:ins w:id="545" w:author="ERCOT" w:date="2025-09-03T13:53:00Z" w16du:dateUtc="2025-09-03T18:53:00Z">
        <w:r>
          <w:rPr>
            <w:color w:val="333300"/>
          </w:rPr>
          <w:br w:type="page"/>
        </w:r>
      </w:ins>
    </w:p>
    <w:p w14:paraId="3DB6F945" w14:textId="260FA5D7" w:rsidR="009208EE" w:rsidRPr="00F72B58" w:rsidRDefault="57162092" w:rsidP="7F5DD37A">
      <w:pPr>
        <w:pBdr>
          <w:bottom w:val="single" w:sz="4" w:space="1" w:color="000000"/>
          <w:between w:val="single" w:sz="4" w:space="1" w:color="000000"/>
        </w:pBdr>
        <w:jc w:val="center"/>
      </w:pPr>
      <w:r w:rsidRPr="7F5DD37A">
        <w:rPr>
          <w:color w:val="333300"/>
        </w:rPr>
        <w:lastRenderedPageBreak/>
        <w:t xml:space="preserve"> </w:t>
      </w:r>
    </w:p>
    <w:p w14:paraId="75550E55" w14:textId="044B600E" w:rsidR="009208EE" w:rsidRPr="00F72B58" w:rsidRDefault="009208EE" w:rsidP="7F5DD37A">
      <w:pPr>
        <w:jc w:val="center"/>
      </w:pPr>
    </w:p>
    <w:p w14:paraId="5A6DD057" w14:textId="769D5C59" w:rsidR="009208EE" w:rsidRPr="00F72B58" w:rsidRDefault="57162092" w:rsidP="7F5DD37A">
      <w:pPr>
        <w:jc w:val="center"/>
      </w:pPr>
      <w:r w:rsidRPr="7F5DD37A">
        <w:rPr>
          <w:b/>
          <w:bCs/>
        </w:rPr>
        <w:t>QUALIFIED SCHEDULING ENTITY (QSE)</w:t>
      </w:r>
    </w:p>
    <w:p w14:paraId="6D142A38" w14:textId="045AD455" w:rsidR="009208EE" w:rsidRPr="00F72B58" w:rsidRDefault="57162092" w:rsidP="7F5DD37A">
      <w:pPr>
        <w:spacing w:after="240"/>
        <w:jc w:val="center"/>
      </w:pPr>
      <w:r w:rsidRPr="7F5DD37A">
        <w:rPr>
          <w:b/>
          <w:bCs/>
        </w:rPr>
        <w:t>APPLICATION AND SERVICE FILING FOR REGISTRATION</w:t>
      </w:r>
    </w:p>
    <w:p w14:paraId="290C5DDC" w14:textId="45FD9EA7" w:rsidR="009208EE" w:rsidRPr="00F72B58" w:rsidRDefault="57162092" w:rsidP="7F5DD37A">
      <w:pPr>
        <w:spacing w:after="240"/>
        <w:jc w:val="both"/>
      </w:pPr>
      <w:r w:rsidRPr="7F5DD37A">
        <w:t xml:space="preserve">This application is for approval as a Qualified Scheduling Entity (QSE) by Electric Reliability Council of Texas, Inc. (ERCOT) in accordance with the ERCOT Protocols.  Information may be inserted electronically to expand the </w:t>
      </w:r>
      <w:proofErr w:type="gramStart"/>
      <w:r w:rsidRPr="7F5DD37A">
        <w:t>reply</w:t>
      </w:r>
      <w:proofErr w:type="gramEnd"/>
      <w:r w:rsidRPr="7F5DD37A">
        <w:t xml:space="preserve"> spaces as necessary.  ERCOT will accept the completed, executed application via email to </w:t>
      </w:r>
      <w:hyperlink r:id="rId44">
        <w:r w:rsidRPr="7F5DD37A">
          <w:rPr>
            <w:rStyle w:val="Hyperlink"/>
          </w:rPr>
          <w:t>MPRegistration@ercot.com</w:t>
        </w:r>
      </w:hyperlink>
      <w:r w:rsidRPr="7F5DD37A">
        <w:t xml:space="preserve"> (.pdf version).  In addition to the application, ERCOT must receive an application fee in the amount of $500 via Electronic Funds Transfer (EFT) (wire or Automated Clearing House (ACH)) for each QSE or subordinate QSE (Sub-QSE) registered.  ERCOT must also receive a background check fee in the amount of $350 per Applicant’s Principal via EFT (wire or ACH).  All payments should reference the Applicant’s name and Data Universal Numbering System (DUNS) Number (</w:t>
      </w:r>
      <w:proofErr w:type="gramStart"/>
      <w:r w:rsidRPr="7F5DD37A">
        <w:t>DUNS #)</w:t>
      </w:r>
      <w:proofErr w:type="gramEnd"/>
      <w:r w:rsidRPr="7F5DD37A">
        <w:t xml:space="preserve"> in the remarks.  If you need assistance filling out this form, or if you have any questions, please call (512) 248-3900.</w:t>
      </w:r>
    </w:p>
    <w:p w14:paraId="6C153B7F" w14:textId="50C9FFA4" w:rsidR="009208EE" w:rsidRPr="00F72B58" w:rsidRDefault="57162092" w:rsidP="7F5DD37A">
      <w:pPr>
        <w:spacing w:after="240"/>
        <w:jc w:val="both"/>
      </w:pPr>
      <w:r w:rsidRPr="7F5DD37A">
        <w:t>This application must be signed by the Authorized Representative, Backup Authorized Representative or an Officer of the company listed herein, as appropriate.  ERCOT may request additional information as reasonably necessary to support operations under the ERCOT Protocols.</w:t>
      </w:r>
    </w:p>
    <w:p w14:paraId="10E2FE61" w14:textId="4568B864" w:rsidR="009208EE" w:rsidRPr="00F72B58" w:rsidRDefault="57162092" w:rsidP="7F5DD37A">
      <w:pPr>
        <w:spacing w:after="240"/>
        <w:jc w:val="center"/>
      </w:pPr>
      <w:r w:rsidRPr="7F5DD37A">
        <w:rPr>
          <w:b/>
          <w:bCs/>
          <w:u w:val="single"/>
        </w:rPr>
        <w:t xml:space="preserve">PART I – </w:t>
      </w:r>
      <w:r w:rsidRPr="7F5DD37A">
        <w:rPr>
          <w:b/>
          <w:bCs/>
          <w:caps/>
          <w:u w:val="single"/>
        </w:rPr>
        <w:t>ENTITY Information</w:t>
      </w:r>
    </w:p>
    <w:tbl>
      <w:tblPr>
        <w:tblW w:w="0" w:type="auto"/>
        <w:tblLayout w:type="fixed"/>
        <w:tblLook w:val="01E0" w:firstRow="1" w:lastRow="1" w:firstColumn="1" w:lastColumn="1" w:noHBand="0" w:noVBand="0"/>
      </w:tblPr>
      <w:tblGrid>
        <w:gridCol w:w="3182"/>
        <w:gridCol w:w="6394"/>
      </w:tblGrid>
      <w:tr w:rsidR="7F5DD37A" w14:paraId="5F593501" w14:textId="77777777" w:rsidTr="7F5DD37A">
        <w:trPr>
          <w:trHeight w:val="300"/>
        </w:trPr>
        <w:tc>
          <w:tcPr>
            <w:tcW w:w="3182" w:type="dxa"/>
            <w:tcBorders>
              <w:top w:val="single" w:sz="8" w:space="0" w:color="auto"/>
              <w:left w:val="single" w:sz="8" w:space="0" w:color="auto"/>
              <w:bottom w:val="single" w:sz="8" w:space="0" w:color="auto"/>
              <w:right w:val="single" w:sz="8" w:space="0" w:color="auto"/>
            </w:tcBorders>
            <w:tcMar>
              <w:left w:w="108" w:type="dxa"/>
              <w:right w:w="108" w:type="dxa"/>
            </w:tcMar>
          </w:tcPr>
          <w:p w14:paraId="2B425CA3" w14:textId="308AD4B5" w:rsidR="7F5DD37A" w:rsidRDefault="7F5DD37A" w:rsidP="7F5DD37A">
            <w:r w:rsidRPr="7F5DD37A">
              <w:rPr>
                <w:b/>
                <w:bCs/>
              </w:rPr>
              <w:t>Legal Name of the Applicant:</w:t>
            </w:r>
          </w:p>
        </w:tc>
        <w:tc>
          <w:tcPr>
            <w:tcW w:w="6394" w:type="dxa"/>
            <w:tcBorders>
              <w:top w:val="single" w:sz="8" w:space="0" w:color="auto"/>
              <w:left w:val="single" w:sz="8" w:space="0" w:color="auto"/>
              <w:bottom w:val="single" w:sz="8" w:space="0" w:color="auto"/>
              <w:right w:val="single" w:sz="8" w:space="0" w:color="auto"/>
            </w:tcBorders>
            <w:tcMar>
              <w:left w:w="108" w:type="dxa"/>
              <w:right w:w="108" w:type="dxa"/>
            </w:tcMar>
          </w:tcPr>
          <w:p w14:paraId="02F33EE8" w14:textId="7BBF5051" w:rsidR="7F5DD37A" w:rsidRDefault="7F5DD37A" w:rsidP="7F5DD37A">
            <w:pPr>
              <w:jc w:val="both"/>
            </w:pPr>
            <w:r w:rsidRPr="7F5DD37A">
              <w:t xml:space="preserve">     </w:t>
            </w:r>
          </w:p>
        </w:tc>
      </w:tr>
      <w:tr w:rsidR="7F5DD37A" w14:paraId="3751605B" w14:textId="77777777" w:rsidTr="7F5DD37A">
        <w:trPr>
          <w:trHeight w:val="300"/>
        </w:trPr>
        <w:tc>
          <w:tcPr>
            <w:tcW w:w="3182" w:type="dxa"/>
            <w:tcBorders>
              <w:top w:val="single" w:sz="8" w:space="0" w:color="auto"/>
              <w:left w:val="single" w:sz="8" w:space="0" w:color="auto"/>
              <w:bottom w:val="single" w:sz="8" w:space="0" w:color="auto"/>
              <w:right w:val="single" w:sz="8" w:space="0" w:color="auto"/>
            </w:tcBorders>
            <w:tcMar>
              <w:left w:w="108" w:type="dxa"/>
              <w:right w:w="108" w:type="dxa"/>
            </w:tcMar>
          </w:tcPr>
          <w:p w14:paraId="3A37F721" w14:textId="7ED6B2EF" w:rsidR="7F5DD37A" w:rsidRDefault="7F5DD37A" w:rsidP="7F5DD37A">
            <w:r w:rsidRPr="7F5DD37A">
              <w:rPr>
                <w:b/>
                <w:bCs/>
              </w:rPr>
              <w:t>Legal Address of the Applicant:</w:t>
            </w:r>
          </w:p>
        </w:tc>
        <w:tc>
          <w:tcPr>
            <w:tcW w:w="6394" w:type="dxa"/>
            <w:tcBorders>
              <w:top w:val="single" w:sz="8" w:space="0" w:color="auto"/>
              <w:left w:val="single" w:sz="8" w:space="0" w:color="auto"/>
              <w:bottom w:val="single" w:sz="8" w:space="0" w:color="auto"/>
              <w:right w:val="single" w:sz="8" w:space="0" w:color="auto"/>
            </w:tcBorders>
            <w:tcMar>
              <w:left w:w="108" w:type="dxa"/>
              <w:right w:w="108" w:type="dxa"/>
            </w:tcMar>
          </w:tcPr>
          <w:p w14:paraId="6A08BD50" w14:textId="1027FFA8" w:rsidR="7F5DD37A" w:rsidRDefault="7F5DD37A" w:rsidP="7F5DD37A">
            <w:pPr>
              <w:jc w:val="both"/>
            </w:pPr>
            <w:r w:rsidRPr="7F5DD37A">
              <w:t xml:space="preserve">Street Address:      </w:t>
            </w:r>
          </w:p>
        </w:tc>
      </w:tr>
      <w:tr w:rsidR="7F5DD37A" w14:paraId="3016D3B0" w14:textId="77777777" w:rsidTr="7F5DD37A">
        <w:trPr>
          <w:trHeight w:val="300"/>
        </w:trPr>
        <w:tc>
          <w:tcPr>
            <w:tcW w:w="3182" w:type="dxa"/>
            <w:tcBorders>
              <w:top w:val="single" w:sz="8" w:space="0" w:color="auto"/>
              <w:left w:val="single" w:sz="8" w:space="0" w:color="auto"/>
              <w:bottom w:val="single" w:sz="8" w:space="0" w:color="auto"/>
              <w:right w:val="single" w:sz="8" w:space="0" w:color="auto"/>
            </w:tcBorders>
            <w:tcMar>
              <w:left w:w="108" w:type="dxa"/>
              <w:right w:w="108" w:type="dxa"/>
            </w:tcMar>
          </w:tcPr>
          <w:p w14:paraId="5AFAF334" w14:textId="63E99425" w:rsidR="7F5DD37A" w:rsidRDefault="7F5DD37A" w:rsidP="7F5DD37A">
            <w:r w:rsidRPr="7F5DD37A">
              <w:rPr>
                <w:b/>
                <w:bCs/>
              </w:rPr>
              <w:t xml:space="preserve"> </w:t>
            </w:r>
          </w:p>
        </w:tc>
        <w:tc>
          <w:tcPr>
            <w:tcW w:w="6394" w:type="dxa"/>
            <w:tcBorders>
              <w:top w:val="single" w:sz="8" w:space="0" w:color="auto"/>
              <w:left w:val="single" w:sz="8" w:space="0" w:color="auto"/>
              <w:bottom w:val="single" w:sz="8" w:space="0" w:color="auto"/>
              <w:right w:val="single" w:sz="8" w:space="0" w:color="auto"/>
            </w:tcBorders>
            <w:tcMar>
              <w:left w:w="108" w:type="dxa"/>
              <w:right w:w="108" w:type="dxa"/>
            </w:tcMar>
          </w:tcPr>
          <w:p w14:paraId="6FEA944F" w14:textId="1C50CE9E" w:rsidR="7F5DD37A" w:rsidRDefault="7F5DD37A" w:rsidP="7F5DD37A">
            <w:pPr>
              <w:jc w:val="both"/>
            </w:pPr>
            <w:r w:rsidRPr="7F5DD37A">
              <w:t xml:space="preserve">City, State, Zip:      </w:t>
            </w:r>
          </w:p>
        </w:tc>
      </w:tr>
      <w:tr w:rsidR="7F5DD37A" w14:paraId="504C69AE" w14:textId="77777777" w:rsidTr="7F5DD37A">
        <w:trPr>
          <w:trHeight w:val="300"/>
        </w:trPr>
        <w:tc>
          <w:tcPr>
            <w:tcW w:w="3182" w:type="dxa"/>
            <w:tcBorders>
              <w:top w:val="single" w:sz="8" w:space="0" w:color="auto"/>
              <w:left w:val="single" w:sz="8" w:space="0" w:color="auto"/>
              <w:bottom w:val="single" w:sz="8" w:space="0" w:color="auto"/>
              <w:right w:val="single" w:sz="8" w:space="0" w:color="auto"/>
            </w:tcBorders>
            <w:tcMar>
              <w:left w:w="108" w:type="dxa"/>
              <w:right w:w="108" w:type="dxa"/>
            </w:tcMar>
          </w:tcPr>
          <w:p w14:paraId="7EFCB377" w14:textId="2777F3E3" w:rsidR="7F5DD37A" w:rsidRDefault="7F5DD37A" w:rsidP="7F5DD37A">
            <w:r w:rsidRPr="7F5DD37A">
              <w:rPr>
                <w:b/>
                <w:bCs/>
              </w:rPr>
              <w:t>DUNS¹ Number:</w:t>
            </w:r>
          </w:p>
        </w:tc>
        <w:tc>
          <w:tcPr>
            <w:tcW w:w="6394" w:type="dxa"/>
            <w:tcBorders>
              <w:top w:val="single" w:sz="8" w:space="0" w:color="auto"/>
              <w:left w:val="single" w:sz="8" w:space="0" w:color="auto"/>
              <w:bottom w:val="single" w:sz="8" w:space="0" w:color="auto"/>
              <w:right w:val="single" w:sz="8" w:space="0" w:color="auto"/>
            </w:tcBorders>
            <w:tcMar>
              <w:left w:w="108" w:type="dxa"/>
              <w:right w:w="108" w:type="dxa"/>
            </w:tcMar>
          </w:tcPr>
          <w:p w14:paraId="165FDB34" w14:textId="1BAC7CF0" w:rsidR="7F5DD37A" w:rsidRDefault="7F5DD37A" w:rsidP="7F5DD37A">
            <w:pPr>
              <w:jc w:val="both"/>
            </w:pPr>
            <w:r w:rsidRPr="7F5DD37A">
              <w:t xml:space="preserve">     </w:t>
            </w:r>
          </w:p>
        </w:tc>
      </w:tr>
    </w:tbl>
    <w:p w14:paraId="79ADB230" w14:textId="70977AEF" w:rsidR="009208EE" w:rsidRPr="00F72B58" w:rsidRDefault="57162092" w:rsidP="7F5DD37A">
      <w:pPr>
        <w:jc w:val="both"/>
      </w:pPr>
      <w:r w:rsidRPr="7F5DD37A">
        <w:rPr>
          <w:sz w:val="20"/>
          <w:szCs w:val="20"/>
        </w:rPr>
        <w:t>¹Defined in Section 2.1, Definitions.</w:t>
      </w:r>
    </w:p>
    <w:p w14:paraId="5D4C43A6" w14:textId="21A77537" w:rsidR="009208EE" w:rsidRPr="00F72B58" w:rsidRDefault="57162092" w:rsidP="7F5DD37A">
      <w:pPr>
        <w:spacing w:before="240" w:after="240"/>
        <w:jc w:val="both"/>
      </w:pPr>
      <w:r w:rsidRPr="7F5DD37A">
        <w:rPr>
          <w:b/>
          <w:bCs/>
        </w:rPr>
        <w:t xml:space="preserve"> Check if Applying as an Emergency Response Service (ERS) Only QSE.</w:t>
      </w:r>
    </w:p>
    <w:p w14:paraId="5FCE44DC" w14:textId="4C224665" w:rsidR="009208EE" w:rsidRPr="00F72B58" w:rsidRDefault="57162092" w:rsidP="7F5DD37A">
      <w:pPr>
        <w:spacing w:after="240"/>
        <w:jc w:val="both"/>
      </w:pPr>
      <w:r w:rsidRPr="7F5DD37A">
        <w:rPr>
          <w:b/>
          <w:bCs/>
        </w:rPr>
        <w:t xml:space="preserve">1. Authorized Representative (“AR”).  </w:t>
      </w:r>
      <w:r w:rsidRPr="7F5DD37A">
        <w:t>Defined in Section 2.1, Definitions.</w:t>
      </w:r>
    </w:p>
    <w:tbl>
      <w:tblPr>
        <w:tblW w:w="0" w:type="auto"/>
        <w:tblLayout w:type="fixed"/>
        <w:tblLook w:val="01E0" w:firstRow="1" w:lastRow="1" w:firstColumn="1" w:lastColumn="1" w:noHBand="0" w:noVBand="0"/>
      </w:tblPr>
      <w:tblGrid>
        <w:gridCol w:w="1605"/>
        <w:gridCol w:w="236"/>
        <w:gridCol w:w="270"/>
        <w:gridCol w:w="7786"/>
      </w:tblGrid>
      <w:tr w:rsidR="7F5DD37A" w14:paraId="53D8DDF8"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9A82ECF" w14:textId="2F651533"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388FAF31" w14:textId="42935219" w:rsidR="7F5DD37A" w:rsidRDefault="7F5DD37A" w:rsidP="7F5DD37A">
            <w:pPr>
              <w:jc w:val="both"/>
            </w:pPr>
            <w:r w:rsidRPr="7F5DD37A">
              <w:t xml:space="preserve">     </w:t>
            </w:r>
          </w:p>
        </w:tc>
      </w:tr>
      <w:tr w:rsidR="7F5DD37A" w14:paraId="434AD4B9"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593832DC" w14:textId="784904E4"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365A463D" w14:textId="1C36053A" w:rsidR="7F5DD37A" w:rsidRDefault="7F5DD37A" w:rsidP="7F5DD37A">
            <w:pPr>
              <w:jc w:val="both"/>
            </w:pPr>
            <w:r w:rsidRPr="7F5DD37A">
              <w:t xml:space="preserve">     </w:t>
            </w:r>
          </w:p>
        </w:tc>
      </w:tr>
      <w:tr w:rsidR="7F5DD37A" w14:paraId="23B2CF66"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A940FE0" w14:textId="52025395"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28C96671" w14:textId="61418A3F" w:rsidR="7F5DD37A" w:rsidRDefault="7F5DD37A" w:rsidP="7F5DD37A">
            <w:pPr>
              <w:jc w:val="both"/>
            </w:pPr>
            <w:r w:rsidRPr="7F5DD37A">
              <w:t xml:space="preserve">     </w:t>
            </w:r>
          </w:p>
        </w:tc>
      </w:tr>
      <w:tr w:rsidR="7F5DD37A" w14:paraId="610BB604" w14:textId="77777777" w:rsidTr="7F5DD37A">
        <w:trPr>
          <w:trHeight w:val="300"/>
        </w:trPr>
        <w:tc>
          <w:tcPr>
            <w:tcW w:w="1605" w:type="dxa"/>
            <w:tcBorders>
              <w:top w:val="single" w:sz="8" w:space="0" w:color="auto"/>
              <w:left w:val="nil"/>
              <w:bottom w:val="nil"/>
              <w:right w:val="nil"/>
            </w:tcBorders>
            <w:vAlign w:val="center"/>
          </w:tcPr>
          <w:p w14:paraId="2FA72482" w14:textId="58715243" w:rsidR="7F5DD37A" w:rsidRDefault="7F5DD37A"/>
        </w:tc>
        <w:tc>
          <w:tcPr>
            <w:tcW w:w="150" w:type="dxa"/>
            <w:tcBorders>
              <w:top w:val="nil"/>
              <w:left w:val="nil"/>
              <w:bottom w:val="nil"/>
              <w:right w:val="nil"/>
            </w:tcBorders>
            <w:vAlign w:val="center"/>
          </w:tcPr>
          <w:p w14:paraId="19FF05DD" w14:textId="0F135F9E" w:rsidR="7F5DD37A" w:rsidRDefault="7F5DD37A"/>
        </w:tc>
        <w:tc>
          <w:tcPr>
            <w:tcW w:w="270" w:type="dxa"/>
            <w:tcBorders>
              <w:top w:val="nil"/>
              <w:left w:val="nil"/>
              <w:bottom w:val="nil"/>
              <w:right w:val="nil"/>
            </w:tcBorders>
            <w:vAlign w:val="center"/>
          </w:tcPr>
          <w:p w14:paraId="746277C5" w14:textId="56F3CA5B" w:rsidR="7F5DD37A" w:rsidRDefault="7F5DD37A"/>
        </w:tc>
        <w:tc>
          <w:tcPr>
            <w:tcW w:w="7786" w:type="dxa"/>
            <w:tcBorders>
              <w:top w:val="single" w:sz="8" w:space="0" w:color="auto"/>
              <w:left w:val="nil"/>
              <w:bottom w:val="nil"/>
              <w:right w:val="nil"/>
            </w:tcBorders>
            <w:vAlign w:val="center"/>
          </w:tcPr>
          <w:p w14:paraId="2360FC04" w14:textId="7D4C3A11" w:rsidR="7F5DD37A" w:rsidRDefault="7F5DD37A"/>
        </w:tc>
      </w:tr>
    </w:tbl>
    <w:p w14:paraId="56434DC2" w14:textId="38371130" w:rsidR="009208EE" w:rsidRPr="00F72B58" w:rsidRDefault="57162092" w:rsidP="7F5DD37A">
      <w:pPr>
        <w:spacing w:before="240" w:after="240"/>
        <w:jc w:val="both"/>
      </w:pPr>
      <w:r w:rsidRPr="7F5DD37A">
        <w:rPr>
          <w:b/>
          <w:bCs/>
        </w:rPr>
        <w:t>2. Backup AR.</w:t>
      </w:r>
      <w:r w:rsidRPr="7F5DD37A">
        <w:t xml:space="preserve">  </w:t>
      </w:r>
      <w:r w:rsidRPr="7F5DD37A">
        <w:rPr>
          <w:i/>
          <w:iCs/>
        </w:rPr>
        <w:t xml:space="preserve">(Optional) </w:t>
      </w:r>
      <w:r w:rsidRPr="7F5DD37A">
        <w:t>This person may sign any form for which an AR’s signature is required and will perform the functions of the AR as defined in the ERCOT Protocols in the event the AR is unavailable.</w:t>
      </w:r>
    </w:p>
    <w:tbl>
      <w:tblPr>
        <w:tblW w:w="0" w:type="auto"/>
        <w:tblLayout w:type="fixed"/>
        <w:tblLook w:val="01E0" w:firstRow="1" w:lastRow="1" w:firstColumn="1" w:lastColumn="1" w:noHBand="0" w:noVBand="0"/>
      </w:tblPr>
      <w:tblGrid>
        <w:gridCol w:w="1605"/>
        <w:gridCol w:w="236"/>
        <w:gridCol w:w="270"/>
        <w:gridCol w:w="7786"/>
      </w:tblGrid>
      <w:tr w:rsidR="7F5DD37A" w14:paraId="28E91DD6"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A5AB29C" w14:textId="6C0F1A2E"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1F1AB865" w14:textId="55847D84" w:rsidR="7F5DD37A" w:rsidRDefault="7F5DD37A" w:rsidP="7F5DD37A">
            <w:pPr>
              <w:jc w:val="both"/>
            </w:pPr>
            <w:r w:rsidRPr="7F5DD37A">
              <w:t xml:space="preserve">     </w:t>
            </w:r>
          </w:p>
        </w:tc>
      </w:tr>
      <w:tr w:rsidR="7F5DD37A" w14:paraId="509C9A80"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15409298" w14:textId="1B9A2DF7"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392455AE" w14:textId="7824E859" w:rsidR="7F5DD37A" w:rsidRDefault="7F5DD37A" w:rsidP="7F5DD37A">
            <w:pPr>
              <w:jc w:val="both"/>
            </w:pPr>
            <w:r w:rsidRPr="7F5DD37A">
              <w:t xml:space="preserve">     </w:t>
            </w:r>
          </w:p>
        </w:tc>
      </w:tr>
      <w:tr w:rsidR="7F5DD37A" w14:paraId="6787A840"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8DECF9A" w14:textId="54C9D785"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2AD62562" w14:textId="7DD644B9" w:rsidR="7F5DD37A" w:rsidRDefault="7F5DD37A" w:rsidP="7F5DD37A">
            <w:pPr>
              <w:jc w:val="both"/>
            </w:pPr>
            <w:r w:rsidRPr="7F5DD37A">
              <w:t xml:space="preserve">     </w:t>
            </w:r>
          </w:p>
        </w:tc>
      </w:tr>
      <w:tr w:rsidR="7F5DD37A" w14:paraId="61F2BBAE" w14:textId="77777777" w:rsidTr="7F5DD37A">
        <w:trPr>
          <w:trHeight w:val="300"/>
        </w:trPr>
        <w:tc>
          <w:tcPr>
            <w:tcW w:w="1605" w:type="dxa"/>
            <w:tcBorders>
              <w:top w:val="single" w:sz="8" w:space="0" w:color="auto"/>
              <w:left w:val="nil"/>
              <w:bottom w:val="nil"/>
              <w:right w:val="nil"/>
            </w:tcBorders>
            <w:vAlign w:val="center"/>
          </w:tcPr>
          <w:p w14:paraId="255F38DF" w14:textId="52C75879" w:rsidR="7F5DD37A" w:rsidRDefault="7F5DD37A"/>
        </w:tc>
        <w:tc>
          <w:tcPr>
            <w:tcW w:w="150" w:type="dxa"/>
            <w:tcBorders>
              <w:top w:val="nil"/>
              <w:left w:val="nil"/>
              <w:bottom w:val="nil"/>
              <w:right w:val="nil"/>
            </w:tcBorders>
            <w:vAlign w:val="center"/>
          </w:tcPr>
          <w:p w14:paraId="163B10C4" w14:textId="259C35C3" w:rsidR="7F5DD37A" w:rsidRDefault="7F5DD37A"/>
        </w:tc>
        <w:tc>
          <w:tcPr>
            <w:tcW w:w="270" w:type="dxa"/>
            <w:tcBorders>
              <w:top w:val="nil"/>
              <w:left w:val="nil"/>
              <w:bottom w:val="nil"/>
              <w:right w:val="nil"/>
            </w:tcBorders>
            <w:vAlign w:val="center"/>
          </w:tcPr>
          <w:p w14:paraId="326E1804" w14:textId="7B4713D9" w:rsidR="7F5DD37A" w:rsidRDefault="7F5DD37A"/>
        </w:tc>
        <w:tc>
          <w:tcPr>
            <w:tcW w:w="7786" w:type="dxa"/>
            <w:tcBorders>
              <w:top w:val="single" w:sz="8" w:space="0" w:color="auto"/>
              <w:left w:val="nil"/>
              <w:bottom w:val="nil"/>
              <w:right w:val="nil"/>
            </w:tcBorders>
            <w:vAlign w:val="center"/>
          </w:tcPr>
          <w:p w14:paraId="5187E831" w14:textId="25C6461E" w:rsidR="7F5DD37A" w:rsidRDefault="7F5DD37A"/>
        </w:tc>
      </w:tr>
    </w:tbl>
    <w:p w14:paraId="67ED0524" w14:textId="29C25CE4" w:rsidR="009208EE" w:rsidRPr="00F72B58" w:rsidRDefault="57162092" w:rsidP="7F5DD37A">
      <w:pPr>
        <w:spacing w:before="240" w:after="240"/>
        <w:jc w:val="both"/>
      </w:pPr>
      <w:r w:rsidRPr="7F5DD37A">
        <w:rPr>
          <w:b/>
          <w:bCs/>
        </w:rPr>
        <w:t>3. Type of Legal Structure.</w:t>
      </w:r>
      <w:r w:rsidRPr="7F5DD37A">
        <w:t xml:space="preserve">  (Please indicate only one.)</w:t>
      </w:r>
    </w:p>
    <w:p w14:paraId="3D6541DA" w14:textId="41AEC585" w:rsidR="009208EE" w:rsidRPr="00F72B58" w:rsidRDefault="57162092" w:rsidP="7F5DD37A">
      <w:pPr>
        <w:ind w:right="-720"/>
        <w:jc w:val="both"/>
      </w:pPr>
      <w:r w:rsidRPr="7F5DD37A">
        <w:t xml:space="preserve"> Individual</w:t>
      </w:r>
      <w:r w:rsidR="009208EE">
        <w:tab/>
      </w:r>
      <w:r w:rsidR="009208EE">
        <w:tab/>
      </w:r>
      <w:r w:rsidR="009208EE">
        <w:tab/>
      </w:r>
      <w:r w:rsidRPr="7F5DD37A">
        <w:t xml:space="preserve"> Partnership</w:t>
      </w:r>
      <w:r w:rsidR="009208EE">
        <w:tab/>
      </w:r>
      <w:r w:rsidR="009208EE">
        <w:tab/>
      </w:r>
      <w:r w:rsidR="009208EE">
        <w:tab/>
      </w:r>
      <w:r w:rsidR="009208EE">
        <w:tab/>
      </w:r>
      <w:r w:rsidRPr="7F5DD37A">
        <w:t xml:space="preserve"> Municipally Owned Utility</w:t>
      </w:r>
    </w:p>
    <w:p w14:paraId="190957F9" w14:textId="262E8324" w:rsidR="009208EE" w:rsidRPr="00F72B58" w:rsidRDefault="57162092" w:rsidP="7F5DD37A">
      <w:pPr>
        <w:ind w:right="-720"/>
        <w:jc w:val="both"/>
      </w:pPr>
      <w:r w:rsidRPr="7F5DD37A">
        <w:t xml:space="preserve"> Electric Cooperative         Limited Liability Company</w:t>
      </w:r>
      <w:r w:rsidR="009208EE">
        <w:tab/>
      </w:r>
      <w:r w:rsidRPr="7F5DD37A">
        <w:t xml:space="preserve"> Corporation </w:t>
      </w:r>
    </w:p>
    <w:p w14:paraId="05B79133" w14:textId="0B269487" w:rsidR="009208EE" w:rsidRPr="00F72B58" w:rsidRDefault="57162092" w:rsidP="7F5DD37A">
      <w:pPr>
        <w:ind w:right="-720"/>
        <w:jc w:val="both"/>
      </w:pPr>
      <w:r w:rsidRPr="7F5DD37A">
        <w:t xml:space="preserve"> Other:  </w:t>
      </w:r>
      <w:r w:rsidRPr="7F5DD37A">
        <w:rPr>
          <w:u w:val="single"/>
        </w:rPr>
        <w:t xml:space="preserve">     </w:t>
      </w:r>
    </w:p>
    <w:p w14:paraId="62E31130" w14:textId="7E2CBB56" w:rsidR="009208EE" w:rsidRPr="00F72B58" w:rsidRDefault="57162092" w:rsidP="7F5DD37A">
      <w:pPr>
        <w:spacing w:before="240" w:after="240"/>
        <w:jc w:val="both"/>
      </w:pPr>
      <w:r w:rsidRPr="7F5DD37A">
        <w:t xml:space="preserve">If Applicant is not an individual, provide the state in which the Applicant is organized, </w:t>
      </w:r>
      <w:r w:rsidRPr="7F5DD37A">
        <w:rPr>
          <w:u w:val="single"/>
        </w:rPr>
        <w:t xml:space="preserve">     </w:t>
      </w:r>
      <w:r w:rsidRPr="7F5DD37A">
        <w:t xml:space="preserve">, and the date of organization: </w:t>
      </w:r>
      <w:r w:rsidRPr="7F5DD37A">
        <w:rPr>
          <w:u w:val="single"/>
        </w:rPr>
        <w:t xml:space="preserve">     </w:t>
      </w:r>
      <w:r w:rsidRPr="7F5DD37A">
        <w:t>.</w:t>
      </w:r>
    </w:p>
    <w:p w14:paraId="3E2096B2" w14:textId="544320B2" w:rsidR="009208EE" w:rsidRPr="00F72B58" w:rsidRDefault="57162092" w:rsidP="7F5DD37A">
      <w:pPr>
        <w:spacing w:after="240"/>
        <w:jc w:val="both"/>
      </w:pPr>
      <w:r w:rsidRPr="7F5DD37A">
        <w:rPr>
          <w:b/>
          <w:bCs/>
        </w:rPr>
        <w:t xml:space="preserve">4. User Security Administrator (USA).  </w:t>
      </w:r>
      <w:r w:rsidRPr="7F5DD37A">
        <w:t xml:space="preserve">As defined in Section 16.12, User Security Administrator and </w:t>
      </w:r>
      <w:ins w:id="546" w:author="ERCOT [2]" w:date="2025-07-10T09:21:00Z" w16du:dateUtc="2025-07-10T14:21:00Z">
        <w:r w:rsidR="008D6D04">
          <w:t>Access to the MIS</w:t>
        </w:r>
      </w:ins>
      <w:del w:id="547" w:author="ERCOT [2]" w:date="2025-07-08T15:55:00Z" w16du:dateUtc="2025-07-08T20:55:00Z">
        <w:r w:rsidRPr="7F5DD37A" w:rsidDel="00F73D22">
          <w:delText>Digital Certificates</w:delText>
        </w:r>
      </w:del>
      <w:r w:rsidRPr="7F5DD37A">
        <w:t xml:space="preserve">, the USA is responsible for managing the Market Participant’s access to ERCOT’s </w:t>
      </w:r>
      <w:ins w:id="548" w:author="ERCOT [2]" w:date="2025-07-08T15:55:00Z" w16du:dateUtc="2025-07-08T20:55:00Z">
        <w:r w:rsidR="00F73D22">
          <w:t>Market Information System</w:t>
        </w:r>
      </w:ins>
      <w:del w:id="549" w:author="ERCOT [2]" w:date="2025-07-08T15:55:00Z" w16du:dateUtc="2025-07-08T20:55:00Z">
        <w:r w:rsidRPr="7F5DD37A" w:rsidDel="00F73D22">
          <w:delText>computer systems through Digital Certificates</w:delText>
        </w:r>
      </w:del>
      <w:r w:rsidRPr="7F5DD37A">
        <w:t>.</w:t>
      </w:r>
    </w:p>
    <w:tbl>
      <w:tblPr>
        <w:tblW w:w="0" w:type="auto"/>
        <w:tblLayout w:type="fixed"/>
        <w:tblLook w:val="01E0" w:firstRow="1" w:lastRow="1" w:firstColumn="1" w:lastColumn="1" w:noHBand="0" w:noVBand="0"/>
      </w:tblPr>
      <w:tblGrid>
        <w:gridCol w:w="1605"/>
        <w:gridCol w:w="236"/>
        <w:gridCol w:w="270"/>
        <w:gridCol w:w="7786"/>
      </w:tblGrid>
      <w:tr w:rsidR="7F5DD37A" w14:paraId="67408B66"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4288D0E1" w14:textId="28C65265"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435B4867" w14:textId="29AFC418" w:rsidR="7F5DD37A" w:rsidRDefault="7F5DD37A" w:rsidP="7F5DD37A">
            <w:pPr>
              <w:jc w:val="both"/>
            </w:pPr>
            <w:r w:rsidRPr="7F5DD37A">
              <w:t xml:space="preserve">     </w:t>
            </w:r>
          </w:p>
        </w:tc>
      </w:tr>
      <w:tr w:rsidR="7F5DD37A" w14:paraId="2A1E0FC3"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2CD2C9C9" w14:textId="666E82DF"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5359072F" w14:textId="309D9B0D" w:rsidR="7F5DD37A" w:rsidRDefault="7F5DD37A" w:rsidP="7F5DD37A">
            <w:pPr>
              <w:jc w:val="both"/>
            </w:pPr>
            <w:r w:rsidRPr="7F5DD37A">
              <w:t xml:space="preserve">     </w:t>
            </w:r>
          </w:p>
        </w:tc>
      </w:tr>
      <w:tr w:rsidR="7F5DD37A" w14:paraId="78FB0C6B"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3AF924D" w14:textId="7199C09F"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7B2B478E" w14:textId="6711D2FD" w:rsidR="7F5DD37A" w:rsidRDefault="7F5DD37A" w:rsidP="7F5DD37A">
            <w:pPr>
              <w:jc w:val="both"/>
            </w:pPr>
            <w:r w:rsidRPr="7F5DD37A">
              <w:t xml:space="preserve">     </w:t>
            </w:r>
          </w:p>
        </w:tc>
      </w:tr>
      <w:tr w:rsidR="7F5DD37A" w14:paraId="481B0536" w14:textId="77777777" w:rsidTr="7F5DD37A">
        <w:trPr>
          <w:trHeight w:val="300"/>
        </w:trPr>
        <w:tc>
          <w:tcPr>
            <w:tcW w:w="1605" w:type="dxa"/>
            <w:tcBorders>
              <w:top w:val="single" w:sz="8" w:space="0" w:color="auto"/>
              <w:left w:val="nil"/>
              <w:bottom w:val="nil"/>
              <w:right w:val="nil"/>
            </w:tcBorders>
            <w:vAlign w:val="center"/>
          </w:tcPr>
          <w:p w14:paraId="55F6B9CE" w14:textId="0EE83E24" w:rsidR="7F5DD37A" w:rsidRDefault="7F5DD37A"/>
        </w:tc>
        <w:tc>
          <w:tcPr>
            <w:tcW w:w="150" w:type="dxa"/>
            <w:tcBorders>
              <w:top w:val="nil"/>
              <w:left w:val="nil"/>
              <w:bottom w:val="nil"/>
              <w:right w:val="nil"/>
            </w:tcBorders>
            <w:vAlign w:val="center"/>
          </w:tcPr>
          <w:p w14:paraId="49D31526" w14:textId="6010B24E" w:rsidR="7F5DD37A" w:rsidRDefault="7F5DD37A"/>
        </w:tc>
        <w:tc>
          <w:tcPr>
            <w:tcW w:w="270" w:type="dxa"/>
            <w:tcBorders>
              <w:top w:val="nil"/>
              <w:left w:val="nil"/>
              <w:bottom w:val="nil"/>
              <w:right w:val="nil"/>
            </w:tcBorders>
            <w:vAlign w:val="center"/>
          </w:tcPr>
          <w:p w14:paraId="465644DF" w14:textId="0C2F0855" w:rsidR="7F5DD37A" w:rsidRDefault="7F5DD37A"/>
        </w:tc>
        <w:tc>
          <w:tcPr>
            <w:tcW w:w="7786" w:type="dxa"/>
            <w:tcBorders>
              <w:top w:val="single" w:sz="8" w:space="0" w:color="auto"/>
              <w:left w:val="nil"/>
              <w:bottom w:val="nil"/>
              <w:right w:val="nil"/>
            </w:tcBorders>
            <w:vAlign w:val="center"/>
          </w:tcPr>
          <w:p w14:paraId="40CB7F15" w14:textId="72E64D7C" w:rsidR="7F5DD37A" w:rsidRDefault="7F5DD37A"/>
        </w:tc>
      </w:tr>
    </w:tbl>
    <w:p w14:paraId="0158010A" w14:textId="2C1A3AEF" w:rsidR="009208EE" w:rsidRPr="00F72B58" w:rsidRDefault="57162092" w:rsidP="7F5DD37A">
      <w:pPr>
        <w:spacing w:before="240" w:after="240"/>
        <w:jc w:val="both"/>
      </w:pPr>
      <w:r w:rsidRPr="7F5DD37A">
        <w:rPr>
          <w:b/>
          <w:bCs/>
        </w:rPr>
        <w:t>5. Backup USA.</w:t>
      </w:r>
      <w:r w:rsidRPr="7F5DD37A">
        <w:t xml:space="preserve">  </w:t>
      </w:r>
      <w:r w:rsidRPr="7F5DD37A">
        <w:rPr>
          <w:i/>
          <w:iCs/>
        </w:rPr>
        <w:t xml:space="preserve">(Optional) </w:t>
      </w:r>
      <w:r w:rsidRPr="7F5DD37A">
        <w:t>This person may perform the functions of the USA as defined in the ERCOT Protocols in the event the USA is unavailable.</w:t>
      </w:r>
    </w:p>
    <w:tbl>
      <w:tblPr>
        <w:tblW w:w="9897" w:type="dxa"/>
        <w:tblLayout w:type="fixed"/>
        <w:tblLook w:val="01E0" w:firstRow="1" w:lastRow="1" w:firstColumn="1" w:lastColumn="1" w:noHBand="0" w:noVBand="0"/>
      </w:tblPr>
      <w:tblGrid>
        <w:gridCol w:w="1605"/>
        <w:gridCol w:w="236"/>
        <w:gridCol w:w="270"/>
        <w:gridCol w:w="7786"/>
      </w:tblGrid>
      <w:tr w:rsidR="7F5DD37A" w14:paraId="2C691809" w14:textId="77777777" w:rsidTr="00212AF0">
        <w:trPr>
          <w:trHeight w:val="300"/>
        </w:trPr>
        <w:tc>
          <w:tcPr>
            <w:tcW w:w="1841"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06B2A30A" w14:textId="7C14BFAE"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02263AA8" w14:textId="72B1868F" w:rsidR="7F5DD37A" w:rsidRDefault="7F5DD37A" w:rsidP="7F5DD37A">
            <w:pPr>
              <w:jc w:val="both"/>
            </w:pPr>
            <w:r w:rsidRPr="7F5DD37A">
              <w:t xml:space="preserve">     </w:t>
            </w:r>
          </w:p>
        </w:tc>
      </w:tr>
      <w:tr w:rsidR="7F5DD37A" w14:paraId="778977F0" w14:textId="77777777" w:rsidTr="00212AF0">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118263A9" w14:textId="7F764031" w:rsidR="7F5DD37A" w:rsidRDefault="7F5DD37A" w:rsidP="7F5DD37A">
            <w:pPr>
              <w:jc w:val="both"/>
            </w:pPr>
            <w:r w:rsidRPr="7F5DD37A">
              <w:rPr>
                <w:b/>
                <w:bCs/>
              </w:rPr>
              <w:t>Telephone:</w:t>
            </w:r>
          </w:p>
        </w:tc>
        <w:tc>
          <w:tcPr>
            <w:tcW w:w="8292" w:type="dxa"/>
            <w:gridSpan w:val="3"/>
            <w:tcBorders>
              <w:top w:val="nil"/>
              <w:left w:val="single" w:sz="8" w:space="0" w:color="auto"/>
              <w:bottom w:val="single" w:sz="8" w:space="0" w:color="auto"/>
              <w:right w:val="single" w:sz="8" w:space="0" w:color="auto"/>
            </w:tcBorders>
            <w:tcMar>
              <w:left w:w="108" w:type="dxa"/>
              <w:right w:w="108" w:type="dxa"/>
            </w:tcMar>
          </w:tcPr>
          <w:p w14:paraId="275B5F5D" w14:textId="2FBA4053" w:rsidR="7F5DD37A" w:rsidRDefault="7F5DD37A" w:rsidP="7F5DD37A">
            <w:pPr>
              <w:jc w:val="both"/>
            </w:pPr>
            <w:r w:rsidRPr="7F5DD37A">
              <w:t xml:space="preserve">     </w:t>
            </w:r>
          </w:p>
        </w:tc>
      </w:tr>
      <w:tr w:rsidR="7F5DD37A" w14:paraId="19769185" w14:textId="77777777" w:rsidTr="00212AF0">
        <w:trPr>
          <w:trHeight w:val="300"/>
        </w:trPr>
        <w:tc>
          <w:tcPr>
            <w:tcW w:w="2111"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5D142FF" w14:textId="3DB21DF2"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56726DB7" w14:textId="37C2EAD6" w:rsidR="7F5DD37A" w:rsidRDefault="7F5DD37A" w:rsidP="7F5DD37A">
            <w:pPr>
              <w:jc w:val="both"/>
            </w:pPr>
            <w:r w:rsidRPr="7F5DD37A">
              <w:t xml:space="preserve">     </w:t>
            </w:r>
          </w:p>
        </w:tc>
      </w:tr>
      <w:tr w:rsidR="7F5DD37A" w14:paraId="48E8014C" w14:textId="77777777" w:rsidTr="00212AF0">
        <w:trPr>
          <w:trHeight w:val="300"/>
        </w:trPr>
        <w:tc>
          <w:tcPr>
            <w:tcW w:w="1605" w:type="dxa"/>
            <w:tcBorders>
              <w:top w:val="single" w:sz="8" w:space="0" w:color="auto"/>
              <w:left w:val="nil"/>
              <w:bottom w:val="nil"/>
              <w:right w:val="nil"/>
            </w:tcBorders>
            <w:vAlign w:val="center"/>
          </w:tcPr>
          <w:p w14:paraId="3A045460" w14:textId="2A475DF9" w:rsidR="7F5DD37A" w:rsidRDefault="7F5DD37A"/>
        </w:tc>
        <w:tc>
          <w:tcPr>
            <w:tcW w:w="236" w:type="dxa"/>
            <w:tcBorders>
              <w:top w:val="nil"/>
              <w:left w:val="nil"/>
              <w:bottom w:val="nil"/>
              <w:right w:val="nil"/>
            </w:tcBorders>
            <w:vAlign w:val="center"/>
          </w:tcPr>
          <w:p w14:paraId="759147CB" w14:textId="1254C59B" w:rsidR="7F5DD37A" w:rsidRDefault="7F5DD37A"/>
        </w:tc>
        <w:tc>
          <w:tcPr>
            <w:tcW w:w="270" w:type="dxa"/>
            <w:tcBorders>
              <w:top w:val="nil"/>
              <w:left w:val="nil"/>
              <w:bottom w:val="nil"/>
              <w:right w:val="nil"/>
            </w:tcBorders>
            <w:vAlign w:val="center"/>
          </w:tcPr>
          <w:p w14:paraId="3468D2A7" w14:textId="5480E6E5" w:rsidR="7F5DD37A" w:rsidRDefault="7F5DD37A"/>
        </w:tc>
        <w:tc>
          <w:tcPr>
            <w:tcW w:w="7786" w:type="dxa"/>
            <w:tcBorders>
              <w:top w:val="single" w:sz="8" w:space="0" w:color="auto"/>
              <w:left w:val="nil"/>
              <w:bottom w:val="nil"/>
              <w:right w:val="nil"/>
            </w:tcBorders>
            <w:vAlign w:val="center"/>
          </w:tcPr>
          <w:p w14:paraId="12DE31E5" w14:textId="10DB0FAD" w:rsidR="7F5DD37A" w:rsidRDefault="7F5DD37A"/>
        </w:tc>
      </w:tr>
    </w:tbl>
    <w:p w14:paraId="32A204C1" w14:textId="77777777" w:rsidR="00212AF0" w:rsidRPr="00BA4C1D" w:rsidRDefault="00212AF0" w:rsidP="00025F30">
      <w:pPr>
        <w:spacing w:before="240" w:after="240"/>
        <w:jc w:val="both"/>
      </w:pPr>
      <w:r w:rsidRPr="00354901">
        <w:rPr>
          <w:b/>
        </w:rPr>
        <w:t xml:space="preserve">6. </w:t>
      </w:r>
      <w:r>
        <w:rPr>
          <w:b/>
          <w:bCs/>
        </w:rPr>
        <w:t>Cybersecurity</w:t>
      </w:r>
      <w:r w:rsidRPr="009513E5">
        <w:rPr>
          <w:b/>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212AF0" w:rsidRPr="00BA4C1D" w14:paraId="4A80A132" w14:textId="77777777" w:rsidTr="00025F30">
        <w:tc>
          <w:tcPr>
            <w:tcW w:w="1523" w:type="dxa"/>
            <w:gridSpan w:val="2"/>
          </w:tcPr>
          <w:p w14:paraId="0C9D2F2B" w14:textId="77777777" w:rsidR="00212AF0" w:rsidRPr="00BA4C1D" w:rsidRDefault="00212AF0" w:rsidP="00212AF0">
            <w:pPr>
              <w:jc w:val="both"/>
              <w:rPr>
                <w:b/>
                <w:bCs/>
              </w:rPr>
            </w:pPr>
            <w:r w:rsidRPr="00BA4C1D">
              <w:rPr>
                <w:b/>
                <w:bCs/>
              </w:rPr>
              <w:t>Name:</w:t>
            </w:r>
          </w:p>
        </w:tc>
        <w:tc>
          <w:tcPr>
            <w:tcW w:w="7827" w:type="dxa"/>
            <w:gridSpan w:val="2"/>
          </w:tcPr>
          <w:p w14:paraId="052729F0" w14:textId="77777777" w:rsidR="00212AF0" w:rsidRPr="00BA4C1D" w:rsidRDefault="00212AF0" w:rsidP="00212AF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212AF0" w:rsidRPr="00BA4C1D" w14:paraId="1FCC295F" w14:textId="77777777" w:rsidTr="00025F30">
        <w:tc>
          <w:tcPr>
            <w:tcW w:w="1376" w:type="dxa"/>
          </w:tcPr>
          <w:p w14:paraId="43B4E02B" w14:textId="77777777" w:rsidR="00212AF0" w:rsidRPr="00BA4C1D" w:rsidRDefault="00212AF0" w:rsidP="00212AF0">
            <w:pPr>
              <w:jc w:val="both"/>
              <w:rPr>
                <w:b/>
                <w:bCs/>
              </w:rPr>
            </w:pPr>
            <w:r w:rsidRPr="00BA4C1D">
              <w:rPr>
                <w:b/>
                <w:bCs/>
              </w:rPr>
              <w:t>Telephone:</w:t>
            </w:r>
          </w:p>
        </w:tc>
        <w:tc>
          <w:tcPr>
            <w:tcW w:w="7974" w:type="dxa"/>
            <w:gridSpan w:val="3"/>
          </w:tcPr>
          <w:p w14:paraId="0D08A5C5" w14:textId="77777777" w:rsidR="00212AF0" w:rsidRPr="00BA4C1D" w:rsidRDefault="00212AF0" w:rsidP="00212AF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212AF0" w:rsidRPr="00BA4C1D" w14:paraId="0364D3FE" w14:textId="77777777" w:rsidTr="00025F30">
        <w:tc>
          <w:tcPr>
            <w:tcW w:w="1796" w:type="dxa"/>
            <w:gridSpan w:val="3"/>
          </w:tcPr>
          <w:p w14:paraId="765BDAD4" w14:textId="77777777" w:rsidR="00212AF0" w:rsidRPr="00BA4C1D" w:rsidRDefault="00212AF0" w:rsidP="00212AF0">
            <w:pPr>
              <w:jc w:val="both"/>
              <w:rPr>
                <w:b/>
                <w:bCs/>
              </w:rPr>
            </w:pPr>
            <w:r w:rsidRPr="00BA4C1D">
              <w:rPr>
                <w:b/>
                <w:bCs/>
              </w:rPr>
              <w:t>Email Address:</w:t>
            </w:r>
          </w:p>
        </w:tc>
        <w:tc>
          <w:tcPr>
            <w:tcW w:w="7554" w:type="dxa"/>
          </w:tcPr>
          <w:p w14:paraId="3CE6F57F" w14:textId="77777777" w:rsidR="00212AF0" w:rsidRPr="00BA4C1D" w:rsidRDefault="00212AF0" w:rsidP="00212AF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E257C5B" w14:textId="77777777" w:rsidR="00212AF0" w:rsidRPr="00354901" w:rsidRDefault="00212AF0" w:rsidP="00025F30">
      <w:pPr>
        <w:spacing w:before="240" w:after="240"/>
        <w:jc w:val="both"/>
      </w:pPr>
      <w:r>
        <w:rPr>
          <w:b/>
        </w:rPr>
        <w:t>7</w:t>
      </w:r>
      <w:r w:rsidRPr="00354901">
        <w:rPr>
          <w:b/>
        </w:rPr>
        <w:t>. Control or Operations Center</w:t>
      </w:r>
      <w:r>
        <w:rPr>
          <w:b/>
        </w:rPr>
        <w:t xml:space="preserve"> </w:t>
      </w:r>
      <w:r w:rsidRPr="004C43A3">
        <w:rPr>
          <w:b/>
          <w:i/>
          <w:iCs/>
        </w:rPr>
        <w:t>(if applicable)</w:t>
      </w:r>
      <w:r w:rsidRPr="00354901">
        <w:rPr>
          <w:b/>
        </w:rPr>
        <w:t>.</w:t>
      </w:r>
      <w:r>
        <w:t xml:space="preserve">  </w:t>
      </w:r>
      <w:r w:rsidRPr="00354901">
        <w:t xml:space="preserve">As defined in </w:t>
      </w:r>
      <w:r>
        <w:t xml:space="preserve">item (1)(n)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For QSE</w:t>
      </w:r>
      <w:r w:rsidRPr="00505A4E">
        <w:t xml:space="preserve">s that are </w:t>
      </w:r>
      <w:r>
        <w:t>Wide Area Network (</w:t>
      </w:r>
      <w:r w:rsidRPr="00505A4E">
        <w:t>WAN</w:t>
      </w:r>
      <w:r>
        <w:t>)</w:t>
      </w:r>
      <w:r w:rsidRPr="00505A4E">
        <w:t xml:space="preserve"> Participants</w:t>
      </w:r>
      <w:r>
        <w:t xml:space="preserve">, the availability of the </w:t>
      </w:r>
      <w:r w:rsidRPr="0018111F">
        <w:t>control or operations center</w:t>
      </w:r>
      <w:r>
        <w:t xml:space="preserve"> is </w:t>
      </w:r>
      <w:r w:rsidRPr="000A69AE">
        <w:t>24-hour, seven-day-per-week</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212AF0" w:rsidRPr="00354901" w14:paraId="1B9BF101" w14:textId="77777777" w:rsidTr="00212AF0">
        <w:tc>
          <w:tcPr>
            <w:tcW w:w="1528" w:type="dxa"/>
            <w:gridSpan w:val="3"/>
          </w:tcPr>
          <w:p w14:paraId="0F209B09" w14:textId="77777777" w:rsidR="00212AF0" w:rsidRPr="00354901" w:rsidRDefault="00212AF0" w:rsidP="00212AF0">
            <w:pPr>
              <w:jc w:val="both"/>
              <w:rPr>
                <w:b/>
                <w:bCs/>
              </w:rPr>
            </w:pPr>
            <w:r w:rsidRPr="00354901">
              <w:rPr>
                <w:b/>
                <w:bCs/>
              </w:rPr>
              <w:t>Desk Name:</w:t>
            </w:r>
          </w:p>
        </w:tc>
        <w:tc>
          <w:tcPr>
            <w:tcW w:w="7822" w:type="dxa"/>
            <w:gridSpan w:val="7"/>
          </w:tcPr>
          <w:p w14:paraId="70E851ED" w14:textId="77777777" w:rsidR="00212AF0" w:rsidRPr="00354901" w:rsidRDefault="00212AF0" w:rsidP="00212AF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14494330" w14:textId="77777777" w:rsidTr="00212AF0">
        <w:tc>
          <w:tcPr>
            <w:tcW w:w="1379" w:type="dxa"/>
            <w:gridSpan w:val="2"/>
          </w:tcPr>
          <w:p w14:paraId="4879693D" w14:textId="77777777" w:rsidR="00212AF0" w:rsidRPr="00354901" w:rsidRDefault="00212AF0" w:rsidP="00212AF0">
            <w:pPr>
              <w:jc w:val="both"/>
              <w:rPr>
                <w:b/>
                <w:bCs/>
              </w:rPr>
            </w:pPr>
            <w:r w:rsidRPr="00354901">
              <w:rPr>
                <w:b/>
                <w:bCs/>
              </w:rPr>
              <w:t>Address:</w:t>
            </w:r>
          </w:p>
        </w:tc>
        <w:tc>
          <w:tcPr>
            <w:tcW w:w="7971" w:type="dxa"/>
            <w:gridSpan w:val="8"/>
          </w:tcPr>
          <w:p w14:paraId="74C713A3" w14:textId="77777777" w:rsidR="00212AF0" w:rsidRPr="00354901" w:rsidRDefault="00212AF0" w:rsidP="00212AF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08808307" w14:textId="77777777" w:rsidTr="00212AF0">
        <w:tc>
          <w:tcPr>
            <w:tcW w:w="1023" w:type="dxa"/>
          </w:tcPr>
          <w:p w14:paraId="59A33C5D" w14:textId="77777777" w:rsidR="00212AF0" w:rsidRPr="00354901" w:rsidRDefault="00212AF0" w:rsidP="00212AF0">
            <w:pPr>
              <w:jc w:val="both"/>
              <w:rPr>
                <w:b/>
                <w:bCs/>
              </w:rPr>
            </w:pPr>
            <w:r w:rsidRPr="00354901">
              <w:rPr>
                <w:b/>
                <w:bCs/>
              </w:rPr>
              <w:t>City:</w:t>
            </w:r>
          </w:p>
        </w:tc>
        <w:tc>
          <w:tcPr>
            <w:tcW w:w="2464" w:type="dxa"/>
            <w:gridSpan w:val="4"/>
          </w:tcPr>
          <w:p w14:paraId="664F90E7" w14:textId="77777777" w:rsidR="00212AF0" w:rsidRPr="00354901" w:rsidRDefault="00212AF0" w:rsidP="00212AF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7" w:type="dxa"/>
          </w:tcPr>
          <w:p w14:paraId="1576D4F3" w14:textId="77777777" w:rsidR="00212AF0" w:rsidRPr="00354901" w:rsidRDefault="00212AF0" w:rsidP="00212AF0">
            <w:pPr>
              <w:jc w:val="both"/>
              <w:rPr>
                <w:b/>
                <w:bCs/>
              </w:rPr>
            </w:pPr>
            <w:r w:rsidRPr="00354901">
              <w:rPr>
                <w:b/>
                <w:bCs/>
              </w:rPr>
              <w:t>State:</w:t>
            </w:r>
          </w:p>
        </w:tc>
        <w:tc>
          <w:tcPr>
            <w:tcW w:w="1918" w:type="dxa"/>
            <w:gridSpan w:val="2"/>
          </w:tcPr>
          <w:p w14:paraId="0AD41864" w14:textId="77777777" w:rsidR="00212AF0" w:rsidRPr="00354901" w:rsidRDefault="00212AF0" w:rsidP="00212AF0">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8" w:type="dxa"/>
          </w:tcPr>
          <w:p w14:paraId="05B86AF4" w14:textId="77777777" w:rsidR="00212AF0" w:rsidRPr="00354901" w:rsidRDefault="00212AF0" w:rsidP="00212AF0">
            <w:pPr>
              <w:jc w:val="both"/>
              <w:rPr>
                <w:b/>
                <w:bCs/>
              </w:rPr>
            </w:pPr>
            <w:r w:rsidRPr="00354901">
              <w:rPr>
                <w:b/>
                <w:bCs/>
              </w:rPr>
              <w:t>Zip:</w:t>
            </w:r>
          </w:p>
        </w:tc>
        <w:tc>
          <w:tcPr>
            <w:tcW w:w="2270" w:type="dxa"/>
          </w:tcPr>
          <w:p w14:paraId="0EEBD614" w14:textId="77777777" w:rsidR="00212AF0" w:rsidRPr="00354901" w:rsidRDefault="00212AF0" w:rsidP="00212AF0">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212AF0" w:rsidRPr="00354901" w14:paraId="6FABA212" w14:textId="77777777" w:rsidTr="00212AF0">
        <w:tc>
          <w:tcPr>
            <w:tcW w:w="1379" w:type="dxa"/>
            <w:gridSpan w:val="2"/>
          </w:tcPr>
          <w:p w14:paraId="452F5B24" w14:textId="77777777" w:rsidR="00212AF0" w:rsidRPr="00354901" w:rsidRDefault="00212AF0" w:rsidP="00212AF0">
            <w:pPr>
              <w:jc w:val="both"/>
              <w:rPr>
                <w:b/>
                <w:bCs/>
              </w:rPr>
            </w:pPr>
            <w:r w:rsidRPr="00354901">
              <w:rPr>
                <w:b/>
                <w:bCs/>
              </w:rPr>
              <w:t>Telephone:</w:t>
            </w:r>
          </w:p>
        </w:tc>
        <w:tc>
          <w:tcPr>
            <w:tcW w:w="2985" w:type="dxa"/>
            <w:gridSpan w:val="4"/>
          </w:tcPr>
          <w:p w14:paraId="44C84560" w14:textId="77777777" w:rsidR="00212AF0" w:rsidRPr="00354901" w:rsidRDefault="00212AF0" w:rsidP="00212AF0">
            <w:pPr>
              <w:tabs>
                <w:tab w:val="center" w:pos="1384"/>
              </w:tabs>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tab/>
            </w:r>
          </w:p>
        </w:tc>
        <w:tc>
          <w:tcPr>
            <w:tcW w:w="712" w:type="dxa"/>
          </w:tcPr>
          <w:p w14:paraId="521A50C9" w14:textId="77777777" w:rsidR="00212AF0" w:rsidRPr="00354901" w:rsidRDefault="00212AF0" w:rsidP="00212AF0">
            <w:pPr>
              <w:jc w:val="both"/>
              <w:rPr>
                <w:b/>
                <w:bCs/>
              </w:rPr>
            </w:pPr>
            <w:r w:rsidRPr="00354901">
              <w:rPr>
                <w:b/>
                <w:bCs/>
              </w:rPr>
              <w:t>Fax:</w:t>
            </w:r>
          </w:p>
        </w:tc>
        <w:tc>
          <w:tcPr>
            <w:tcW w:w="4274" w:type="dxa"/>
            <w:gridSpan w:val="3"/>
          </w:tcPr>
          <w:p w14:paraId="569A11D9" w14:textId="77777777" w:rsidR="00212AF0" w:rsidRPr="00354901" w:rsidRDefault="00212AF0" w:rsidP="00212AF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128DE276" w14:textId="77777777" w:rsidTr="00212AF0">
        <w:tc>
          <w:tcPr>
            <w:tcW w:w="1811" w:type="dxa"/>
            <w:gridSpan w:val="4"/>
          </w:tcPr>
          <w:p w14:paraId="2675907D" w14:textId="77777777" w:rsidR="00212AF0" w:rsidRPr="00354901" w:rsidRDefault="00212AF0" w:rsidP="00212AF0">
            <w:pPr>
              <w:jc w:val="both"/>
              <w:rPr>
                <w:b/>
                <w:bCs/>
              </w:rPr>
            </w:pPr>
            <w:r w:rsidRPr="00354901">
              <w:rPr>
                <w:b/>
                <w:bCs/>
              </w:rPr>
              <w:t>Email Address:</w:t>
            </w:r>
          </w:p>
        </w:tc>
        <w:tc>
          <w:tcPr>
            <w:tcW w:w="7539" w:type="dxa"/>
            <w:gridSpan w:val="6"/>
          </w:tcPr>
          <w:p w14:paraId="0734E04F" w14:textId="77777777" w:rsidR="00212AF0" w:rsidRPr="00354901" w:rsidRDefault="00212AF0" w:rsidP="00212AF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0A169F0" w14:textId="77777777" w:rsidR="00212AF0" w:rsidRPr="00354901" w:rsidRDefault="00212AF0" w:rsidP="00212AF0">
      <w:pPr>
        <w:spacing w:before="240" w:after="240"/>
        <w:jc w:val="both"/>
      </w:pPr>
      <w:r>
        <w:rPr>
          <w:b/>
        </w:rPr>
        <w:lastRenderedPageBreak/>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212AF0" w:rsidRPr="00354901" w14:paraId="7605D1DC" w14:textId="77777777" w:rsidTr="00025F30">
        <w:tc>
          <w:tcPr>
            <w:tcW w:w="1523" w:type="dxa"/>
            <w:gridSpan w:val="2"/>
          </w:tcPr>
          <w:p w14:paraId="2B6A0623" w14:textId="77777777" w:rsidR="00212AF0" w:rsidRPr="00354901" w:rsidRDefault="00212AF0" w:rsidP="00025F30">
            <w:pPr>
              <w:jc w:val="both"/>
              <w:rPr>
                <w:b/>
                <w:bCs/>
              </w:rPr>
            </w:pPr>
            <w:r w:rsidRPr="00354901">
              <w:rPr>
                <w:b/>
                <w:bCs/>
              </w:rPr>
              <w:t>Name:</w:t>
            </w:r>
          </w:p>
        </w:tc>
        <w:tc>
          <w:tcPr>
            <w:tcW w:w="7827" w:type="dxa"/>
            <w:gridSpan w:val="2"/>
          </w:tcPr>
          <w:p w14:paraId="1D7A406A"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2CC8EE3E" w14:textId="77777777" w:rsidTr="00025F30">
        <w:tc>
          <w:tcPr>
            <w:tcW w:w="1376" w:type="dxa"/>
          </w:tcPr>
          <w:p w14:paraId="5850DD55" w14:textId="77777777" w:rsidR="00212AF0" w:rsidRPr="00354901" w:rsidRDefault="00212AF0" w:rsidP="00025F30">
            <w:pPr>
              <w:jc w:val="both"/>
              <w:rPr>
                <w:b/>
                <w:bCs/>
              </w:rPr>
            </w:pPr>
            <w:r w:rsidRPr="00354901">
              <w:rPr>
                <w:b/>
                <w:bCs/>
              </w:rPr>
              <w:t>Telephone:</w:t>
            </w:r>
          </w:p>
        </w:tc>
        <w:tc>
          <w:tcPr>
            <w:tcW w:w="7974" w:type="dxa"/>
            <w:gridSpan w:val="3"/>
          </w:tcPr>
          <w:p w14:paraId="3147DBD3"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01593CBC" w14:textId="77777777" w:rsidTr="00025F30">
        <w:tc>
          <w:tcPr>
            <w:tcW w:w="1796" w:type="dxa"/>
            <w:gridSpan w:val="3"/>
          </w:tcPr>
          <w:p w14:paraId="33688A07" w14:textId="77777777" w:rsidR="00212AF0" w:rsidRPr="00354901" w:rsidRDefault="00212AF0" w:rsidP="00025F30">
            <w:pPr>
              <w:jc w:val="both"/>
              <w:rPr>
                <w:b/>
                <w:bCs/>
              </w:rPr>
            </w:pPr>
            <w:r w:rsidRPr="00354901">
              <w:rPr>
                <w:b/>
                <w:bCs/>
              </w:rPr>
              <w:t>Email Address:</w:t>
            </w:r>
          </w:p>
        </w:tc>
        <w:tc>
          <w:tcPr>
            <w:tcW w:w="7554" w:type="dxa"/>
          </w:tcPr>
          <w:p w14:paraId="4C840FA6"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77B9B36" w14:textId="77777777" w:rsidR="00212AF0" w:rsidRPr="00354901" w:rsidRDefault="00212AF0" w:rsidP="00212AF0">
      <w:pPr>
        <w:spacing w:before="240" w:after="240"/>
        <w:jc w:val="both"/>
      </w:pPr>
      <w:bookmarkStart w:id="550" w:name="_Hlk209516062"/>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bookmarkEnd w:id="550"/>
    <w:p w14:paraId="5D1196E6" w14:textId="3673F4E9" w:rsidR="009208EE" w:rsidRPr="00F72B58" w:rsidRDefault="57162092" w:rsidP="7F5DD37A">
      <w:pPr>
        <w:spacing w:before="240" w:after="240"/>
        <w:jc w:val="center"/>
      </w:pPr>
      <w:r w:rsidRPr="7F5DD37A">
        <w:rPr>
          <w:b/>
          <w:bCs/>
          <w:u w:val="single"/>
        </w:rPr>
        <w:t>PART II – BANKING INFORMATION FOR FUNDS TRANSFERS</w:t>
      </w:r>
    </w:p>
    <w:p w14:paraId="0C2210CD" w14:textId="77777777" w:rsidR="00212AF0" w:rsidRPr="00354901" w:rsidRDefault="00212AF0" w:rsidP="00212AF0">
      <w:pPr>
        <w:keepNext/>
        <w:keepLines/>
        <w:spacing w:after="240"/>
        <w:jc w:val="both"/>
      </w:pPr>
      <w:r w:rsidRPr="00354901">
        <w:rPr>
          <w:b/>
        </w:rPr>
        <w:t>1. Banking Information.</w:t>
      </w:r>
      <w:r>
        <w:t xml:space="preserve">  </w:t>
      </w:r>
      <w:proofErr w:type="gramStart"/>
      <w:r w:rsidRPr="00354901">
        <w:t>Applicant</w:t>
      </w:r>
      <w:proofErr w:type="gramEnd"/>
      <w:r w:rsidRPr="00354901">
        <w:t xml:space="preserve">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212AF0" w:rsidRPr="00354901" w14:paraId="0C1605AC" w14:textId="77777777" w:rsidTr="00025F30">
        <w:tc>
          <w:tcPr>
            <w:tcW w:w="1890" w:type="dxa"/>
          </w:tcPr>
          <w:p w14:paraId="11EB3BF4" w14:textId="77777777" w:rsidR="00212AF0" w:rsidRPr="00354901" w:rsidRDefault="00212AF0" w:rsidP="00025F30">
            <w:pPr>
              <w:jc w:val="both"/>
              <w:rPr>
                <w:b/>
                <w:bCs/>
              </w:rPr>
            </w:pPr>
            <w:r w:rsidRPr="00354901">
              <w:rPr>
                <w:b/>
                <w:bCs/>
              </w:rPr>
              <w:t>Bank Name:</w:t>
            </w:r>
          </w:p>
        </w:tc>
        <w:tc>
          <w:tcPr>
            <w:tcW w:w="9018" w:type="dxa"/>
          </w:tcPr>
          <w:p w14:paraId="0867AAF4" w14:textId="77777777" w:rsidR="00212AF0" w:rsidRPr="00354901" w:rsidRDefault="00212AF0" w:rsidP="00025F3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2652E8F9" w14:textId="77777777" w:rsidTr="00025F30">
        <w:tc>
          <w:tcPr>
            <w:tcW w:w="1890" w:type="dxa"/>
          </w:tcPr>
          <w:p w14:paraId="43E43F59" w14:textId="77777777" w:rsidR="00212AF0" w:rsidRPr="00354901" w:rsidRDefault="00212AF0" w:rsidP="00025F30">
            <w:pPr>
              <w:jc w:val="both"/>
              <w:rPr>
                <w:b/>
                <w:bCs/>
              </w:rPr>
            </w:pPr>
            <w:r w:rsidRPr="00354901">
              <w:rPr>
                <w:b/>
                <w:bCs/>
              </w:rPr>
              <w:t>Account Name:</w:t>
            </w:r>
          </w:p>
        </w:tc>
        <w:tc>
          <w:tcPr>
            <w:tcW w:w="9018" w:type="dxa"/>
          </w:tcPr>
          <w:p w14:paraId="265F0516" w14:textId="77777777" w:rsidR="00212AF0" w:rsidRPr="00354901" w:rsidRDefault="00212AF0" w:rsidP="00025F3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720B803F" w14:textId="77777777" w:rsidTr="00025F30">
        <w:tc>
          <w:tcPr>
            <w:tcW w:w="1890" w:type="dxa"/>
          </w:tcPr>
          <w:p w14:paraId="55C052FA" w14:textId="77777777" w:rsidR="00212AF0" w:rsidRPr="00354901" w:rsidRDefault="00212AF0" w:rsidP="00025F30">
            <w:pPr>
              <w:jc w:val="both"/>
              <w:rPr>
                <w:b/>
                <w:bCs/>
              </w:rPr>
            </w:pPr>
            <w:r w:rsidRPr="00354901">
              <w:rPr>
                <w:b/>
                <w:bCs/>
              </w:rPr>
              <w:t>Account No.:</w:t>
            </w:r>
          </w:p>
        </w:tc>
        <w:tc>
          <w:tcPr>
            <w:tcW w:w="9018" w:type="dxa"/>
          </w:tcPr>
          <w:p w14:paraId="4E3C1557" w14:textId="77777777" w:rsidR="00212AF0" w:rsidRPr="00354901" w:rsidRDefault="00212AF0" w:rsidP="00025F3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592A1636" w14:textId="77777777" w:rsidTr="00025F30">
        <w:tc>
          <w:tcPr>
            <w:tcW w:w="1890" w:type="dxa"/>
          </w:tcPr>
          <w:p w14:paraId="3E43E254" w14:textId="77777777" w:rsidR="00212AF0" w:rsidRPr="00354901" w:rsidRDefault="00212AF0" w:rsidP="00025F30">
            <w:pPr>
              <w:jc w:val="both"/>
              <w:rPr>
                <w:b/>
                <w:bCs/>
              </w:rPr>
            </w:pPr>
            <w:r w:rsidRPr="00354901">
              <w:rPr>
                <w:b/>
                <w:bCs/>
              </w:rPr>
              <w:t>ABA Number:</w:t>
            </w:r>
          </w:p>
        </w:tc>
        <w:tc>
          <w:tcPr>
            <w:tcW w:w="9018" w:type="dxa"/>
          </w:tcPr>
          <w:p w14:paraId="4D4E8AA7" w14:textId="77777777" w:rsidR="00212AF0" w:rsidRPr="00354901" w:rsidRDefault="00212AF0" w:rsidP="00025F3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EA304E3" w14:textId="77777777" w:rsidR="00212AF0" w:rsidRPr="00354901" w:rsidRDefault="00212AF0" w:rsidP="00212AF0">
      <w:pPr>
        <w:keepNext/>
        <w:keepLines/>
        <w:spacing w:before="240" w:after="240"/>
        <w:jc w:val="both"/>
        <w:rPr>
          <w:b/>
        </w:rPr>
      </w:pPr>
      <w:r w:rsidRPr="00354901">
        <w:rPr>
          <w:b/>
        </w:rPr>
        <w:t xml:space="preserve">2. </w:t>
      </w:r>
      <w:proofErr w:type="gramStart"/>
      <w:r w:rsidRPr="00354901">
        <w:rPr>
          <w:b/>
        </w:rPr>
        <w:t>Accounts Payable Contact</w:t>
      </w:r>
      <w:proofErr w:type="gramEnd"/>
      <w:r w:rsidRPr="00354901">
        <w:rPr>
          <w:b/>
        </w:rPr>
        <w:t xml:space="preserve">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2473"/>
        <w:gridCol w:w="709"/>
        <w:gridCol w:w="862"/>
        <w:gridCol w:w="3515"/>
      </w:tblGrid>
      <w:tr w:rsidR="00212AF0" w:rsidRPr="00354901" w14:paraId="5AD80F4E" w14:textId="77777777" w:rsidTr="00025F30">
        <w:tc>
          <w:tcPr>
            <w:tcW w:w="1513" w:type="dxa"/>
            <w:gridSpan w:val="2"/>
          </w:tcPr>
          <w:p w14:paraId="0EFF4831" w14:textId="77777777" w:rsidR="00212AF0" w:rsidRPr="00354901" w:rsidRDefault="00212AF0" w:rsidP="00025F30">
            <w:pPr>
              <w:jc w:val="both"/>
              <w:rPr>
                <w:b/>
                <w:bCs/>
              </w:rPr>
            </w:pPr>
            <w:r w:rsidRPr="00354901">
              <w:rPr>
                <w:b/>
                <w:bCs/>
              </w:rPr>
              <w:t>Name:</w:t>
            </w:r>
          </w:p>
        </w:tc>
        <w:tc>
          <w:tcPr>
            <w:tcW w:w="3460" w:type="dxa"/>
            <w:gridSpan w:val="3"/>
          </w:tcPr>
          <w:p w14:paraId="72813D77"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631FEAE0" w14:textId="77777777" w:rsidR="00212AF0" w:rsidRPr="00354901" w:rsidRDefault="00212AF0" w:rsidP="00025F30">
            <w:pPr>
              <w:jc w:val="both"/>
              <w:rPr>
                <w:b/>
                <w:bCs/>
              </w:rPr>
            </w:pPr>
          </w:p>
        </w:tc>
        <w:tc>
          <w:tcPr>
            <w:tcW w:w="3515" w:type="dxa"/>
          </w:tcPr>
          <w:p w14:paraId="5A827BE6" w14:textId="77777777" w:rsidR="00212AF0" w:rsidRPr="00354901" w:rsidRDefault="00212AF0" w:rsidP="00025F30">
            <w:pPr>
              <w:jc w:val="both"/>
              <w:rPr>
                <w:b/>
                <w:bCs/>
              </w:rPr>
            </w:pPr>
          </w:p>
        </w:tc>
      </w:tr>
      <w:tr w:rsidR="00212AF0" w:rsidRPr="00354901" w14:paraId="48C2810A" w14:textId="77777777" w:rsidTr="00025F30">
        <w:tc>
          <w:tcPr>
            <w:tcW w:w="1363" w:type="dxa"/>
          </w:tcPr>
          <w:p w14:paraId="2DCFFAA1" w14:textId="77777777" w:rsidR="00212AF0" w:rsidRPr="00354901" w:rsidRDefault="00212AF0" w:rsidP="00025F30">
            <w:pPr>
              <w:jc w:val="both"/>
              <w:rPr>
                <w:b/>
                <w:bCs/>
              </w:rPr>
            </w:pPr>
            <w:r w:rsidRPr="00354901">
              <w:rPr>
                <w:b/>
                <w:bCs/>
              </w:rPr>
              <w:t>Telephone:</w:t>
            </w:r>
          </w:p>
        </w:tc>
        <w:tc>
          <w:tcPr>
            <w:tcW w:w="2901" w:type="dxa"/>
            <w:gridSpan w:val="3"/>
          </w:tcPr>
          <w:p w14:paraId="1ECEBD6B"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9" w:type="dxa"/>
          </w:tcPr>
          <w:p w14:paraId="7C457DEC" w14:textId="77777777" w:rsidR="00212AF0" w:rsidRPr="00354901" w:rsidRDefault="00212AF0" w:rsidP="00025F30">
            <w:pPr>
              <w:jc w:val="both"/>
              <w:rPr>
                <w:b/>
                <w:bCs/>
              </w:rPr>
            </w:pPr>
          </w:p>
        </w:tc>
        <w:tc>
          <w:tcPr>
            <w:tcW w:w="4377" w:type="dxa"/>
            <w:gridSpan w:val="2"/>
          </w:tcPr>
          <w:p w14:paraId="10FCAE97" w14:textId="77777777" w:rsidR="00212AF0" w:rsidRPr="00354901" w:rsidRDefault="00212AF0" w:rsidP="00025F30">
            <w:pPr>
              <w:jc w:val="both"/>
              <w:rPr>
                <w:b/>
                <w:bCs/>
              </w:rPr>
            </w:pPr>
          </w:p>
        </w:tc>
      </w:tr>
      <w:tr w:rsidR="00212AF0" w:rsidRPr="00354901" w14:paraId="25247E1F" w14:textId="77777777" w:rsidTr="00025F30">
        <w:tc>
          <w:tcPr>
            <w:tcW w:w="1791" w:type="dxa"/>
            <w:gridSpan w:val="3"/>
          </w:tcPr>
          <w:p w14:paraId="68DD4096" w14:textId="77777777" w:rsidR="00212AF0" w:rsidRPr="00354901" w:rsidRDefault="00212AF0" w:rsidP="00025F30">
            <w:pPr>
              <w:jc w:val="both"/>
              <w:rPr>
                <w:b/>
                <w:bCs/>
              </w:rPr>
            </w:pPr>
            <w:r w:rsidRPr="00354901">
              <w:rPr>
                <w:b/>
                <w:bCs/>
              </w:rPr>
              <w:t>Email Address:</w:t>
            </w:r>
          </w:p>
        </w:tc>
        <w:tc>
          <w:tcPr>
            <w:tcW w:w="7559" w:type="dxa"/>
            <w:gridSpan w:val="4"/>
          </w:tcPr>
          <w:p w14:paraId="0B03A02C"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4071F57" w14:textId="77777777" w:rsidR="00212AF0" w:rsidRPr="00354901" w:rsidRDefault="00212AF0" w:rsidP="00212AF0">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2473"/>
        <w:gridCol w:w="709"/>
        <w:gridCol w:w="862"/>
        <w:gridCol w:w="3515"/>
      </w:tblGrid>
      <w:tr w:rsidR="00212AF0" w:rsidRPr="00354901" w14:paraId="772E4D3A" w14:textId="77777777" w:rsidTr="00025F30">
        <w:tc>
          <w:tcPr>
            <w:tcW w:w="1513" w:type="dxa"/>
            <w:gridSpan w:val="2"/>
          </w:tcPr>
          <w:p w14:paraId="204A094D" w14:textId="77777777" w:rsidR="00212AF0" w:rsidRPr="00354901" w:rsidRDefault="00212AF0" w:rsidP="00025F30">
            <w:pPr>
              <w:jc w:val="both"/>
              <w:rPr>
                <w:b/>
                <w:bCs/>
              </w:rPr>
            </w:pPr>
            <w:r w:rsidRPr="00354901">
              <w:rPr>
                <w:b/>
                <w:bCs/>
              </w:rPr>
              <w:t>Name:</w:t>
            </w:r>
          </w:p>
        </w:tc>
        <w:tc>
          <w:tcPr>
            <w:tcW w:w="3460" w:type="dxa"/>
            <w:gridSpan w:val="3"/>
          </w:tcPr>
          <w:p w14:paraId="53538765"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67DFEEA" w14:textId="77777777" w:rsidR="00212AF0" w:rsidRPr="00354901" w:rsidRDefault="00212AF0" w:rsidP="00025F30">
            <w:pPr>
              <w:jc w:val="both"/>
              <w:rPr>
                <w:b/>
                <w:bCs/>
              </w:rPr>
            </w:pPr>
          </w:p>
        </w:tc>
        <w:tc>
          <w:tcPr>
            <w:tcW w:w="3515" w:type="dxa"/>
          </w:tcPr>
          <w:p w14:paraId="6AA92CF3" w14:textId="77777777" w:rsidR="00212AF0" w:rsidRPr="00354901" w:rsidRDefault="00212AF0" w:rsidP="00025F30">
            <w:pPr>
              <w:jc w:val="both"/>
              <w:rPr>
                <w:b/>
                <w:bCs/>
              </w:rPr>
            </w:pPr>
          </w:p>
        </w:tc>
      </w:tr>
      <w:tr w:rsidR="00212AF0" w:rsidRPr="00354901" w14:paraId="5DDB659B" w14:textId="77777777" w:rsidTr="00025F30">
        <w:tc>
          <w:tcPr>
            <w:tcW w:w="1363" w:type="dxa"/>
          </w:tcPr>
          <w:p w14:paraId="465599F0" w14:textId="77777777" w:rsidR="00212AF0" w:rsidRPr="00354901" w:rsidRDefault="00212AF0" w:rsidP="00025F30">
            <w:pPr>
              <w:jc w:val="both"/>
              <w:rPr>
                <w:b/>
                <w:bCs/>
              </w:rPr>
            </w:pPr>
            <w:r w:rsidRPr="00354901">
              <w:rPr>
                <w:b/>
                <w:bCs/>
              </w:rPr>
              <w:t>Telephone:</w:t>
            </w:r>
          </w:p>
        </w:tc>
        <w:tc>
          <w:tcPr>
            <w:tcW w:w="2901" w:type="dxa"/>
            <w:gridSpan w:val="3"/>
          </w:tcPr>
          <w:p w14:paraId="5CFF6D5E"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9" w:type="dxa"/>
          </w:tcPr>
          <w:p w14:paraId="4E139F8A" w14:textId="77777777" w:rsidR="00212AF0" w:rsidRPr="00354901" w:rsidRDefault="00212AF0" w:rsidP="00025F30">
            <w:pPr>
              <w:jc w:val="both"/>
              <w:rPr>
                <w:b/>
                <w:bCs/>
              </w:rPr>
            </w:pPr>
          </w:p>
        </w:tc>
        <w:tc>
          <w:tcPr>
            <w:tcW w:w="4377" w:type="dxa"/>
            <w:gridSpan w:val="2"/>
          </w:tcPr>
          <w:p w14:paraId="61DC5CA7" w14:textId="77777777" w:rsidR="00212AF0" w:rsidRPr="00354901" w:rsidRDefault="00212AF0" w:rsidP="00025F30">
            <w:pPr>
              <w:jc w:val="both"/>
              <w:rPr>
                <w:b/>
                <w:bCs/>
              </w:rPr>
            </w:pPr>
          </w:p>
        </w:tc>
      </w:tr>
      <w:tr w:rsidR="00212AF0" w:rsidRPr="00354901" w14:paraId="773E3E10" w14:textId="77777777" w:rsidTr="00025F30">
        <w:tc>
          <w:tcPr>
            <w:tcW w:w="1791" w:type="dxa"/>
            <w:gridSpan w:val="3"/>
          </w:tcPr>
          <w:p w14:paraId="44D5DD93" w14:textId="77777777" w:rsidR="00212AF0" w:rsidRPr="00354901" w:rsidRDefault="00212AF0" w:rsidP="00025F30">
            <w:pPr>
              <w:jc w:val="both"/>
              <w:rPr>
                <w:b/>
                <w:bCs/>
              </w:rPr>
            </w:pPr>
            <w:r w:rsidRPr="00354901">
              <w:rPr>
                <w:b/>
                <w:bCs/>
              </w:rPr>
              <w:t>Email Address:</w:t>
            </w:r>
          </w:p>
        </w:tc>
        <w:tc>
          <w:tcPr>
            <w:tcW w:w="7559" w:type="dxa"/>
            <w:gridSpan w:val="4"/>
          </w:tcPr>
          <w:p w14:paraId="5BA22A51"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4D854AB" w14:textId="77777777" w:rsidR="00212AF0" w:rsidRDefault="00212AF0" w:rsidP="00212AF0">
      <w:pPr>
        <w:spacing w:before="240" w:after="240"/>
        <w:rPr>
          <w:b/>
          <w:bCs/>
          <w:u w:val="single"/>
        </w:rPr>
      </w:pPr>
    </w:p>
    <w:p w14:paraId="3D5C299B" w14:textId="5A18CF5F" w:rsidR="009208EE" w:rsidRPr="00F72B58" w:rsidRDefault="57162092" w:rsidP="7F5DD37A">
      <w:pPr>
        <w:spacing w:before="240" w:after="240"/>
        <w:jc w:val="center"/>
      </w:pPr>
      <w:r w:rsidRPr="7F5DD37A">
        <w:rPr>
          <w:b/>
          <w:bCs/>
          <w:u w:val="single"/>
        </w:rPr>
        <w:t>PART III – DECLARATION OF SUBORDINATE QSEs</w:t>
      </w:r>
    </w:p>
    <w:p w14:paraId="6674EF54" w14:textId="2C39ED92" w:rsidR="009208EE" w:rsidRPr="00F72B58" w:rsidRDefault="57162092" w:rsidP="7F5DD37A">
      <w:pPr>
        <w:spacing w:after="240"/>
        <w:jc w:val="both"/>
      </w:pPr>
      <w:r w:rsidRPr="7F5DD37A">
        <w:t>If the QSE intends to partition itself into Sub-QSEs, please enter information for each Sub-QSE below.  If a Sub-QSE is required to have a 24x7 Control or Operation Center and will have a different Contact than the QSE, please provide that information in the spaces provided below.  The Sub-QSE name must have a reference to the Legal Entity Name.  For example: Legal Name of Market Participant (SQ1), Legal Name of Market Participant (SQ2), etc.</w:t>
      </w:r>
    </w:p>
    <w:p w14:paraId="47022BD3" w14:textId="70C64C4A" w:rsidR="009208EE" w:rsidRPr="00F72B58" w:rsidRDefault="57162092" w:rsidP="7F5DD37A">
      <w:pPr>
        <w:jc w:val="both"/>
      </w:pPr>
      <w:r w:rsidRPr="7F5DD37A">
        <w:rPr>
          <w:b/>
          <w:bCs/>
        </w:rPr>
        <w:t>Sub-QSE One (SQ1)</w:t>
      </w:r>
    </w:p>
    <w:p w14:paraId="00783DC5" w14:textId="60A12D75" w:rsidR="009208EE" w:rsidRPr="00F72B58" w:rsidRDefault="57162092" w:rsidP="7F5DD37A">
      <w:pPr>
        <w:jc w:val="both"/>
      </w:pPr>
      <w:r w:rsidRPr="7F5DD37A">
        <w:rPr>
          <w:b/>
          <w:bCs/>
        </w:rPr>
        <w:t>Name:</w:t>
      </w:r>
      <w:r w:rsidRPr="7F5DD37A">
        <w:t xml:space="preserve">        </w:t>
      </w:r>
      <w:r w:rsidR="009208EE">
        <w:tab/>
      </w:r>
      <w:r w:rsidRPr="7F5DD37A">
        <w:rPr>
          <w:b/>
          <w:bCs/>
        </w:rPr>
        <w:t>Proposed commencement date for service:</w:t>
      </w:r>
      <w:r w:rsidRPr="7F5DD37A">
        <w:t xml:space="preserve">      </w:t>
      </w:r>
    </w:p>
    <w:p w14:paraId="2757E517" w14:textId="0D54B726" w:rsidR="009208EE" w:rsidRPr="00F72B58" w:rsidRDefault="57162092" w:rsidP="7F5DD37A">
      <w:pPr>
        <w:spacing w:after="240"/>
        <w:jc w:val="both"/>
      </w:pPr>
      <w:r w:rsidRPr="7F5DD37A">
        <w:rPr>
          <w:b/>
          <w:bCs/>
        </w:rPr>
        <w:t>Contact information same?   Yes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12AF0" w:rsidRPr="00354901" w14:paraId="7E97EB5F" w14:textId="77777777" w:rsidTr="00025F30">
        <w:tc>
          <w:tcPr>
            <w:tcW w:w="1528" w:type="dxa"/>
            <w:gridSpan w:val="3"/>
          </w:tcPr>
          <w:p w14:paraId="0D5CC840" w14:textId="77777777" w:rsidR="00212AF0" w:rsidRPr="00354901" w:rsidRDefault="00212AF0" w:rsidP="00025F30">
            <w:pPr>
              <w:jc w:val="both"/>
              <w:rPr>
                <w:b/>
                <w:bCs/>
              </w:rPr>
            </w:pPr>
            <w:r>
              <w:rPr>
                <w:b/>
                <w:bCs/>
              </w:rPr>
              <w:t xml:space="preserve">Desk </w:t>
            </w:r>
            <w:r w:rsidRPr="00354901">
              <w:rPr>
                <w:b/>
                <w:bCs/>
              </w:rPr>
              <w:t>Name:</w:t>
            </w:r>
          </w:p>
        </w:tc>
        <w:tc>
          <w:tcPr>
            <w:tcW w:w="3561" w:type="dxa"/>
            <w:gridSpan w:val="4"/>
          </w:tcPr>
          <w:p w14:paraId="3B7AFF50"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8A18583" w14:textId="77777777" w:rsidR="00212AF0" w:rsidRPr="00354901" w:rsidRDefault="00212AF0" w:rsidP="00025F30">
            <w:pPr>
              <w:jc w:val="both"/>
              <w:rPr>
                <w:b/>
                <w:bCs/>
              </w:rPr>
            </w:pPr>
            <w:r w:rsidRPr="00354901">
              <w:rPr>
                <w:b/>
                <w:bCs/>
              </w:rPr>
              <w:t>Title:</w:t>
            </w:r>
          </w:p>
        </w:tc>
        <w:tc>
          <w:tcPr>
            <w:tcW w:w="3620" w:type="dxa"/>
            <w:gridSpan w:val="3"/>
          </w:tcPr>
          <w:p w14:paraId="678BF08B"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7B98468F" w14:textId="77777777" w:rsidTr="00025F30">
        <w:tc>
          <w:tcPr>
            <w:tcW w:w="1378" w:type="dxa"/>
            <w:gridSpan w:val="2"/>
          </w:tcPr>
          <w:p w14:paraId="252D846A" w14:textId="77777777" w:rsidR="00212AF0" w:rsidRPr="00354901" w:rsidRDefault="00212AF0" w:rsidP="00025F30">
            <w:pPr>
              <w:jc w:val="both"/>
              <w:rPr>
                <w:b/>
                <w:bCs/>
              </w:rPr>
            </w:pPr>
            <w:r w:rsidRPr="00354901">
              <w:rPr>
                <w:b/>
                <w:bCs/>
              </w:rPr>
              <w:lastRenderedPageBreak/>
              <w:t>Address:</w:t>
            </w:r>
          </w:p>
        </w:tc>
        <w:tc>
          <w:tcPr>
            <w:tcW w:w="8198" w:type="dxa"/>
            <w:gridSpan w:val="9"/>
          </w:tcPr>
          <w:p w14:paraId="5E3D955F"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5B5B9FE6" w14:textId="77777777" w:rsidTr="00025F30">
        <w:tc>
          <w:tcPr>
            <w:tcW w:w="1025" w:type="dxa"/>
          </w:tcPr>
          <w:p w14:paraId="1BD7CF1E" w14:textId="77777777" w:rsidR="00212AF0" w:rsidRPr="00354901" w:rsidRDefault="00212AF0" w:rsidP="00025F30">
            <w:pPr>
              <w:jc w:val="both"/>
              <w:rPr>
                <w:b/>
                <w:bCs/>
              </w:rPr>
            </w:pPr>
            <w:r w:rsidRPr="00354901">
              <w:rPr>
                <w:b/>
                <w:bCs/>
              </w:rPr>
              <w:t>City:</w:t>
            </w:r>
          </w:p>
        </w:tc>
        <w:tc>
          <w:tcPr>
            <w:tcW w:w="2476" w:type="dxa"/>
            <w:gridSpan w:val="4"/>
          </w:tcPr>
          <w:p w14:paraId="41316C6B" w14:textId="77777777" w:rsidR="00212AF0" w:rsidRPr="00354901" w:rsidRDefault="00212AF0" w:rsidP="00025F3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0191964" w14:textId="77777777" w:rsidR="00212AF0" w:rsidRPr="00354901" w:rsidRDefault="00212AF0" w:rsidP="00025F30">
            <w:pPr>
              <w:jc w:val="both"/>
              <w:rPr>
                <w:b/>
                <w:bCs/>
              </w:rPr>
            </w:pPr>
            <w:r w:rsidRPr="00354901">
              <w:rPr>
                <w:b/>
                <w:bCs/>
              </w:rPr>
              <w:t>State:</w:t>
            </w:r>
          </w:p>
        </w:tc>
        <w:tc>
          <w:tcPr>
            <w:tcW w:w="2106" w:type="dxa"/>
            <w:gridSpan w:val="3"/>
          </w:tcPr>
          <w:p w14:paraId="7DEFE6F8" w14:textId="77777777" w:rsidR="00212AF0" w:rsidRPr="00354901" w:rsidRDefault="00212AF0" w:rsidP="00025F3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77CA988" w14:textId="77777777" w:rsidR="00212AF0" w:rsidRPr="00354901" w:rsidRDefault="00212AF0" w:rsidP="00025F30">
            <w:pPr>
              <w:jc w:val="both"/>
              <w:rPr>
                <w:b/>
                <w:bCs/>
              </w:rPr>
            </w:pPr>
            <w:r w:rsidRPr="00354901">
              <w:rPr>
                <w:b/>
                <w:bCs/>
              </w:rPr>
              <w:t>Zip:</w:t>
            </w:r>
          </w:p>
        </w:tc>
        <w:tc>
          <w:tcPr>
            <w:tcW w:w="2291" w:type="dxa"/>
          </w:tcPr>
          <w:p w14:paraId="0480C6EA" w14:textId="77777777" w:rsidR="00212AF0" w:rsidRPr="00354901" w:rsidRDefault="00212AF0" w:rsidP="00025F3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212AF0" w:rsidRPr="00354901" w14:paraId="718A7114" w14:textId="77777777" w:rsidTr="00025F30">
        <w:tc>
          <w:tcPr>
            <w:tcW w:w="1378" w:type="dxa"/>
            <w:gridSpan w:val="2"/>
          </w:tcPr>
          <w:p w14:paraId="651230CA" w14:textId="77777777" w:rsidR="00212AF0" w:rsidRPr="00354901" w:rsidRDefault="00212AF0" w:rsidP="00025F30">
            <w:pPr>
              <w:jc w:val="both"/>
              <w:rPr>
                <w:b/>
                <w:bCs/>
              </w:rPr>
            </w:pPr>
            <w:r w:rsidRPr="00354901">
              <w:rPr>
                <w:b/>
                <w:bCs/>
              </w:rPr>
              <w:t>Telephone:</w:t>
            </w:r>
          </w:p>
        </w:tc>
        <w:tc>
          <w:tcPr>
            <w:tcW w:w="3001" w:type="dxa"/>
            <w:gridSpan w:val="4"/>
          </w:tcPr>
          <w:p w14:paraId="05E6A75A"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CAEE5BC" w14:textId="77777777" w:rsidR="00212AF0" w:rsidRPr="00354901" w:rsidRDefault="00212AF0" w:rsidP="00025F30">
            <w:pPr>
              <w:jc w:val="both"/>
              <w:rPr>
                <w:b/>
                <w:bCs/>
              </w:rPr>
            </w:pPr>
            <w:r w:rsidRPr="00354901">
              <w:rPr>
                <w:b/>
                <w:bCs/>
              </w:rPr>
              <w:t>Fax:</w:t>
            </w:r>
          </w:p>
        </w:tc>
        <w:tc>
          <w:tcPr>
            <w:tcW w:w="4487" w:type="dxa"/>
            <w:gridSpan w:val="4"/>
          </w:tcPr>
          <w:p w14:paraId="5CB0466B"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3BBE167E" w14:textId="77777777" w:rsidTr="00025F30">
        <w:tc>
          <w:tcPr>
            <w:tcW w:w="1811" w:type="dxa"/>
            <w:gridSpan w:val="4"/>
          </w:tcPr>
          <w:p w14:paraId="6720EFEB" w14:textId="77777777" w:rsidR="00212AF0" w:rsidRPr="00354901" w:rsidRDefault="00212AF0" w:rsidP="00025F30">
            <w:pPr>
              <w:jc w:val="both"/>
              <w:rPr>
                <w:b/>
                <w:bCs/>
              </w:rPr>
            </w:pPr>
            <w:r w:rsidRPr="00354901">
              <w:rPr>
                <w:b/>
                <w:bCs/>
              </w:rPr>
              <w:t>Email Address:</w:t>
            </w:r>
          </w:p>
        </w:tc>
        <w:tc>
          <w:tcPr>
            <w:tcW w:w="7765" w:type="dxa"/>
            <w:gridSpan w:val="7"/>
          </w:tcPr>
          <w:p w14:paraId="75A0FAB0"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671B0A0" w14:textId="77777777" w:rsidR="00212AF0" w:rsidRPr="00354901" w:rsidRDefault="00212AF0" w:rsidP="00212AF0">
      <w:pPr>
        <w:keepNext/>
        <w:keepLines/>
        <w:spacing w:before="240"/>
        <w:jc w:val="both"/>
        <w:rPr>
          <w:b/>
        </w:rPr>
      </w:pPr>
      <w:r w:rsidRPr="00354901">
        <w:rPr>
          <w:b/>
        </w:rPr>
        <w:t>Sub-QSE Two (SQ2)</w:t>
      </w:r>
    </w:p>
    <w:p w14:paraId="52919D3A" w14:textId="77777777" w:rsidR="00212AF0" w:rsidRPr="00354901" w:rsidRDefault="00212AF0" w:rsidP="00212AF0">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37498F44" w14:textId="77777777" w:rsidR="00212AF0" w:rsidRPr="00354901" w:rsidRDefault="00212AF0" w:rsidP="00212AF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12AF0" w:rsidRPr="00354901" w14:paraId="3DB2CB96" w14:textId="77777777" w:rsidTr="00025F30">
        <w:tc>
          <w:tcPr>
            <w:tcW w:w="1528" w:type="dxa"/>
            <w:gridSpan w:val="3"/>
          </w:tcPr>
          <w:p w14:paraId="1C09EB56" w14:textId="77777777" w:rsidR="00212AF0" w:rsidRPr="00354901" w:rsidRDefault="00212AF0" w:rsidP="00025F30">
            <w:pPr>
              <w:jc w:val="both"/>
              <w:rPr>
                <w:b/>
                <w:bCs/>
              </w:rPr>
            </w:pPr>
            <w:r>
              <w:rPr>
                <w:b/>
                <w:bCs/>
              </w:rPr>
              <w:t xml:space="preserve">Desk </w:t>
            </w:r>
            <w:r w:rsidRPr="00354901">
              <w:rPr>
                <w:b/>
                <w:bCs/>
              </w:rPr>
              <w:t>Name:</w:t>
            </w:r>
          </w:p>
        </w:tc>
        <w:tc>
          <w:tcPr>
            <w:tcW w:w="3561" w:type="dxa"/>
            <w:gridSpan w:val="4"/>
          </w:tcPr>
          <w:p w14:paraId="43960E98"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EBABA94" w14:textId="77777777" w:rsidR="00212AF0" w:rsidRPr="00354901" w:rsidRDefault="00212AF0" w:rsidP="00025F30">
            <w:pPr>
              <w:jc w:val="both"/>
              <w:rPr>
                <w:b/>
                <w:bCs/>
              </w:rPr>
            </w:pPr>
            <w:r w:rsidRPr="00354901">
              <w:rPr>
                <w:b/>
                <w:bCs/>
              </w:rPr>
              <w:t>Title:</w:t>
            </w:r>
          </w:p>
        </w:tc>
        <w:tc>
          <w:tcPr>
            <w:tcW w:w="3620" w:type="dxa"/>
            <w:gridSpan w:val="3"/>
          </w:tcPr>
          <w:p w14:paraId="0C94A60C"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07EB0AB3" w14:textId="77777777" w:rsidTr="00025F30">
        <w:tc>
          <w:tcPr>
            <w:tcW w:w="1378" w:type="dxa"/>
            <w:gridSpan w:val="2"/>
          </w:tcPr>
          <w:p w14:paraId="0F39204C" w14:textId="77777777" w:rsidR="00212AF0" w:rsidRPr="00354901" w:rsidRDefault="00212AF0" w:rsidP="00025F30">
            <w:pPr>
              <w:jc w:val="both"/>
              <w:rPr>
                <w:b/>
                <w:bCs/>
              </w:rPr>
            </w:pPr>
            <w:r w:rsidRPr="00354901">
              <w:rPr>
                <w:b/>
                <w:bCs/>
              </w:rPr>
              <w:t>Address:</w:t>
            </w:r>
          </w:p>
        </w:tc>
        <w:tc>
          <w:tcPr>
            <w:tcW w:w="8198" w:type="dxa"/>
            <w:gridSpan w:val="9"/>
          </w:tcPr>
          <w:p w14:paraId="1D98BF2E"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7D6A4B4B" w14:textId="77777777" w:rsidTr="00025F30">
        <w:tc>
          <w:tcPr>
            <w:tcW w:w="1025" w:type="dxa"/>
          </w:tcPr>
          <w:p w14:paraId="5F063756" w14:textId="77777777" w:rsidR="00212AF0" w:rsidRPr="00354901" w:rsidRDefault="00212AF0" w:rsidP="00025F30">
            <w:pPr>
              <w:jc w:val="both"/>
              <w:rPr>
                <w:b/>
                <w:bCs/>
              </w:rPr>
            </w:pPr>
            <w:r w:rsidRPr="00354901">
              <w:rPr>
                <w:b/>
                <w:bCs/>
              </w:rPr>
              <w:t>City:</w:t>
            </w:r>
          </w:p>
        </w:tc>
        <w:tc>
          <w:tcPr>
            <w:tcW w:w="2476" w:type="dxa"/>
            <w:gridSpan w:val="4"/>
          </w:tcPr>
          <w:p w14:paraId="0C85D4EF" w14:textId="77777777" w:rsidR="00212AF0" w:rsidRPr="00354901" w:rsidRDefault="00212AF0" w:rsidP="00025F3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5467D84" w14:textId="77777777" w:rsidR="00212AF0" w:rsidRPr="00354901" w:rsidRDefault="00212AF0" w:rsidP="00025F30">
            <w:pPr>
              <w:jc w:val="both"/>
              <w:rPr>
                <w:b/>
                <w:bCs/>
              </w:rPr>
            </w:pPr>
            <w:r w:rsidRPr="00354901">
              <w:rPr>
                <w:b/>
                <w:bCs/>
              </w:rPr>
              <w:t>State:</w:t>
            </w:r>
          </w:p>
        </w:tc>
        <w:tc>
          <w:tcPr>
            <w:tcW w:w="2106" w:type="dxa"/>
            <w:gridSpan w:val="3"/>
          </w:tcPr>
          <w:p w14:paraId="7C49D644" w14:textId="77777777" w:rsidR="00212AF0" w:rsidRPr="00354901" w:rsidRDefault="00212AF0" w:rsidP="00025F3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7ADDA14" w14:textId="77777777" w:rsidR="00212AF0" w:rsidRPr="00354901" w:rsidRDefault="00212AF0" w:rsidP="00025F30">
            <w:pPr>
              <w:jc w:val="both"/>
              <w:rPr>
                <w:b/>
                <w:bCs/>
              </w:rPr>
            </w:pPr>
            <w:r w:rsidRPr="00354901">
              <w:rPr>
                <w:b/>
                <w:bCs/>
              </w:rPr>
              <w:t>Zip:</w:t>
            </w:r>
          </w:p>
        </w:tc>
        <w:tc>
          <w:tcPr>
            <w:tcW w:w="2291" w:type="dxa"/>
          </w:tcPr>
          <w:p w14:paraId="2393EFFC" w14:textId="77777777" w:rsidR="00212AF0" w:rsidRPr="00354901" w:rsidRDefault="00212AF0" w:rsidP="00025F3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212AF0" w:rsidRPr="00354901" w14:paraId="1D92EFEF" w14:textId="77777777" w:rsidTr="00025F30">
        <w:tc>
          <w:tcPr>
            <w:tcW w:w="1378" w:type="dxa"/>
            <w:gridSpan w:val="2"/>
          </w:tcPr>
          <w:p w14:paraId="71D777A6" w14:textId="77777777" w:rsidR="00212AF0" w:rsidRPr="00354901" w:rsidRDefault="00212AF0" w:rsidP="00025F30">
            <w:pPr>
              <w:jc w:val="both"/>
              <w:rPr>
                <w:b/>
                <w:bCs/>
              </w:rPr>
            </w:pPr>
            <w:r w:rsidRPr="00354901">
              <w:rPr>
                <w:b/>
                <w:bCs/>
              </w:rPr>
              <w:t>Telephone:</w:t>
            </w:r>
          </w:p>
        </w:tc>
        <w:tc>
          <w:tcPr>
            <w:tcW w:w="3001" w:type="dxa"/>
            <w:gridSpan w:val="4"/>
          </w:tcPr>
          <w:p w14:paraId="721621CC"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61B911C" w14:textId="77777777" w:rsidR="00212AF0" w:rsidRPr="00354901" w:rsidRDefault="00212AF0" w:rsidP="00025F30">
            <w:pPr>
              <w:jc w:val="both"/>
              <w:rPr>
                <w:b/>
                <w:bCs/>
              </w:rPr>
            </w:pPr>
            <w:r w:rsidRPr="00354901">
              <w:rPr>
                <w:b/>
                <w:bCs/>
              </w:rPr>
              <w:t>Fax:</w:t>
            </w:r>
          </w:p>
        </w:tc>
        <w:tc>
          <w:tcPr>
            <w:tcW w:w="4487" w:type="dxa"/>
            <w:gridSpan w:val="4"/>
          </w:tcPr>
          <w:p w14:paraId="7A9ABEB4"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374252F9" w14:textId="77777777" w:rsidTr="00025F30">
        <w:tc>
          <w:tcPr>
            <w:tcW w:w="1811" w:type="dxa"/>
            <w:gridSpan w:val="4"/>
          </w:tcPr>
          <w:p w14:paraId="290B7712" w14:textId="77777777" w:rsidR="00212AF0" w:rsidRPr="00354901" w:rsidRDefault="00212AF0" w:rsidP="00025F30">
            <w:pPr>
              <w:jc w:val="both"/>
              <w:rPr>
                <w:b/>
                <w:bCs/>
              </w:rPr>
            </w:pPr>
            <w:r w:rsidRPr="00354901">
              <w:rPr>
                <w:b/>
                <w:bCs/>
              </w:rPr>
              <w:t>Email Address:</w:t>
            </w:r>
          </w:p>
        </w:tc>
        <w:tc>
          <w:tcPr>
            <w:tcW w:w="7765" w:type="dxa"/>
            <w:gridSpan w:val="7"/>
          </w:tcPr>
          <w:p w14:paraId="37E3BFD0"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675EE15" w14:textId="77777777" w:rsidR="00212AF0" w:rsidRPr="00354901" w:rsidRDefault="00212AF0" w:rsidP="00212AF0">
      <w:pPr>
        <w:keepNext/>
        <w:keepLines/>
        <w:spacing w:before="240"/>
        <w:jc w:val="both"/>
        <w:rPr>
          <w:b/>
        </w:rPr>
      </w:pPr>
      <w:r w:rsidRPr="00354901">
        <w:rPr>
          <w:b/>
        </w:rPr>
        <w:t>Sub-QSE Three (SQ3)</w:t>
      </w:r>
    </w:p>
    <w:p w14:paraId="753B4403" w14:textId="77777777" w:rsidR="00212AF0" w:rsidRPr="00354901" w:rsidRDefault="00212AF0" w:rsidP="00212AF0">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DAD239E" w14:textId="77777777" w:rsidR="00212AF0" w:rsidRPr="00354901" w:rsidRDefault="00212AF0" w:rsidP="00212AF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12AF0" w:rsidRPr="00354901" w14:paraId="42C003DB" w14:textId="77777777" w:rsidTr="00025F30">
        <w:tc>
          <w:tcPr>
            <w:tcW w:w="1528" w:type="dxa"/>
            <w:gridSpan w:val="3"/>
          </w:tcPr>
          <w:p w14:paraId="763C6067" w14:textId="77777777" w:rsidR="00212AF0" w:rsidRPr="00354901" w:rsidRDefault="00212AF0" w:rsidP="00025F30">
            <w:pPr>
              <w:jc w:val="both"/>
              <w:rPr>
                <w:b/>
                <w:bCs/>
              </w:rPr>
            </w:pPr>
            <w:r>
              <w:rPr>
                <w:b/>
                <w:bCs/>
              </w:rPr>
              <w:t xml:space="preserve">Desk </w:t>
            </w:r>
            <w:r w:rsidRPr="00354901">
              <w:rPr>
                <w:b/>
                <w:bCs/>
              </w:rPr>
              <w:t>Name:</w:t>
            </w:r>
          </w:p>
        </w:tc>
        <w:tc>
          <w:tcPr>
            <w:tcW w:w="3561" w:type="dxa"/>
            <w:gridSpan w:val="4"/>
          </w:tcPr>
          <w:p w14:paraId="054B40F0"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306F1DC" w14:textId="77777777" w:rsidR="00212AF0" w:rsidRPr="00354901" w:rsidRDefault="00212AF0" w:rsidP="00025F30">
            <w:pPr>
              <w:jc w:val="both"/>
              <w:rPr>
                <w:b/>
                <w:bCs/>
              </w:rPr>
            </w:pPr>
            <w:r w:rsidRPr="00354901">
              <w:rPr>
                <w:b/>
                <w:bCs/>
              </w:rPr>
              <w:t>Title:</w:t>
            </w:r>
          </w:p>
        </w:tc>
        <w:tc>
          <w:tcPr>
            <w:tcW w:w="3620" w:type="dxa"/>
            <w:gridSpan w:val="3"/>
          </w:tcPr>
          <w:p w14:paraId="2C794104"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7EFD2367" w14:textId="77777777" w:rsidTr="00025F30">
        <w:tc>
          <w:tcPr>
            <w:tcW w:w="1378" w:type="dxa"/>
            <w:gridSpan w:val="2"/>
          </w:tcPr>
          <w:p w14:paraId="5B60B462" w14:textId="77777777" w:rsidR="00212AF0" w:rsidRPr="00354901" w:rsidRDefault="00212AF0" w:rsidP="00025F30">
            <w:pPr>
              <w:jc w:val="both"/>
              <w:rPr>
                <w:b/>
                <w:bCs/>
              </w:rPr>
            </w:pPr>
            <w:r w:rsidRPr="00354901">
              <w:rPr>
                <w:b/>
                <w:bCs/>
              </w:rPr>
              <w:t>Address:</w:t>
            </w:r>
          </w:p>
        </w:tc>
        <w:tc>
          <w:tcPr>
            <w:tcW w:w="8198" w:type="dxa"/>
            <w:gridSpan w:val="9"/>
          </w:tcPr>
          <w:p w14:paraId="27F50CEA"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3383CD7D" w14:textId="77777777" w:rsidTr="00025F30">
        <w:tc>
          <w:tcPr>
            <w:tcW w:w="1025" w:type="dxa"/>
          </w:tcPr>
          <w:p w14:paraId="504421AD" w14:textId="77777777" w:rsidR="00212AF0" w:rsidRPr="00354901" w:rsidRDefault="00212AF0" w:rsidP="00025F30">
            <w:pPr>
              <w:jc w:val="both"/>
              <w:rPr>
                <w:b/>
                <w:bCs/>
              </w:rPr>
            </w:pPr>
            <w:r w:rsidRPr="00354901">
              <w:rPr>
                <w:b/>
                <w:bCs/>
              </w:rPr>
              <w:t>City:</w:t>
            </w:r>
          </w:p>
        </w:tc>
        <w:tc>
          <w:tcPr>
            <w:tcW w:w="2476" w:type="dxa"/>
            <w:gridSpan w:val="4"/>
          </w:tcPr>
          <w:p w14:paraId="60CCBC0B" w14:textId="77777777" w:rsidR="00212AF0" w:rsidRPr="00354901" w:rsidRDefault="00212AF0" w:rsidP="00025F3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956D5CD" w14:textId="77777777" w:rsidR="00212AF0" w:rsidRPr="00354901" w:rsidRDefault="00212AF0" w:rsidP="00025F30">
            <w:pPr>
              <w:jc w:val="both"/>
              <w:rPr>
                <w:b/>
                <w:bCs/>
              </w:rPr>
            </w:pPr>
            <w:r w:rsidRPr="00354901">
              <w:rPr>
                <w:b/>
                <w:bCs/>
              </w:rPr>
              <w:t>State:</w:t>
            </w:r>
          </w:p>
        </w:tc>
        <w:tc>
          <w:tcPr>
            <w:tcW w:w="2106" w:type="dxa"/>
            <w:gridSpan w:val="3"/>
          </w:tcPr>
          <w:p w14:paraId="0354F138" w14:textId="77777777" w:rsidR="00212AF0" w:rsidRPr="00354901" w:rsidRDefault="00212AF0" w:rsidP="00025F3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6CB6995A" w14:textId="77777777" w:rsidR="00212AF0" w:rsidRPr="00354901" w:rsidRDefault="00212AF0" w:rsidP="00025F30">
            <w:pPr>
              <w:jc w:val="both"/>
              <w:rPr>
                <w:b/>
                <w:bCs/>
              </w:rPr>
            </w:pPr>
            <w:r w:rsidRPr="00354901">
              <w:rPr>
                <w:b/>
                <w:bCs/>
              </w:rPr>
              <w:t>Zip:</w:t>
            </w:r>
          </w:p>
        </w:tc>
        <w:tc>
          <w:tcPr>
            <w:tcW w:w="2291" w:type="dxa"/>
          </w:tcPr>
          <w:p w14:paraId="342611C0" w14:textId="77777777" w:rsidR="00212AF0" w:rsidRPr="00354901" w:rsidRDefault="00212AF0" w:rsidP="00025F3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212AF0" w:rsidRPr="00354901" w14:paraId="230C63AD" w14:textId="77777777" w:rsidTr="00025F30">
        <w:tc>
          <w:tcPr>
            <w:tcW w:w="1378" w:type="dxa"/>
            <w:gridSpan w:val="2"/>
          </w:tcPr>
          <w:p w14:paraId="626F0CF9" w14:textId="77777777" w:rsidR="00212AF0" w:rsidRPr="00354901" w:rsidRDefault="00212AF0" w:rsidP="00025F30">
            <w:pPr>
              <w:jc w:val="both"/>
              <w:rPr>
                <w:b/>
                <w:bCs/>
              </w:rPr>
            </w:pPr>
            <w:r w:rsidRPr="00354901">
              <w:rPr>
                <w:b/>
                <w:bCs/>
              </w:rPr>
              <w:t>Telephone:</w:t>
            </w:r>
          </w:p>
        </w:tc>
        <w:tc>
          <w:tcPr>
            <w:tcW w:w="3001" w:type="dxa"/>
            <w:gridSpan w:val="4"/>
          </w:tcPr>
          <w:p w14:paraId="5951A11F"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B9EF4FC" w14:textId="77777777" w:rsidR="00212AF0" w:rsidRPr="00354901" w:rsidRDefault="00212AF0" w:rsidP="00025F30">
            <w:pPr>
              <w:jc w:val="both"/>
              <w:rPr>
                <w:b/>
                <w:bCs/>
              </w:rPr>
            </w:pPr>
            <w:r w:rsidRPr="00354901">
              <w:rPr>
                <w:b/>
                <w:bCs/>
              </w:rPr>
              <w:t>Fax:</w:t>
            </w:r>
          </w:p>
        </w:tc>
        <w:tc>
          <w:tcPr>
            <w:tcW w:w="4487" w:type="dxa"/>
            <w:gridSpan w:val="4"/>
          </w:tcPr>
          <w:p w14:paraId="0C292F68"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16679CF7" w14:textId="77777777" w:rsidTr="00025F30">
        <w:tc>
          <w:tcPr>
            <w:tcW w:w="1811" w:type="dxa"/>
            <w:gridSpan w:val="4"/>
          </w:tcPr>
          <w:p w14:paraId="2D58B4D9" w14:textId="77777777" w:rsidR="00212AF0" w:rsidRPr="00354901" w:rsidRDefault="00212AF0" w:rsidP="00025F30">
            <w:pPr>
              <w:jc w:val="both"/>
              <w:rPr>
                <w:b/>
                <w:bCs/>
              </w:rPr>
            </w:pPr>
            <w:r w:rsidRPr="00354901">
              <w:rPr>
                <w:b/>
                <w:bCs/>
              </w:rPr>
              <w:t>Email Address:</w:t>
            </w:r>
          </w:p>
        </w:tc>
        <w:tc>
          <w:tcPr>
            <w:tcW w:w="7765" w:type="dxa"/>
            <w:gridSpan w:val="7"/>
          </w:tcPr>
          <w:p w14:paraId="3F1EA9DF"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FFD781D" w14:textId="77777777" w:rsidR="00212AF0" w:rsidRPr="00354901" w:rsidRDefault="00212AF0" w:rsidP="00212AF0">
      <w:pPr>
        <w:keepNext/>
        <w:keepLines/>
        <w:spacing w:before="240"/>
        <w:jc w:val="both"/>
        <w:rPr>
          <w:b/>
        </w:rPr>
      </w:pPr>
      <w:r w:rsidRPr="00354901">
        <w:rPr>
          <w:b/>
        </w:rPr>
        <w:t>Sub-QSE Four (SQ4)</w:t>
      </w:r>
    </w:p>
    <w:p w14:paraId="59F5B5D8" w14:textId="77777777" w:rsidR="00212AF0" w:rsidRPr="00354901" w:rsidRDefault="00212AF0" w:rsidP="00212AF0">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4DF9FB" w14:textId="77777777" w:rsidR="00212AF0" w:rsidRPr="00354901" w:rsidRDefault="00212AF0" w:rsidP="00212AF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12AF0" w:rsidRPr="00354901" w14:paraId="10EC214D" w14:textId="77777777" w:rsidTr="00025F30">
        <w:tc>
          <w:tcPr>
            <w:tcW w:w="1528" w:type="dxa"/>
            <w:gridSpan w:val="3"/>
          </w:tcPr>
          <w:p w14:paraId="447BFC35" w14:textId="77777777" w:rsidR="00212AF0" w:rsidRPr="00354901" w:rsidRDefault="00212AF0" w:rsidP="00025F30">
            <w:pPr>
              <w:jc w:val="both"/>
              <w:rPr>
                <w:b/>
                <w:bCs/>
              </w:rPr>
            </w:pPr>
            <w:r>
              <w:rPr>
                <w:b/>
                <w:bCs/>
              </w:rPr>
              <w:t xml:space="preserve">Desk </w:t>
            </w:r>
            <w:r w:rsidRPr="00354901">
              <w:rPr>
                <w:b/>
                <w:bCs/>
              </w:rPr>
              <w:t>Name:</w:t>
            </w:r>
          </w:p>
        </w:tc>
        <w:tc>
          <w:tcPr>
            <w:tcW w:w="3561" w:type="dxa"/>
            <w:gridSpan w:val="4"/>
          </w:tcPr>
          <w:p w14:paraId="638757EA"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A44A3F7" w14:textId="77777777" w:rsidR="00212AF0" w:rsidRPr="00354901" w:rsidRDefault="00212AF0" w:rsidP="00025F30">
            <w:pPr>
              <w:jc w:val="both"/>
              <w:rPr>
                <w:b/>
                <w:bCs/>
              </w:rPr>
            </w:pPr>
            <w:r w:rsidRPr="00354901">
              <w:rPr>
                <w:b/>
                <w:bCs/>
              </w:rPr>
              <w:t>Title:</w:t>
            </w:r>
          </w:p>
        </w:tc>
        <w:tc>
          <w:tcPr>
            <w:tcW w:w="3620" w:type="dxa"/>
            <w:gridSpan w:val="3"/>
          </w:tcPr>
          <w:p w14:paraId="16533385"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042A4B4B" w14:textId="77777777" w:rsidTr="00025F30">
        <w:tc>
          <w:tcPr>
            <w:tcW w:w="1378" w:type="dxa"/>
            <w:gridSpan w:val="2"/>
          </w:tcPr>
          <w:p w14:paraId="4DC6525A" w14:textId="77777777" w:rsidR="00212AF0" w:rsidRPr="00354901" w:rsidRDefault="00212AF0" w:rsidP="00025F30">
            <w:pPr>
              <w:jc w:val="both"/>
              <w:rPr>
                <w:b/>
                <w:bCs/>
              </w:rPr>
            </w:pPr>
            <w:r w:rsidRPr="00354901">
              <w:rPr>
                <w:b/>
                <w:bCs/>
              </w:rPr>
              <w:t>Address:</w:t>
            </w:r>
          </w:p>
        </w:tc>
        <w:tc>
          <w:tcPr>
            <w:tcW w:w="8198" w:type="dxa"/>
            <w:gridSpan w:val="9"/>
          </w:tcPr>
          <w:p w14:paraId="4C521632"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00FE42B1" w14:textId="77777777" w:rsidTr="00025F30">
        <w:tc>
          <w:tcPr>
            <w:tcW w:w="1025" w:type="dxa"/>
          </w:tcPr>
          <w:p w14:paraId="65972887" w14:textId="77777777" w:rsidR="00212AF0" w:rsidRPr="00354901" w:rsidRDefault="00212AF0" w:rsidP="00025F30">
            <w:pPr>
              <w:jc w:val="both"/>
              <w:rPr>
                <w:b/>
                <w:bCs/>
              </w:rPr>
            </w:pPr>
            <w:r w:rsidRPr="00354901">
              <w:rPr>
                <w:b/>
                <w:bCs/>
              </w:rPr>
              <w:t>City:</w:t>
            </w:r>
          </w:p>
        </w:tc>
        <w:tc>
          <w:tcPr>
            <w:tcW w:w="2476" w:type="dxa"/>
            <w:gridSpan w:val="4"/>
          </w:tcPr>
          <w:p w14:paraId="72FAAA4B" w14:textId="77777777" w:rsidR="00212AF0" w:rsidRPr="00354901" w:rsidRDefault="00212AF0" w:rsidP="00025F3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563E4A1" w14:textId="77777777" w:rsidR="00212AF0" w:rsidRPr="00354901" w:rsidRDefault="00212AF0" w:rsidP="00025F30">
            <w:pPr>
              <w:jc w:val="both"/>
              <w:rPr>
                <w:b/>
                <w:bCs/>
              </w:rPr>
            </w:pPr>
            <w:r w:rsidRPr="00354901">
              <w:rPr>
                <w:b/>
                <w:bCs/>
              </w:rPr>
              <w:t>State:</w:t>
            </w:r>
          </w:p>
        </w:tc>
        <w:tc>
          <w:tcPr>
            <w:tcW w:w="2106" w:type="dxa"/>
            <w:gridSpan w:val="3"/>
          </w:tcPr>
          <w:p w14:paraId="34469ED3" w14:textId="77777777" w:rsidR="00212AF0" w:rsidRPr="00354901" w:rsidRDefault="00212AF0" w:rsidP="00025F3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447D02F" w14:textId="77777777" w:rsidR="00212AF0" w:rsidRPr="00354901" w:rsidRDefault="00212AF0" w:rsidP="00025F30">
            <w:pPr>
              <w:jc w:val="both"/>
              <w:rPr>
                <w:b/>
                <w:bCs/>
              </w:rPr>
            </w:pPr>
            <w:r w:rsidRPr="00354901">
              <w:rPr>
                <w:b/>
                <w:bCs/>
              </w:rPr>
              <w:t>Zip:</w:t>
            </w:r>
          </w:p>
        </w:tc>
        <w:tc>
          <w:tcPr>
            <w:tcW w:w="2291" w:type="dxa"/>
          </w:tcPr>
          <w:p w14:paraId="220A5226" w14:textId="77777777" w:rsidR="00212AF0" w:rsidRPr="00354901" w:rsidRDefault="00212AF0" w:rsidP="00025F3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212AF0" w:rsidRPr="00354901" w14:paraId="3D04C9A5" w14:textId="77777777" w:rsidTr="00025F30">
        <w:tc>
          <w:tcPr>
            <w:tcW w:w="1378" w:type="dxa"/>
            <w:gridSpan w:val="2"/>
          </w:tcPr>
          <w:p w14:paraId="35512D55" w14:textId="77777777" w:rsidR="00212AF0" w:rsidRPr="00354901" w:rsidRDefault="00212AF0" w:rsidP="00025F30">
            <w:pPr>
              <w:jc w:val="both"/>
              <w:rPr>
                <w:b/>
                <w:bCs/>
              </w:rPr>
            </w:pPr>
            <w:r w:rsidRPr="00354901">
              <w:rPr>
                <w:b/>
                <w:bCs/>
              </w:rPr>
              <w:t>Telephone:</w:t>
            </w:r>
          </w:p>
        </w:tc>
        <w:tc>
          <w:tcPr>
            <w:tcW w:w="3001" w:type="dxa"/>
            <w:gridSpan w:val="4"/>
          </w:tcPr>
          <w:p w14:paraId="0644F618"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EA19807" w14:textId="77777777" w:rsidR="00212AF0" w:rsidRPr="00354901" w:rsidRDefault="00212AF0" w:rsidP="00025F30">
            <w:pPr>
              <w:jc w:val="both"/>
              <w:rPr>
                <w:b/>
                <w:bCs/>
              </w:rPr>
            </w:pPr>
            <w:r w:rsidRPr="00354901">
              <w:rPr>
                <w:b/>
                <w:bCs/>
              </w:rPr>
              <w:t>Fax:</w:t>
            </w:r>
          </w:p>
        </w:tc>
        <w:tc>
          <w:tcPr>
            <w:tcW w:w="4487" w:type="dxa"/>
            <w:gridSpan w:val="4"/>
          </w:tcPr>
          <w:p w14:paraId="38520133"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74441180" w14:textId="77777777" w:rsidTr="00025F30">
        <w:tc>
          <w:tcPr>
            <w:tcW w:w="1811" w:type="dxa"/>
            <w:gridSpan w:val="4"/>
          </w:tcPr>
          <w:p w14:paraId="7BB8A571" w14:textId="77777777" w:rsidR="00212AF0" w:rsidRPr="00354901" w:rsidRDefault="00212AF0" w:rsidP="00025F30">
            <w:pPr>
              <w:jc w:val="both"/>
              <w:rPr>
                <w:b/>
                <w:bCs/>
              </w:rPr>
            </w:pPr>
            <w:r w:rsidRPr="00354901">
              <w:rPr>
                <w:b/>
                <w:bCs/>
              </w:rPr>
              <w:t>Email Address:</w:t>
            </w:r>
          </w:p>
        </w:tc>
        <w:tc>
          <w:tcPr>
            <w:tcW w:w="7765" w:type="dxa"/>
            <w:gridSpan w:val="7"/>
          </w:tcPr>
          <w:p w14:paraId="75AFCC78"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A0CEE06" w14:textId="09FB1D02" w:rsidR="009208EE" w:rsidRPr="00F72B58" w:rsidRDefault="57162092" w:rsidP="00212AF0">
      <w:r w:rsidRPr="7F5DD37A">
        <w:t xml:space="preserve"> </w:t>
      </w:r>
    </w:p>
    <w:p w14:paraId="1B019BD9" w14:textId="5667888A" w:rsidR="009208EE" w:rsidRPr="00F72B58" w:rsidRDefault="57162092" w:rsidP="7F5DD37A">
      <w:pPr>
        <w:spacing w:before="240" w:after="240"/>
        <w:jc w:val="center"/>
      </w:pPr>
      <w:r w:rsidRPr="7F5DD37A">
        <w:rPr>
          <w:b/>
          <w:bCs/>
          <w:u w:val="single"/>
        </w:rPr>
        <w:t xml:space="preserve">PART IV – </w:t>
      </w:r>
      <w:r w:rsidRPr="7F5DD37A">
        <w:rPr>
          <w:b/>
          <w:bCs/>
          <w:caps/>
          <w:u w:val="single"/>
        </w:rPr>
        <w:t>ADDiTIONAL REQUIRED Information</w:t>
      </w:r>
    </w:p>
    <w:p w14:paraId="21E48A63" w14:textId="635761B7" w:rsidR="009208EE" w:rsidRPr="00F72B58" w:rsidRDefault="57162092" w:rsidP="7F5DD37A">
      <w:pPr>
        <w:spacing w:after="240"/>
        <w:jc w:val="both"/>
        <w:rPr>
          <w:i/>
        </w:rPr>
      </w:pPr>
      <w:r w:rsidRPr="7F5DD37A">
        <w:rPr>
          <w:b/>
          <w:bCs/>
        </w:rPr>
        <w:t>1. Officers and Principals.</w:t>
      </w:r>
      <w:r w:rsidRPr="7F5DD37A">
        <w:t xml:space="preserve">  Provide the name of all officers and the name and position of each Principal, as defined by Section 16.1.2, Principal of a Market Participant, along with a current email address for each Principal.  An individual background check will be performed on each Principal of the Applicant.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w:t>
      </w:r>
      <w:del w:id="551" w:author="ERCOT [2]" w:date="2025-07-10T16:49:00Z" w16du:dateUtc="2025-07-10T21:49:00Z">
        <w:r w:rsidRPr="7F5DD37A" w:rsidDel="00500045">
          <w:delText>Digital Certificate</w:delText>
        </w:r>
      </w:del>
      <w:del w:id="552" w:author="ERCOT [2]" w:date="2025-07-30T19:05:00Z">
        <w:r w:rsidRPr="7F5DD37A">
          <w:delText xml:space="preserve"> Audit Attestation,</w:delText>
        </w:r>
      </w:del>
      <w:r w:rsidRPr="7F5DD37A">
        <w:t xml:space="preserve"> etc.  Alternatively, additional documentation (Articles of Incorporation, Board </w:t>
      </w:r>
      <w:r w:rsidRPr="7F5DD37A">
        <w:lastRenderedPageBreak/>
        <w:t xml:space="preserve">Resolutions, Delegation of Authority, Secretary’s Certificate, etc.) can be provided to prove binding authority for the Applicant.  </w:t>
      </w:r>
      <w:r w:rsidRPr="7F5DD37A">
        <w:rPr>
          <w:i/>
          <w:iCs/>
        </w:rPr>
        <w:t>(Attach on additional pages.)</w:t>
      </w:r>
    </w:p>
    <w:p w14:paraId="61FD3961" w14:textId="1A03F96C" w:rsidR="009208EE" w:rsidRPr="00F72B58" w:rsidRDefault="57162092" w:rsidP="7F5DD37A">
      <w:pPr>
        <w:spacing w:after="240"/>
        <w:jc w:val="both"/>
      </w:pPr>
      <w:r w:rsidRPr="7F5DD37A">
        <w:rPr>
          <w:b/>
          <w:bCs/>
        </w:rPr>
        <w:t xml:space="preserve">2. Affiliates and Other Registrations.  </w:t>
      </w:r>
      <w:r w:rsidRPr="7F5DD37A">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7F5DD37A">
        <w:rPr>
          <w:i/>
          <w:iCs/>
        </w:rPr>
        <w:t>(Attach additional pages if necessary.)</w:t>
      </w:r>
    </w:p>
    <w:p w14:paraId="5D3E5D3D" w14:textId="21425D76" w:rsidR="009208EE" w:rsidRPr="00F72B58" w:rsidRDefault="57162092" w:rsidP="7F5DD37A">
      <w:pPr>
        <w:spacing w:after="240"/>
        <w:jc w:val="both"/>
      </w:pPr>
      <w:r w:rsidRPr="7F5DD37A">
        <w:rPr>
          <w:b/>
          <w:bCs/>
        </w:rPr>
        <w:t xml:space="preserve">3. Disclosures.  </w:t>
      </w:r>
      <w:r w:rsidRPr="7F5DD37A">
        <w:t>Provide the 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Pr="7F5DD37A">
        <w:rPr>
          <w:i/>
          <w:iCs/>
        </w:rPr>
        <w:t xml:space="preserve">  (Attach on additional pages.)</w:t>
      </w:r>
    </w:p>
    <w:p w14:paraId="23545826" w14:textId="31C50FD4" w:rsidR="009208EE" w:rsidRPr="00F72B58" w:rsidRDefault="57162092" w:rsidP="7F5DD37A">
      <w:pPr>
        <w:spacing w:after="240"/>
        <w:jc w:val="both"/>
      </w:pPr>
      <w:r w:rsidRPr="7F5DD37A">
        <w:t xml:space="preserve">In addition, provide the following disclosures involving Applicant, its predecessors, Affiliates, or Principals.  </w:t>
      </w:r>
      <w:r w:rsidRPr="7F5DD37A">
        <w:rPr>
          <w:i/>
          <w:iCs/>
        </w:rPr>
        <w:t>(Attach on additional pages.)</w:t>
      </w:r>
      <w:r w:rsidRPr="7F5DD37A">
        <w:t>:</w:t>
      </w:r>
    </w:p>
    <w:p w14:paraId="5E99D5F9" w14:textId="386CBD43" w:rsidR="009208EE" w:rsidRPr="00F72B58" w:rsidRDefault="57162092" w:rsidP="00212AF0">
      <w:pPr>
        <w:spacing w:after="240"/>
        <w:ind w:left="1080" w:hanging="720"/>
      </w:pPr>
      <w:r w:rsidRPr="7F5DD37A">
        <w:t>(a)</w:t>
      </w:r>
      <w:r w:rsidR="009208EE">
        <w:tab/>
      </w:r>
      <w:r w:rsidRPr="7F5DD37A">
        <w:t>Any 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F36AE6B" w14:textId="76D09C4D" w:rsidR="009208EE" w:rsidRPr="00F72B58" w:rsidRDefault="57162092" w:rsidP="00212AF0">
      <w:pPr>
        <w:spacing w:after="240"/>
        <w:ind w:left="1080" w:hanging="720"/>
      </w:pPr>
      <w:r w:rsidRPr="7F5DD37A">
        <w:t>(b)</w:t>
      </w:r>
      <w:r w:rsidR="009208EE">
        <w:tab/>
      </w:r>
      <w:r w:rsidRPr="7F5DD37A">
        <w:t>Any complaint, formal investigation, or disciplinary action concerning financial matters initiated by or with the Securities and Exchange Commission (SEC), Commodity Futures Trading Commission (CFTC), Federal Energy Regulatory Commission (FERC), a self-regulatory organization, Independent System Operator or Regional Transmission Organization, or a state public utility commission or securities board directly involving the actions of the applicant, its predecessors, Affiliates, or Principals within the last ten years;</w:t>
      </w:r>
    </w:p>
    <w:p w14:paraId="50761E8C" w14:textId="0CA1ED5A" w:rsidR="009208EE" w:rsidRPr="00F72B58" w:rsidRDefault="57162092" w:rsidP="00212AF0">
      <w:pPr>
        <w:spacing w:after="240"/>
        <w:ind w:left="1080" w:hanging="720"/>
      </w:pPr>
      <w:r w:rsidRPr="7F5DD37A">
        <w:t>(c)</w:t>
      </w:r>
      <w:r w:rsidR="009208EE">
        <w:tab/>
      </w:r>
      <w:r w:rsidRPr="7F5DD37A">
        <w:t>Any default involving the applicant, its predecessors, Affiliates, or Principals, that impacted or revoked the right to operate in any other energy market within the last ten years;</w:t>
      </w:r>
    </w:p>
    <w:p w14:paraId="13D8A47B" w14:textId="02E7B1BF" w:rsidR="009208EE" w:rsidRPr="00F72B58" w:rsidRDefault="57162092" w:rsidP="00212AF0">
      <w:pPr>
        <w:spacing w:after="240"/>
        <w:ind w:left="1080" w:hanging="720"/>
      </w:pPr>
      <w:r w:rsidRPr="7F5DD37A">
        <w:t>(d)</w:t>
      </w:r>
      <w:r w:rsidR="009208EE">
        <w:tab/>
      </w:r>
      <w:r w:rsidRPr="7F5DD37A">
        <w:t>Any bankruptcy by the applicant, its predecessors, Affiliates, or Principals within the last ten years; and</w:t>
      </w:r>
    </w:p>
    <w:p w14:paraId="437EA0CE" w14:textId="6887AA4A" w:rsidR="009208EE" w:rsidRPr="00F72B58" w:rsidRDefault="57162092" w:rsidP="7F5DD37A">
      <w:pPr>
        <w:spacing w:after="240"/>
        <w:jc w:val="both"/>
      </w:pPr>
      <w:r w:rsidRPr="7F5DD37A">
        <w:t xml:space="preserve">Finally, for each Principal, as defined by Section 16.1.2, ERCOT will work with the third-party that performs ERCOT’s background checks.  Each Principal will then be emailed directly by the third-party with directions on securely providing the third-party with information necessary to perform a background check, including Principals’ Social Security numbers, birth dates, and home addresses for the last ten years. </w:t>
      </w:r>
    </w:p>
    <w:p w14:paraId="1050E6A3" w14:textId="7692F6E5" w:rsidR="009208EE" w:rsidRPr="00F72B58" w:rsidRDefault="57162092" w:rsidP="7F5DD37A">
      <w:pPr>
        <w:spacing w:after="240"/>
        <w:jc w:val="both"/>
      </w:pPr>
      <w:r w:rsidRPr="7F5DD37A">
        <w:rPr>
          <w:b/>
          <w:bCs/>
        </w:rPr>
        <w:t>4. Counter-Party Credit Application.</w:t>
      </w:r>
      <w:r w:rsidRPr="7F5DD37A">
        <w:t xml:space="preserve">  Complete the Counter-Party Credit Application, located at </w:t>
      </w:r>
      <w:hyperlink r:id="rId45">
        <w:r w:rsidRPr="7F5DD37A">
          <w:rPr>
            <w:rStyle w:val="Hyperlink"/>
          </w:rPr>
          <w:t>http://www.ercot.com/services/rq/credit</w:t>
        </w:r>
      </w:hyperlink>
      <w:r w:rsidRPr="7F5DD37A">
        <w:t>, and submit as instructed in conjunction with this application, in accordance with Section 16.2, Registration and Qualification of Qualified Scheduling Entities.</w:t>
      </w:r>
    </w:p>
    <w:tbl>
      <w:tblPr>
        <w:tblW w:w="0" w:type="auto"/>
        <w:tblInd w:w="135" w:type="dxa"/>
        <w:tblLayout w:type="fixed"/>
        <w:tblLook w:val="06A0" w:firstRow="1" w:lastRow="0" w:firstColumn="1" w:lastColumn="0" w:noHBand="1" w:noVBand="1"/>
      </w:tblPr>
      <w:tblGrid>
        <w:gridCol w:w="3712"/>
        <w:gridCol w:w="2456"/>
        <w:gridCol w:w="3192"/>
      </w:tblGrid>
      <w:tr w:rsidR="7F5DD37A" w14:paraId="60EB3C18"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5B11AB5" w14:textId="3E1DAB73" w:rsidR="7F5DD37A" w:rsidRDefault="7F5DD37A" w:rsidP="7F5DD37A">
            <w:pPr>
              <w:jc w:val="center"/>
            </w:pPr>
            <w:r w:rsidRPr="7F5DD37A">
              <w:rPr>
                <w:b/>
                <w:bCs/>
              </w:rPr>
              <w:lastRenderedPageBreak/>
              <w:t>Affiliate Name</w:t>
            </w:r>
          </w:p>
          <w:p w14:paraId="37558837" w14:textId="661D8706" w:rsidR="7F5DD37A" w:rsidRDefault="7F5DD37A" w:rsidP="7F5DD37A">
            <w:pPr>
              <w:jc w:val="center"/>
            </w:pPr>
            <w:r w:rsidRPr="7F5DD37A">
              <w:t>(or name used for other ERCOT registration)</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3555B802" w14:textId="2965B7FA" w:rsidR="7F5DD37A" w:rsidRDefault="7F5DD37A" w:rsidP="7F5DD37A">
            <w:pPr>
              <w:jc w:val="center"/>
            </w:pPr>
            <w:r w:rsidRPr="7F5DD37A">
              <w:rPr>
                <w:b/>
                <w:bCs/>
              </w:rPr>
              <w:t>Type of Legal Structure</w:t>
            </w:r>
          </w:p>
          <w:p w14:paraId="42321617" w14:textId="57BE4E17" w:rsidR="7F5DD37A" w:rsidRDefault="7F5DD37A" w:rsidP="7F5DD37A">
            <w:pPr>
              <w:jc w:val="center"/>
            </w:pPr>
            <w:r w:rsidRPr="7F5DD37A">
              <w:t>(partnership, limited liability company, corporation, etc.)</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296E06C1" w14:textId="61326E35" w:rsidR="7F5DD37A" w:rsidRDefault="7F5DD37A" w:rsidP="7F5DD37A">
            <w:pPr>
              <w:jc w:val="center"/>
            </w:pPr>
            <w:r w:rsidRPr="7F5DD37A">
              <w:rPr>
                <w:b/>
                <w:bCs/>
              </w:rPr>
              <w:t>Relationship</w:t>
            </w:r>
          </w:p>
          <w:p w14:paraId="22CC7023" w14:textId="13B540FB" w:rsidR="7F5DD37A" w:rsidRDefault="7F5DD37A" w:rsidP="7F5DD37A">
            <w:pPr>
              <w:jc w:val="center"/>
            </w:pPr>
            <w:r w:rsidRPr="7F5DD37A">
              <w:t>(parent, subsidiary, partner, affiliate, etc.)</w:t>
            </w:r>
          </w:p>
        </w:tc>
      </w:tr>
      <w:tr w:rsidR="7F5DD37A" w14:paraId="1BC71C1C"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546B6C18" w14:textId="2D8136A4"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1A639D40" w14:textId="18E8818F"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42421B3E" w14:textId="318C95F1" w:rsidR="7F5DD37A" w:rsidRDefault="7F5DD37A" w:rsidP="7F5DD37A">
            <w:r w:rsidRPr="7F5DD37A">
              <w:rPr>
                <w:b/>
                <w:bCs/>
              </w:rPr>
              <w:t xml:space="preserve">     </w:t>
            </w:r>
          </w:p>
        </w:tc>
      </w:tr>
      <w:tr w:rsidR="7F5DD37A" w14:paraId="20A772B7"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5D266A98" w14:textId="7096B77D"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D6F4E7C" w14:textId="621FFAEB"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B6303E7" w14:textId="5AFBD8AE" w:rsidR="7F5DD37A" w:rsidRDefault="7F5DD37A" w:rsidP="7F5DD37A">
            <w:r w:rsidRPr="7F5DD37A">
              <w:rPr>
                <w:b/>
                <w:bCs/>
              </w:rPr>
              <w:t xml:space="preserve">     </w:t>
            </w:r>
          </w:p>
        </w:tc>
      </w:tr>
      <w:tr w:rsidR="7F5DD37A" w14:paraId="66044ABA"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5524CAB1" w14:textId="4F113590"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4EDC83A8" w14:textId="7E786778"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0EB01EF9" w14:textId="2070A941" w:rsidR="7F5DD37A" w:rsidRDefault="7F5DD37A" w:rsidP="7F5DD37A">
            <w:r w:rsidRPr="7F5DD37A">
              <w:rPr>
                <w:b/>
                <w:bCs/>
              </w:rPr>
              <w:t xml:space="preserve">     </w:t>
            </w:r>
          </w:p>
        </w:tc>
      </w:tr>
      <w:tr w:rsidR="7F5DD37A" w14:paraId="309235ED"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3378BC3C" w14:textId="3B55343A"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3CC48425" w14:textId="74842DE4"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362926F2" w14:textId="752E05C5" w:rsidR="7F5DD37A" w:rsidRDefault="7F5DD37A" w:rsidP="7F5DD37A">
            <w:r w:rsidRPr="7F5DD37A">
              <w:rPr>
                <w:b/>
                <w:bCs/>
              </w:rPr>
              <w:t xml:space="preserve">     </w:t>
            </w:r>
          </w:p>
        </w:tc>
      </w:tr>
      <w:tr w:rsidR="7F5DD37A" w14:paraId="3796C1C2"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55B1CE02" w14:textId="370CB1D0"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1712EE55" w14:textId="1B809CF3"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390390AF" w14:textId="6A65FEB6" w:rsidR="7F5DD37A" w:rsidRDefault="7F5DD37A" w:rsidP="7F5DD37A">
            <w:r w:rsidRPr="7F5DD37A">
              <w:rPr>
                <w:b/>
                <w:bCs/>
              </w:rPr>
              <w:t xml:space="preserve">     </w:t>
            </w:r>
          </w:p>
        </w:tc>
      </w:tr>
      <w:tr w:rsidR="7F5DD37A" w14:paraId="49725C9D"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4D86525F" w14:textId="38EFFC54"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271706C" w14:textId="675CC644"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0E4B24FC" w14:textId="6C1D78A7" w:rsidR="7F5DD37A" w:rsidRDefault="7F5DD37A" w:rsidP="7F5DD37A">
            <w:r w:rsidRPr="7F5DD37A">
              <w:rPr>
                <w:b/>
                <w:bCs/>
              </w:rPr>
              <w:t xml:space="preserve">     </w:t>
            </w:r>
          </w:p>
        </w:tc>
      </w:tr>
      <w:tr w:rsidR="7F5DD37A" w14:paraId="033ED8FC"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7C720643" w14:textId="0B83E17B"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6B0D3954" w14:textId="21B5BE21"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CFA8A4F" w14:textId="082F234A" w:rsidR="7F5DD37A" w:rsidRDefault="7F5DD37A" w:rsidP="7F5DD37A">
            <w:r w:rsidRPr="7F5DD37A">
              <w:rPr>
                <w:b/>
                <w:bCs/>
              </w:rPr>
              <w:t xml:space="preserve">     </w:t>
            </w:r>
          </w:p>
        </w:tc>
      </w:tr>
    </w:tbl>
    <w:p w14:paraId="5402E058" w14:textId="31C6129C" w:rsidR="009208EE" w:rsidRPr="00F72B58" w:rsidRDefault="57162092" w:rsidP="7F5DD37A">
      <w:pPr>
        <w:spacing w:before="240" w:after="240"/>
        <w:jc w:val="both"/>
      </w:pPr>
      <w:r w:rsidRPr="7F5DD37A">
        <w:rPr>
          <w:b/>
          <w:bCs/>
        </w:rPr>
        <w:t>5. Annual Certification Form to Meet ERCOT Additional Minimum Participation.</w:t>
      </w:r>
      <w:r w:rsidRPr="7F5DD37A">
        <w:t xml:space="preserve">  Complete Section 22, Attachment J, Annual Certification Form to Meet ERCOT Additional Minimum Participation Requirements, and submit in conjunction with this application, pursuant to Section 16.16.3, Verification of Risk Management Framework.</w:t>
      </w:r>
    </w:p>
    <w:p w14:paraId="768B5E2F" w14:textId="50B6CDEE" w:rsidR="009208EE" w:rsidRPr="00F72B58" w:rsidRDefault="57162092" w:rsidP="7F5DD37A">
      <w:pPr>
        <w:spacing w:before="240" w:after="240"/>
        <w:jc w:val="center"/>
      </w:pPr>
      <w:r w:rsidRPr="7F5DD37A">
        <w:rPr>
          <w:b/>
          <w:bCs/>
          <w:u w:val="single"/>
        </w:rPr>
        <w:t>PART V – SIGNATURE</w:t>
      </w:r>
    </w:p>
    <w:p w14:paraId="22785648" w14:textId="20508EEA" w:rsidR="009208EE" w:rsidRPr="00F72B58" w:rsidRDefault="57162092" w:rsidP="7F5DD37A">
      <w:pPr>
        <w:spacing w:after="240"/>
        <w:jc w:val="both"/>
      </w:pPr>
      <w:r w:rsidRPr="7F5DD37A">
        <w:t xml:space="preserve">I affirm that I have personal knowledge of the facts stated in this application and that I have the authority to submit this application form on behalf of the Applicant.  I further affirm that all statements </w:t>
      </w:r>
      <w:proofErr w:type="gramStart"/>
      <w:r w:rsidRPr="7F5DD37A">
        <w:t>made</w:t>
      </w:r>
      <w:proofErr w:type="gramEnd"/>
      <w:r w:rsidRPr="7F5DD37A">
        <w:t xml:space="preserve"> and information provided in this application form are true, correct and complete, and that the Applicant will provide to ERCOT any changes in such information in a timely manner.</w:t>
      </w:r>
    </w:p>
    <w:tbl>
      <w:tblPr>
        <w:tblW w:w="0" w:type="auto"/>
        <w:tblLayout w:type="fixed"/>
        <w:tblLook w:val="01E0" w:firstRow="1" w:lastRow="1" w:firstColumn="1" w:lastColumn="1" w:noHBand="0" w:noVBand="0"/>
      </w:tblPr>
      <w:tblGrid>
        <w:gridCol w:w="4092"/>
        <w:gridCol w:w="5484"/>
      </w:tblGrid>
      <w:tr w:rsidR="7F5DD37A" w14:paraId="2245DC4C" w14:textId="77777777" w:rsidTr="7F5DD37A">
        <w:trPr>
          <w:trHeight w:val="300"/>
        </w:trPr>
        <w:tc>
          <w:tcPr>
            <w:tcW w:w="40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E57F26" w14:textId="2A25D8D1" w:rsidR="7F5DD37A" w:rsidRDefault="7F5DD37A" w:rsidP="7F5DD37A">
            <w:r w:rsidRPr="7F5DD37A">
              <w:t>Signature of AR, Backup AR or Officer:</w:t>
            </w:r>
          </w:p>
        </w:tc>
        <w:tc>
          <w:tcPr>
            <w:tcW w:w="5484" w:type="dxa"/>
            <w:tcBorders>
              <w:top w:val="single" w:sz="8" w:space="0" w:color="auto"/>
              <w:left w:val="single" w:sz="8" w:space="0" w:color="auto"/>
              <w:bottom w:val="single" w:sz="8" w:space="0" w:color="auto"/>
              <w:right w:val="single" w:sz="8" w:space="0" w:color="auto"/>
            </w:tcBorders>
            <w:tcMar>
              <w:left w:w="108" w:type="dxa"/>
              <w:right w:w="108" w:type="dxa"/>
            </w:tcMar>
          </w:tcPr>
          <w:p w14:paraId="6176722A" w14:textId="6EB9425A" w:rsidR="7F5DD37A" w:rsidRDefault="7F5DD37A" w:rsidP="7F5DD37A">
            <w:pPr>
              <w:jc w:val="both"/>
            </w:pPr>
            <w:r w:rsidRPr="7F5DD37A">
              <w:rPr>
                <w:b/>
                <w:bCs/>
              </w:rPr>
              <w:t xml:space="preserve">     </w:t>
            </w:r>
          </w:p>
        </w:tc>
      </w:tr>
      <w:tr w:rsidR="7F5DD37A" w14:paraId="1783132B" w14:textId="77777777" w:rsidTr="7F5DD37A">
        <w:trPr>
          <w:trHeight w:val="300"/>
        </w:trPr>
        <w:tc>
          <w:tcPr>
            <w:tcW w:w="40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485D68" w14:textId="044A24A1" w:rsidR="7F5DD37A" w:rsidRDefault="7F5DD37A" w:rsidP="7F5DD37A">
            <w:r w:rsidRPr="7F5DD37A">
              <w:t>Printed Name of AR, Backup AR or Officer:</w:t>
            </w:r>
          </w:p>
        </w:tc>
        <w:tc>
          <w:tcPr>
            <w:tcW w:w="5484" w:type="dxa"/>
            <w:tcBorders>
              <w:top w:val="single" w:sz="8" w:space="0" w:color="auto"/>
              <w:left w:val="single" w:sz="8" w:space="0" w:color="auto"/>
              <w:bottom w:val="single" w:sz="8" w:space="0" w:color="auto"/>
              <w:right w:val="single" w:sz="8" w:space="0" w:color="auto"/>
            </w:tcBorders>
            <w:tcMar>
              <w:left w:w="108" w:type="dxa"/>
              <w:right w:w="108" w:type="dxa"/>
            </w:tcMar>
          </w:tcPr>
          <w:p w14:paraId="34C08E39" w14:textId="183C482B" w:rsidR="7F5DD37A" w:rsidRDefault="7F5DD37A" w:rsidP="7F5DD37A">
            <w:pPr>
              <w:jc w:val="both"/>
            </w:pPr>
            <w:r w:rsidRPr="7F5DD37A">
              <w:rPr>
                <w:b/>
                <w:bCs/>
              </w:rPr>
              <w:t xml:space="preserve">     </w:t>
            </w:r>
          </w:p>
        </w:tc>
      </w:tr>
      <w:tr w:rsidR="7F5DD37A" w14:paraId="6D0CCDB1" w14:textId="77777777" w:rsidTr="7F5DD37A">
        <w:trPr>
          <w:trHeight w:val="300"/>
        </w:trPr>
        <w:tc>
          <w:tcPr>
            <w:tcW w:w="40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B604116" w14:textId="0F47CF2A" w:rsidR="7F5DD37A" w:rsidRDefault="7F5DD37A" w:rsidP="7F5DD37A">
            <w:r w:rsidRPr="7F5DD37A">
              <w:t>Date:</w:t>
            </w:r>
          </w:p>
        </w:tc>
        <w:tc>
          <w:tcPr>
            <w:tcW w:w="5484" w:type="dxa"/>
            <w:tcBorders>
              <w:top w:val="single" w:sz="8" w:space="0" w:color="auto"/>
              <w:left w:val="single" w:sz="8" w:space="0" w:color="auto"/>
              <w:bottom w:val="single" w:sz="8" w:space="0" w:color="auto"/>
              <w:right w:val="single" w:sz="8" w:space="0" w:color="auto"/>
            </w:tcBorders>
            <w:tcMar>
              <w:left w:w="108" w:type="dxa"/>
              <w:right w:w="108" w:type="dxa"/>
            </w:tcMar>
          </w:tcPr>
          <w:p w14:paraId="3826E910" w14:textId="3C5146E0" w:rsidR="7F5DD37A" w:rsidRDefault="7F5DD37A" w:rsidP="7F5DD37A">
            <w:pPr>
              <w:jc w:val="both"/>
            </w:pPr>
            <w:r w:rsidRPr="7F5DD37A">
              <w:rPr>
                <w:b/>
                <w:bCs/>
              </w:rPr>
              <w:t xml:space="preserve">     </w:t>
            </w:r>
          </w:p>
        </w:tc>
      </w:tr>
    </w:tbl>
    <w:p w14:paraId="12332B8C" w14:textId="109A8685" w:rsidR="009208EE" w:rsidRPr="00F72B58" w:rsidRDefault="57162092" w:rsidP="7F5DD37A">
      <w:pPr>
        <w:spacing w:after="240"/>
        <w:jc w:val="center"/>
      </w:pPr>
      <w:r w:rsidRPr="7F5DD37A">
        <w:rPr>
          <w:b/>
          <w:bCs/>
        </w:rPr>
        <w:t xml:space="preserve"> </w:t>
      </w:r>
    </w:p>
    <w:p w14:paraId="0B9D6D1B" w14:textId="439A8C09" w:rsidR="009208EE" w:rsidRPr="00F72B58" w:rsidRDefault="009208EE" w:rsidP="7F5DD37A">
      <w:pPr>
        <w:spacing w:before="120" w:after="120"/>
        <w:jc w:val="center"/>
        <w:rPr>
          <w:color w:val="333300"/>
        </w:rPr>
      </w:pPr>
    </w:p>
    <w:p w14:paraId="438D48A8" w14:textId="67602FAC" w:rsidR="006C30AD" w:rsidRDefault="006C30AD">
      <w:pPr>
        <w:rPr>
          <w:color w:val="333300"/>
        </w:rPr>
      </w:pPr>
    </w:p>
    <w:p w14:paraId="50E9E6B2" w14:textId="4F85EDAD" w:rsidR="009208EE" w:rsidRDefault="6858502F" w:rsidP="006C30AD">
      <w:pPr>
        <w:spacing w:before="120" w:after="120"/>
        <w:jc w:val="center"/>
        <w:rPr>
          <w:color w:val="333300"/>
        </w:rPr>
      </w:pPr>
      <w:r w:rsidRPr="7F5DD37A">
        <w:rPr>
          <w:color w:val="333300"/>
        </w:rPr>
        <w:t xml:space="preserve"> </w:t>
      </w:r>
    </w:p>
    <w:p w14:paraId="233E3469" w14:textId="77777777" w:rsidR="001D7868" w:rsidRDefault="001D7868" w:rsidP="006C30AD">
      <w:pPr>
        <w:spacing w:before="120" w:after="120"/>
        <w:jc w:val="center"/>
        <w:rPr>
          <w:color w:val="333300"/>
        </w:rPr>
      </w:pPr>
    </w:p>
    <w:p w14:paraId="22E298B2" w14:textId="77777777" w:rsidR="001D7868" w:rsidRDefault="001D7868" w:rsidP="006C30AD">
      <w:pPr>
        <w:spacing w:before="120" w:after="120"/>
        <w:jc w:val="center"/>
        <w:rPr>
          <w:color w:val="333300"/>
        </w:rPr>
      </w:pPr>
    </w:p>
    <w:p w14:paraId="4BF44366" w14:textId="77777777" w:rsidR="001D7868" w:rsidRDefault="001D7868" w:rsidP="006C30AD">
      <w:pPr>
        <w:spacing w:before="120" w:after="120"/>
        <w:jc w:val="center"/>
        <w:rPr>
          <w:color w:val="333300"/>
        </w:rPr>
      </w:pPr>
    </w:p>
    <w:p w14:paraId="11206244" w14:textId="77777777" w:rsidR="001D7868" w:rsidRPr="00F72B58" w:rsidRDefault="001D7868" w:rsidP="006C30AD">
      <w:pPr>
        <w:spacing w:before="120" w:after="120"/>
        <w:jc w:val="center"/>
      </w:pPr>
    </w:p>
    <w:p w14:paraId="43BBF9D1" w14:textId="6A8D51C1" w:rsidR="009208EE" w:rsidRPr="00F72B58" w:rsidRDefault="6858502F" w:rsidP="7F5DD37A">
      <w:pPr>
        <w:jc w:val="center"/>
      </w:pPr>
      <w:r w:rsidRPr="7F5DD37A">
        <w:rPr>
          <w:color w:val="333300"/>
        </w:rPr>
        <w:t xml:space="preserve"> </w:t>
      </w:r>
    </w:p>
    <w:p w14:paraId="5967DCF5" w14:textId="60B78240" w:rsidR="009208EE" w:rsidRPr="00F72B58" w:rsidRDefault="6858502F" w:rsidP="7F5DD37A">
      <w:pPr>
        <w:jc w:val="center"/>
      </w:pPr>
      <w:r w:rsidRPr="7F5DD37A">
        <w:rPr>
          <w:color w:val="333300"/>
        </w:rPr>
        <w:t xml:space="preserve"> </w:t>
      </w:r>
    </w:p>
    <w:p w14:paraId="7D34C808" w14:textId="4E17FC53" w:rsidR="009208EE" w:rsidRPr="00F72B58" w:rsidRDefault="6858502F" w:rsidP="7F5DD37A">
      <w:pPr>
        <w:jc w:val="center"/>
      </w:pPr>
      <w:r w:rsidRPr="7F5DD37A">
        <w:rPr>
          <w:b/>
          <w:bCs/>
          <w:color w:val="333300"/>
        </w:rPr>
        <w:t xml:space="preserve"> </w:t>
      </w:r>
    </w:p>
    <w:p w14:paraId="250745E3" w14:textId="251A416E" w:rsidR="009208EE" w:rsidRPr="00F72B58" w:rsidRDefault="6858502F" w:rsidP="7F5DD37A">
      <w:pPr>
        <w:jc w:val="center"/>
      </w:pPr>
      <w:r w:rsidRPr="7F5DD37A">
        <w:rPr>
          <w:b/>
          <w:bCs/>
          <w:sz w:val="36"/>
          <w:szCs w:val="36"/>
        </w:rPr>
        <w:lastRenderedPageBreak/>
        <w:t>ERCOT Nodal Protocols</w:t>
      </w:r>
    </w:p>
    <w:p w14:paraId="3AC81D53" w14:textId="42E46E07" w:rsidR="009208EE" w:rsidRPr="00F72B58" w:rsidRDefault="6858502F" w:rsidP="7F5DD37A">
      <w:pPr>
        <w:jc w:val="center"/>
      </w:pPr>
      <w:r w:rsidRPr="7F5DD37A">
        <w:rPr>
          <w:b/>
          <w:bCs/>
          <w:sz w:val="36"/>
          <w:szCs w:val="36"/>
        </w:rPr>
        <w:t xml:space="preserve"> </w:t>
      </w:r>
    </w:p>
    <w:p w14:paraId="146A045C" w14:textId="5080B97E" w:rsidR="009208EE" w:rsidRPr="00F72B58" w:rsidRDefault="6858502F" w:rsidP="7F5DD37A">
      <w:pPr>
        <w:jc w:val="center"/>
      </w:pPr>
      <w:r w:rsidRPr="7F5DD37A">
        <w:rPr>
          <w:b/>
          <w:bCs/>
          <w:sz w:val="36"/>
          <w:szCs w:val="36"/>
        </w:rPr>
        <w:t>Section 23</w:t>
      </w:r>
    </w:p>
    <w:p w14:paraId="21AEB216" w14:textId="5AE848FC" w:rsidR="009208EE" w:rsidRPr="00F72B58" w:rsidRDefault="6858502F" w:rsidP="7F5DD37A">
      <w:pPr>
        <w:jc w:val="center"/>
      </w:pPr>
      <w:r w:rsidRPr="7F5DD37A">
        <w:rPr>
          <w:b/>
          <w:bCs/>
        </w:rPr>
        <w:t xml:space="preserve"> </w:t>
      </w:r>
    </w:p>
    <w:p w14:paraId="2CEF52B8" w14:textId="1388E266" w:rsidR="009208EE" w:rsidRPr="00F72B58" w:rsidRDefault="6858502F" w:rsidP="7F5DD37A">
      <w:pPr>
        <w:jc w:val="center"/>
      </w:pPr>
      <w:r w:rsidRPr="7F5DD37A">
        <w:rPr>
          <w:b/>
          <w:bCs/>
          <w:sz w:val="36"/>
          <w:szCs w:val="36"/>
        </w:rPr>
        <w:t>Form I:  Resource Entity Application for Registration</w:t>
      </w:r>
    </w:p>
    <w:p w14:paraId="7ADF7EF4" w14:textId="48E3138D" w:rsidR="009208EE" w:rsidRPr="00F72B58" w:rsidRDefault="6858502F" w:rsidP="7F5DD37A">
      <w:pPr>
        <w:jc w:val="center"/>
      </w:pPr>
      <w:r w:rsidRPr="7F5DD37A">
        <w:rPr>
          <w:color w:val="333300"/>
        </w:rPr>
        <w:t xml:space="preserve"> </w:t>
      </w:r>
    </w:p>
    <w:p w14:paraId="3039181A" w14:textId="144BCE30" w:rsidR="009208EE" w:rsidRPr="00F72B58" w:rsidRDefault="6858502F" w:rsidP="7F5DD37A">
      <w:pPr>
        <w:jc w:val="center"/>
      </w:pPr>
      <w:del w:id="553" w:author="ERCOT" w:date="2025-08-08T10:21:00Z" w16du:dateUtc="2025-08-08T15:21:00Z">
        <w:r w:rsidRPr="7F5DD37A" w:rsidDel="005B7FCB">
          <w:rPr>
            <w:b/>
            <w:bCs/>
          </w:rPr>
          <w:delText>April 1, 2025</w:delText>
        </w:r>
      </w:del>
      <w:ins w:id="554" w:author="ERCOT" w:date="2025-08-08T10:21:00Z" w16du:dateUtc="2025-08-08T15:21:00Z">
        <w:r w:rsidR="005B7FCB">
          <w:rPr>
            <w:b/>
            <w:bCs/>
          </w:rPr>
          <w:t>TBD</w:t>
        </w:r>
      </w:ins>
    </w:p>
    <w:p w14:paraId="2C3E1D42" w14:textId="5E922411" w:rsidR="009208EE" w:rsidRPr="00F72B58" w:rsidRDefault="6858502F" w:rsidP="7F5DD37A">
      <w:pPr>
        <w:jc w:val="center"/>
      </w:pPr>
      <w:r w:rsidRPr="7F5DD37A">
        <w:rPr>
          <w:b/>
          <w:bCs/>
        </w:rPr>
        <w:t xml:space="preserve"> </w:t>
      </w:r>
    </w:p>
    <w:p w14:paraId="460C48C5" w14:textId="6D8AEA99" w:rsidR="009208EE" w:rsidRPr="00F72B58" w:rsidRDefault="6858502F" w:rsidP="7F5DD37A">
      <w:pPr>
        <w:jc w:val="center"/>
      </w:pPr>
      <w:r w:rsidRPr="7F5DD37A">
        <w:rPr>
          <w:b/>
          <w:bCs/>
        </w:rPr>
        <w:t xml:space="preserve"> </w:t>
      </w:r>
    </w:p>
    <w:p w14:paraId="0340C314" w14:textId="4C5B2D09" w:rsidR="009208EE" w:rsidRPr="00F72B58" w:rsidRDefault="6858502F" w:rsidP="7F5DD37A">
      <w:pPr>
        <w:pBdr>
          <w:bottom w:val="single" w:sz="4" w:space="1" w:color="000000"/>
          <w:between w:val="single" w:sz="4" w:space="1" w:color="000000"/>
        </w:pBdr>
        <w:jc w:val="center"/>
      </w:pPr>
      <w:r w:rsidRPr="7F5DD37A">
        <w:rPr>
          <w:color w:val="333300"/>
        </w:rPr>
        <w:t xml:space="preserve"> </w:t>
      </w:r>
    </w:p>
    <w:p w14:paraId="1D537A4F" w14:textId="77777777" w:rsidR="001D7868" w:rsidRDefault="001D7868">
      <w:pPr>
        <w:rPr>
          <w:ins w:id="555" w:author="ERCOT" w:date="2025-09-03T11:43:00Z" w16du:dateUtc="2025-09-03T16:43:00Z"/>
          <w:color w:val="333300"/>
        </w:rPr>
      </w:pPr>
      <w:ins w:id="556" w:author="ERCOT" w:date="2025-09-03T11:43:00Z" w16du:dateUtc="2025-09-03T16:43:00Z">
        <w:r>
          <w:rPr>
            <w:color w:val="333300"/>
          </w:rPr>
          <w:br w:type="page"/>
        </w:r>
      </w:ins>
    </w:p>
    <w:p w14:paraId="78424AFE" w14:textId="6D7785C3" w:rsidR="009208EE" w:rsidRPr="00F72B58" w:rsidRDefault="6858502F" w:rsidP="7F5DD37A">
      <w:pPr>
        <w:pBdr>
          <w:bottom w:val="single" w:sz="4" w:space="1" w:color="000000"/>
          <w:between w:val="single" w:sz="4" w:space="1" w:color="000000"/>
        </w:pBdr>
        <w:jc w:val="center"/>
      </w:pPr>
      <w:r w:rsidRPr="7F5DD37A">
        <w:rPr>
          <w:color w:val="333300"/>
        </w:rPr>
        <w:lastRenderedPageBreak/>
        <w:t xml:space="preserve"> </w:t>
      </w:r>
    </w:p>
    <w:p w14:paraId="328321A0" w14:textId="7EB462FA" w:rsidR="009208EE" w:rsidRPr="00F72B58" w:rsidRDefault="009208EE" w:rsidP="7F5DD37A">
      <w:pPr>
        <w:jc w:val="center"/>
      </w:pPr>
    </w:p>
    <w:p w14:paraId="583A8F28" w14:textId="62B8C874" w:rsidR="009208EE" w:rsidRPr="00F72B58" w:rsidRDefault="6858502F" w:rsidP="7F5DD37A">
      <w:pPr>
        <w:jc w:val="center"/>
      </w:pPr>
      <w:r w:rsidRPr="7F5DD37A">
        <w:rPr>
          <w:b/>
          <w:bCs/>
        </w:rPr>
        <w:t>RESOURCE ENTITY</w:t>
      </w:r>
    </w:p>
    <w:p w14:paraId="3E6144B8" w14:textId="6EAFBA16" w:rsidR="009208EE" w:rsidRPr="00F72B58" w:rsidRDefault="6858502F" w:rsidP="7F5DD37A">
      <w:pPr>
        <w:spacing w:after="240"/>
        <w:jc w:val="center"/>
      </w:pPr>
      <w:r w:rsidRPr="7F5DD37A">
        <w:rPr>
          <w:b/>
          <w:bCs/>
        </w:rPr>
        <w:t>APPLICATION FOR REGISTRATION</w:t>
      </w:r>
    </w:p>
    <w:p w14:paraId="6C2EAFB2" w14:textId="6A48FD4F" w:rsidR="009208EE" w:rsidRPr="00F72B58" w:rsidRDefault="6858502F" w:rsidP="7F5DD37A">
      <w:pPr>
        <w:spacing w:after="240"/>
        <w:jc w:val="both"/>
      </w:pPr>
      <w:r w:rsidRPr="7F5DD37A">
        <w:t xml:space="preserve">This application is for approval as a Resource Entity by the Electric Reliability Council of Texas, Inc. (ERCOT) in accordance with the ERCOT Protocols.  Information may be inserted electronically to expand the </w:t>
      </w:r>
      <w:proofErr w:type="gramStart"/>
      <w:r w:rsidRPr="7F5DD37A">
        <w:t>reply</w:t>
      </w:r>
      <w:proofErr w:type="gramEnd"/>
      <w:r w:rsidRPr="7F5DD37A">
        <w:t xml:space="preserve"> spaces as necessary.  The completed, executed application will be accepted by ERCOT via email to </w:t>
      </w:r>
      <w:hyperlink r:id="rId46">
        <w:r w:rsidRPr="7F5DD37A">
          <w:rPr>
            <w:rStyle w:val="Hyperlink"/>
          </w:rPr>
          <w:t>MPRegistration@ercot.com</w:t>
        </w:r>
      </w:hyperlink>
      <w:r w:rsidRPr="7F5DD37A">
        <w:t xml:space="preserve"> (.pdf version).  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If you need assistance filling out this form, or if you have any questions, please call (512) 248-3900.</w:t>
      </w:r>
    </w:p>
    <w:p w14:paraId="1E2961FC" w14:textId="6A26B965" w:rsidR="009208EE" w:rsidRPr="00F72B58" w:rsidRDefault="6858502F" w:rsidP="7F5DD37A">
      <w:pPr>
        <w:spacing w:after="240"/>
        <w:jc w:val="both"/>
      </w:pPr>
      <w:r w:rsidRPr="7F5DD37A">
        <w:t>This application must be signed by the Authorized Representative, Backup Authorized Representative or an Officer of the company listed herein, as appropriate.  ERCOT may request additional information as reasonably necessary to support operations under the ERCOT Protocols.</w:t>
      </w:r>
    </w:p>
    <w:p w14:paraId="568C5460" w14:textId="3C277E81" w:rsidR="009208EE" w:rsidRPr="00F72B58" w:rsidRDefault="6858502F" w:rsidP="7F5DD37A">
      <w:pPr>
        <w:spacing w:after="240"/>
        <w:jc w:val="center"/>
      </w:pPr>
      <w:r w:rsidRPr="7F5DD37A">
        <w:rPr>
          <w:b/>
          <w:bCs/>
          <w:u w:val="single"/>
        </w:rPr>
        <w:t>PART I – ENTITY</w:t>
      </w:r>
      <w:r w:rsidRPr="7F5DD37A">
        <w:rPr>
          <w:b/>
          <w:bCs/>
          <w:caps/>
          <w:u w:val="single"/>
        </w:rPr>
        <w:t xml:space="preserve"> Information</w:t>
      </w:r>
    </w:p>
    <w:tbl>
      <w:tblPr>
        <w:tblW w:w="0" w:type="auto"/>
        <w:tblLayout w:type="fixed"/>
        <w:tblLook w:val="01E0" w:firstRow="1" w:lastRow="1" w:firstColumn="1" w:lastColumn="1" w:noHBand="0" w:noVBand="0"/>
      </w:tblPr>
      <w:tblGrid>
        <w:gridCol w:w="3528"/>
        <w:gridCol w:w="6048"/>
      </w:tblGrid>
      <w:tr w:rsidR="7F5DD37A" w14:paraId="148B5958"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3A7BF8DA" w14:textId="243C078C" w:rsidR="7F5DD37A" w:rsidRDefault="7F5DD37A" w:rsidP="7F5DD37A">
            <w:pPr>
              <w:jc w:val="both"/>
            </w:pPr>
            <w:r w:rsidRPr="7F5DD37A">
              <w:rPr>
                <w:b/>
                <w:bCs/>
              </w:rPr>
              <w:t>Legal Name of the Applicant:</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36DCDB93" w14:textId="6A3071D9" w:rsidR="7F5DD37A" w:rsidRDefault="7F5DD37A" w:rsidP="7F5DD37A">
            <w:pPr>
              <w:jc w:val="both"/>
            </w:pPr>
            <w:r w:rsidRPr="7F5DD37A">
              <w:t xml:space="preserve">     </w:t>
            </w:r>
          </w:p>
        </w:tc>
      </w:tr>
      <w:tr w:rsidR="7F5DD37A" w14:paraId="5C5261EA"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30C47FD5" w14:textId="0700AEFA" w:rsidR="7F5DD37A" w:rsidRDefault="7F5DD37A" w:rsidP="7F5DD37A">
            <w:pPr>
              <w:jc w:val="both"/>
            </w:pPr>
            <w:r w:rsidRPr="7F5DD37A">
              <w:rPr>
                <w:b/>
                <w:bCs/>
              </w:rPr>
              <w:t>Legal Address of the Applicant:</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48749909" w14:textId="014DB7DE" w:rsidR="7F5DD37A" w:rsidRDefault="7F5DD37A" w:rsidP="7F5DD37A">
            <w:pPr>
              <w:jc w:val="both"/>
            </w:pPr>
            <w:r w:rsidRPr="7F5DD37A">
              <w:t xml:space="preserve">Street Address:      </w:t>
            </w:r>
          </w:p>
        </w:tc>
      </w:tr>
      <w:tr w:rsidR="7F5DD37A" w14:paraId="2AE6ECC5"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05C79542" w14:textId="1F3C4A51" w:rsidR="7F5DD37A" w:rsidRDefault="7F5DD37A" w:rsidP="7F5DD37A">
            <w:pPr>
              <w:jc w:val="both"/>
            </w:pPr>
            <w:r w:rsidRPr="7F5DD37A">
              <w:rPr>
                <w:b/>
                <w:bCs/>
              </w:rPr>
              <w:t xml:space="preserve"> </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6ABA148E" w14:textId="1CBE88B9" w:rsidR="7F5DD37A" w:rsidRDefault="7F5DD37A" w:rsidP="7F5DD37A">
            <w:pPr>
              <w:jc w:val="both"/>
            </w:pPr>
            <w:r w:rsidRPr="7F5DD37A">
              <w:t xml:space="preserve">City, State, Zip:      </w:t>
            </w:r>
          </w:p>
        </w:tc>
      </w:tr>
      <w:tr w:rsidR="7F5DD37A" w14:paraId="1E6E76D2"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05FA97B0" w14:textId="573A97E5" w:rsidR="7F5DD37A" w:rsidRDefault="7F5DD37A" w:rsidP="7F5DD37A">
            <w:pPr>
              <w:jc w:val="both"/>
            </w:pPr>
            <w:r w:rsidRPr="7F5DD37A">
              <w:rPr>
                <w:b/>
                <w:bCs/>
              </w:rPr>
              <w:t>DUNS¹ Number:</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44794866" w14:textId="28DD5F89" w:rsidR="7F5DD37A" w:rsidRDefault="7F5DD37A" w:rsidP="7F5DD37A">
            <w:pPr>
              <w:jc w:val="both"/>
            </w:pPr>
            <w:r w:rsidRPr="7F5DD37A">
              <w:t xml:space="preserve">     </w:t>
            </w:r>
          </w:p>
        </w:tc>
      </w:tr>
    </w:tbl>
    <w:p w14:paraId="64517FC9" w14:textId="403C681B" w:rsidR="009208EE" w:rsidRPr="00F72B58" w:rsidRDefault="6858502F" w:rsidP="7F5DD37A">
      <w:pPr>
        <w:spacing w:after="240"/>
        <w:jc w:val="both"/>
      </w:pPr>
      <w:r w:rsidRPr="7F5DD37A">
        <w:rPr>
          <w:sz w:val="20"/>
          <w:szCs w:val="20"/>
        </w:rPr>
        <w:t>¹Defined in Section 2.1, Definitions.</w:t>
      </w:r>
    </w:p>
    <w:p w14:paraId="7232F936" w14:textId="617B02C5" w:rsidR="009208EE" w:rsidRPr="00F72B58" w:rsidRDefault="6858502F" w:rsidP="7F5DD37A">
      <w:pPr>
        <w:spacing w:before="240" w:after="240"/>
        <w:jc w:val="both"/>
      </w:pPr>
      <w:r w:rsidRPr="7F5DD37A">
        <w:rPr>
          <w:b/>
          <w:bCs/>
        </w:rPr>
        <w:t xml:space="preserve">1. Authorized Representative (“AR”).  </w:t>
      </w:r>
      <w:r w:rsidRPr="7F5DD37A">
        <w:t>Defined in Section 2.1, Definitions.</w:t>
      </w:r>
    </w:p>
    <w:tbl>
      <w:tblPr>
        <w:tblW w:w="0" w:type="auto"/>
        <w:tblLayout w:type="fixed"/>
        <w:tblLook w:val="01E0" w:firstRow="1" w:lastRow="1" w:firstColumn="1" w:lastColumn="1" w:noHBand="0" w:noVBand="0"/>
      </w:tblPr>
      <w:tblGrid>
        <w:gridCol w:w="1605"/>
        <w:gridCol w:w="236"/>
        <w:gridCol w:w="270"/>
        <w:gridCol w:w="7786"/>
      </w:tblGrid>
      <w:tr w:rsidR="7F5DD37A" w14:paraId="44DAE544"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E10A15A" w14:textId="30D2BAAA"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7A217082" w14:textId="530F66EB" w:rsidR="7F5DD37A" w:rsidRDefault="7F5DD37A" w:rsidP="7F5DD37A">
            <w:pPr>
              <w:jc w:val="both"/>
            </w:pPr>
            <w:r w:rsidRPr="7F5DD37A">
              <w:t xml:space="preserve">     </w:t>
            </w:r>
          </w:p>
        </w:tc>
      </w:tr>
      <w:tr w:rsidR="7F5DD37A" w14:paraId="6AF1779E"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5E4183A3" w14:textId="68543047"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603B953C" w14:textId="0AB77976" w:rsidR="7F5DD37A" w:rsidRDefault="7F5DD37A" w:rsidP="7F5DD37A">
            <w:pPr>
              <w:jc w:val="both"/>
            </w:pPr>
            <w:r w:rsidRPr="7F5DD37A">
              <w:t xml:space="preserve">     </w:t>
            </w:r>
          </w:p>
        </w:tc>
      </w:tr>
      <w:tr w:rsidR="7F5DD37A" w14:paraId="2261BE19"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B0772C0" w14:textId="4E099D36"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295CB112" w14:textId="58968DCE" w:rsidR="7F5DD37A" w:rsidRDefault="7F5DD37A" w:rsidP="7F5DD37A">
            <w:pPr>
              <w:jc w:val="both"/>
            </w:pPr>
            <w:r w:rsidRPr="7F5DD37A">
              <w:t xml:space="preserve">     </w:t>
            </w:r>
          </w:p>
        </w:tc>
      </w:tr>
      <w:tr w:rsidR="7F5DD37A" w14:paraId="18C5F2A1" w14:textId="77777777" w:rsidTr="7F5DD37A">
        <w:trPr>
          <w:trHeight w:val="300"/>
        </w:trPr>
        <w:tc>
          <w:tcPr>
            <w:tcW w:w="1605" w:type="dxa"/>
            <w:tcBorders>
              <w:top w:val="single" w:sz="8" w:space="0" w:color="auto"/>
              <w:left w:val="nil"/>
              <w:bottom w:val="nil"/>
              <w:right w:val="nil"/>
            </w:tcBorders>
            <w:vAlign w:val="center"/>
          </w:tcPr>
          <w:p w14:paraId="098F1971" w14:textId="1F111C20" w:rsidR="7F5DD37A" w:rsidRDefault="7F5DD37A"/>
        </w:tc>
        <w:tc>
          <w:tcPr>
            <w:tcW w:w="150" w:type="dxa"/>
            <w:tcBorders>
              <w:top w:val="nil"/>
              <w:left w:val="nil"/>
              <w:bottom w:val="nil"/>
              <w:right w:val="nil"/>
            </w:tcBorders>
            <w:vAlign w:val="center"/>
          </w:tcPr>
          <w:p w14:paraId="434882AC" w14:textId="3AA8C7CE" w:rsidR="7F5DD37A" w:rsidRDefault="7F5DD37A"/>
        </w:tc>
        <w:tc>
          <w:tcPr>
            <w:tcW w:w="270" w:type="dxa"/>
            <w:tcBorders>
              <w:top w:val="nil"/>
              <w:left w:val="nil"/>
              <w:bottom w:val="nil"/>
              <w:right w:val="nil"/>
            </w:tcBorders>
            <w:vAlign w:val="center"/>
          </w:tcPr>
          <w:p w14:paraId="36673C9F" w14:textId="694A06CB" w:rsidR="7F5DD37A" w:rsidRDefault="7F5DD37A"/>
        </w:tc>
        <w:tc>
          <w:tcPr>
            <w:tcW w:w="7786" w:type="dxa"/>
            <w:tcBorders>
              <w:top w:val="single" w:sz="8" w:space="0" w:color="auto"/>
              <w:left w:val="nil"/>
              <w:bottom w:val="nil"/>
              <w:right w:val="nil"/>
            </w:tcBorders>
            <w:vAlign w:val="center"/>
          </w:tcPr>
          <w:p w14:paraId="3E7A9DC3" w14:textId="7C93D757" w:rsidR="7F5DD37A" w:rsidRDefault="7F5DD37A"/>
        </w:tc>
      </w:tr>
    </w:tbl>
    <w:p w14:paraId="09834D8D" w14:textId="5FFFB118" w:rsidR="009208EE" w:rsidRPr="00F72B58" w:rsidRDefault="6858502F" w:rsidP="7F5DD37A">
      <w:pPr>
        <w:tabs>
          <w:tab w:val="left" w:pos="360"/>
        </w:tabs>
        <w:spacing w:before="240" w:after="240"/>
        <w:jc w:val="both"/>
      </w:pPr>
      <w:r w:rsidRPr="7F5DD37A">
        <w:rPr>
          <w:b/>
          <w:bCs/>
        </w:rPr>
        <w:t xml:space="preserve">2. Backup AR.  </w:t>
      </w:r>
      <w:r w:rsidRPr="7F5DD37A">
        <w:rPr>
          <w:i/>
          <w:iCs/>
        </w:rPr>
        <w:t>(Optional)</w:t>
      </w:r>
      <w:r w:rsidRPr="7F5DD37A">
        <w:t xml:space="preserve"> This person may sign any form for which an AR’s signature is required and will perform the functions of the AR in the event the AR is unavailable.</w:t>
      </w:r>
    </w:p>
    <w:tbl>
      <w:tblPr>
        <w:tblW w:w="0" w:type="auto"/>
        <w:tblLayout w:type="fixed"/>
        <w:tblLook w:val="01E0" w:firstRow="1" w:lastRow="1" w:firstColumn="1" w:lastColumn="1" w:noHBand="0" w:noVBand="0"/>
      </w:tblPr>
      <w:tblGrid>
        <w:gridCol w:w="1605"/>
        <w:gridCol w:w="236"/>
        <w:gridCol w:w="270"/>
        <w:gridCol w:w="7786"/>
      </w:tblGrid>
      <w:tr w:rsidR="7F5DD37A" w14:paraId="6B9C6E8F"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1F2DF9D" w14:textId="551C3F7D"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20451560" w14:textId="57DC4962" w:rsidR="7F5DD37A" w:rsidRDefault="7F5DD37A" w:rsidP="7F5DD37A">
            <w:pPr>
              <w:jc w:val="both"/>
            </w:pPr>
            <w:r w:rsidRPr="7F5DD37A">
              <w:t xml:space="preserve">     </w:t>
            </w:r>
          </w:p>
        </w:tc>
      </w:tr>
      <w:tr w:rsidR="7F5DD37A" w14:paraId="2B874C40"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06AC5230" w14:textId="381722CF"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0266E8C8" w14:textId="77E9EE62" w:rsidR="7F5DD37A" w:rsidRDefault="7F5DD37A" w:rsidP="7F5DD37A">
            <w:pPr>
              <w:jc w:val="both"/>
            </w:pPr>
            <w:r w:rsidRPr="7F5DD37A">
              <w:t xml:space="preserve">     </w:t>
            </w:r>
          </w:p>
        </w:tc>
      </w:tr>
      <w:tr w:rsidR="7F5DD37A" w14:paraId="49A3D413"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48CD34F7" w14:textId="3EAC6EA4"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5BD5C786" w14:textId="1970C775" w:rsidR="7F5DD37A" w:rsidRDefault="7F5DD37A" w:rsidP="7F5DD37A">
            <w:pPr>
              <w:jc w:val="both"/>
            </w:pPr>
            <w:r w:rsidRPr="7F5DD37A">
              <w:t xml:space="preserve">     </w:t>
            </w:r>
          </w:p>
        </w:tc>
      </w:tr>
      <w:tr w:rsidR="7F5DD37A" w14:paraId="3642C7A9" w14:textId="77777777" w:rsidTr="7F5DD37A">
        <w:trPr>
          <w:trHeight w:val="300"/>
        </w:trPr>
        <w:tc>
          <w:tcPr>
            <w:tcW w:w="1605" w:type="dxa"/>
            <w:tcBorders>
              <w:top w:val="single" w:sz="8" w:space="0" w:color="auto"/>
              <w:left w:val="nil"/>
              <w:bottom w:val="nil"/>
              <w:right w:val="nil"/>
            </w:tcBorders>
            <w:vAlign w:val="center"/>
          </w:tcPr>
          <w:p w14:paraId="16EB2BE2" w14:textId="461F1B74" w:rsidR="7F5DD37A" w:rsidRDefault="7F5DD37A"/>
        </w:tc>
        <w:tc>
          <w:tcPr>
            <w:tcW w:w="150" w:type="dxa"/>
            <w:tcBorders>
              <w:top w:val="nil"/>
              <w:left w:val="nil"/>
              <w:bottom w:val="nil"/>
              <w:right w:val="nil"/>
            </w:tcBorders>
            <w:vAlign w:val="center"/>
          </w:tcPr>
          <w:p w14:paraId="0326A8A8" w14:textId="1DD0CEB2" w:rsidR="7F5DD37A" w:rsidRDefault="7F5DD37A"/>
        </w:tc>
        <w:tc>
          <w:tcPr>
            <w:tcW w:w="270" w:type="dxa"/>
            <w:tcBorders>
              <w:top w:val="nil"/>
              <w:left w:val="nil"/>
              <w:bottom w:val="nil"/>
              <w:right w:val="nil"/>
            </w:tcBorders>
            <w:vAlign w:val="center"/>
          </w:tcPr>
          <w:p w14:paraId="55F6A596" w14:textId="31B340F3" w:rsidR="7F5DD37A" w:rsidRDefault="7F5DD37A"/>
        </w:tc>
        <w:tc>
          <w:tcPr>
            <w:tcW w:w="7786" w:type="dxa"/>
            <w:tcBorders>
              <w:top w:val="single" w:sz="8" w:space="0" w:color="auto"/>
              <w:left w:val="nil"/>
              <w:bottom w:val="nil"/>
              <w:right w:val="nil"/>
            </w:tcBorders>
            <w:vAlign w:val="center"/>
          </w:tcPr>
          <w:p w14:paraId="2C758E91" w14:textId="531DE59E" w:rsidR="7F5DD37A" w:rsidRDefault="7F5DD37A"/>
        </w:tc>
      </w:tr>
    </w:tbl>
    <w:p w14:paraId="658FB509" w14:textId="3BF30FBA" w:rsidR="009208EE" w:rsidRPr="00F72B58" w:rsidRDefault="6858502F" w:rsidP="7F5DD37A">
      <w:pPr>
        <w:spacing w:before="240" w:after="240"/>
        <w:jc w:val="both"/>
      </w:pPr>
      <w:r w:rsidRPr="7F5DD37A">
        <w:rPr>
          <w:b/>
          <w:bCs/>
        </w:rPr>
        <w:t>3.</w:t>
      </w:r>
      <w:r w:rsidRPr="7F5DD37A">
        <w:t xml:space="preserve"> </w:t>
      </w:r>
      <w:r w:rsidRPr="7F5DD37A">
        <w:rPr>
          <w:b/>
          <w:bCs/>
        </w:rPr>
        <w:t>Type of Legal Structure.</w:t>
      </w:r>
      <w:r w:rsidRPr="7F5DD37A">
        <w:t xml:space="preserve">  (Please indicate only one.)</w:t>
      </w:r>
    </w:p>
    <w:p w14:paraId="4D3DBEDA" w14:textId="6021967A" w:rsidR="009208EE" w:rsidRPr="00F72B58" w:rsidRDefault="6858502F" w:rsidP="7F5DD37A">
      <w:pPr>
        <w:ind w:right="-720"/>
        <w:jc w:val="both"/>
      </w:pPr>
      <w:r w:rsidRPr="7F5DD37A">
        <w:t xml:space="preserve"> Individual</w:t>
      </w:r>
      <w:r w:rsidR="009208EE">
        <w:tab/>
      </w:r>
      <w:r w:rsidR="009208EE">
        <w:tab/>
      </w:r>
      <w:r w:rsidR="009208EE">
        <w:tab/>
      </w:r>
      <w:r w:rsidRPr="7F5DD37A">
        <w:t xml:space="preserve"> Partnership</w:t>
      </w:r>
      <w:r w:rsidR="009208EE">
        <w:tab/>
      </w:r>
      <w:r w:rsidR="009208EE">
        <w:tab/>
      </w:r>
      <w:r w:rsidR="009208EE">
        <w:tab/>
      </w:r>
      <w:r w:rsidR="009208EE">
        <w:tab/>
      </w:r>
      <w:r w:rsidRPr="7F5DD37A">
        <w:t xml:space="preserve"> Municipally Owned Utility</w:t>
      </w:r>
      <w:r w:rsidR="009208EE">
        <w:tab/>
      </w:r>
    </w:p>
    <w:p w14:paraId="1ABBA0E2" w14:textId="2A4C3643" w:rsidR="009208EE" w:rsidRPr="00F72B58" w:rsidRDefault="6858502F" w:rsidP="7F5DD37A">
      <w:pPr>
        <w:ind w:right="-720"/>
        <w:jc w:val="both"/>
      </w:pPr>
      <w:r w:rsidRPr="7F5DD37A">
        <w:t xml:space="preserve"> Electric Cooperative         Limited Liability Company</w:t>
      </w:r>
      <w:r w:rsidR="009208EE">
        <w:tab/>
      </w:r>
      <w:r w:rsidRPr="7F5DD37A">
        <w:t xml:space="preserve"> Corporation </w:t>
      </w:r>
    </w:p>
    <w:p w14:paraId="4AE7FC46" w14:textId="207ECAD2" w:rsidR="009208EE" w:rsidRPr="00F72B58" w:rsidRDefault="6858502F" w:rsidP="7F5DD37A">
      <w:pPr>
        <w:ind w:right="-720"/>
        <w:jc w:val="both"/>
      </w:pPr>
      <w:r w:rsidRPr="7F5DD37A">
        <w:lastRenderedPageBreak/>
        <w:t xml:space="preserve"> Other: </w:t>
      </w:r>
      <w:r w:rsidRPr="7F5DD37A">
        <w:rPr>
          <w:u w:val="single"/>
        </w:rPr>
        <w:t xml:space="preserve">     </w:t>
      </w:r>
    </w:p>
    <w:p w14:paraId="41413AF8" w14:textId="6A03522C" w:rsidR="009208EE" w:rsidRPr="00F72B58" w:rsidRDefault="6858502F" w:rsidP="7F5DD37A">
      <w:pPr>
        <w:spacing w:before="240" w:after="240"/>
        <w:jc w:val="both"/>
      </w:pPr>
      <w:r w:rsidRPr="7F5DD37A">
        <w:t xml:space="preserve">If Applicant is not an individual, provide the state in which the Applicant is organized, </w:t>
      </w:r>
      <w:r w:rsidRPr="7F5DD37A">
        <w:rPr>
          <w:u w:val="single"/>
        </w:rPr>
        <w:t xml:space="preserve">     </w:t>
      </w:r>
      <w:r w:rsidRPr="7F5DD37A">
        <w:t xml:space="preserve">, and the date of organization: </w:t>
      </w:r>
      <w:r w:rsidRPr="7F5DD37A">
        <w:rPr>
          <w:u w:val="single"/>
        </w:rPr>
        <w:t xml:space="preserve">     </w:t>
      </w:r>
      <w:r w:rsidRPr="7F5DD37A">
        <w:t>.</w:t>
      </w:r>
    </w:p>
    <w:p w14:paraId="0A806216" w14:textId="32543391" w:rsidR="009208EE" w:rsidRPr="00F72B58" w:rsidRDefault="6858502F" w:rsidP="7F5DD37A">
      <w:pPr>
        <w:spacing w:after="240"/>
        <w:jc w:val="both"/>
      </w:pPr>
      <w:r w:rsidRPr="7F5DD37A">
        <w:rPr>
          <w:b/>
          <w:bCs/>
        </w:rPr>
        <w:t xml:space="preserve">4. User Security Administrator (USA).  </w:t>
      </w:r>
      <w:r w:rsidRPr="7F5DD37A">
        <w:t xml:space="preserve">As defined in Section 16.12, User Security Administrator and </w:t>
      </w:r>
      <w:ins w:id="557" w:author="ERCOT [2]" w:date="2025-07-10T09:21:00Z" w16du:dateUtc="2025-07-10T14:21:00Z">
        <w:r w:rsidR="0021776A">
          <w:t xml:space="preserve">Access to the MIS </w:t>
        </w:r>
      </w:ins>
      <w:del w:id="558" w:author="ERCOT [2]" w:date="2025-07-08T15:55:00Z" w16du:dateUtc="2025-07-08T20:55:00Z">
        <w:r w:rsidRPr="7F5DD37A" w:rsidDel="00F73D22">
          <w:delText>Digital Certificates</w:delText>
        </w:r>
      </w:del>
      <w:r w:rsidRPr="7F5DD37A">
        <w:t xml:space="preserve">, the USA is responsible for managing the Market Participant’s access to ERCOT’s </w:t>
      </w:r>
      <w:ins w:id="559" w:author="ERCOT [2]" w:date="2025-07-08T15:55:00Z" w16du:dateUtc="2025-07-08T20:55:00Z">
        <w:r w:rsidR="00F73D22">
          <w:t>Market Information System</w:t>
        </w:r>
      </w:ins>
      <w:del w:id="560" w:author="ERCOT [2]" w:date="2025-07-08T15:55:00Z" w16du:dateUtc="2025-07-08T20:55:00Z">
        <w:r w:rsidRPr="7F5DD37A" w:rsidDel="00F73D22">
          <w:delText>computer systems through Digital Certificates</w:delText>
        </w:r>
      </w:del>
      <w:r w:rsidRPr="7F5DD37A">
        <w:t>.</w:t>
      </w:r>
    </w:p>
    <w:tbl>
      <w:tblPr>
        <w:tblW w:w="0" w:type="auto"/>
        <w:tblLayout w:type="fixed"/>
        <w:tblLook w:val="01E0" w:firstRow="1" w:lastRow="1" w:firstColumn="1" w:lastColumn="1" w:noHBand="0" w:noVBand="0"/>
      </w:tblPr>
      <w:tblGrid>
        <w:gridCol w:w="1605"/>
        <w:gridCol w:w="236"/>
        <w:gridCol w:w="270"/>
        <w:gridCol w:w="7786"/>
      </w:tblGrid>
      <w:tr w:rsidR="7F5DD37A" w14:paraId="15391043"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1FFDCA4" w14:textId="6D8C098D"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51EA484D" w14:textId="16EBDF29" w:rsidR="7F5DD37A" w:rsidRDefault="7F5DD37A" w:rsidP="7F5DD37A">
            <w:pPr>
              <w:jc w:val="both"/>
            </w:pPr>
            <w:r w:rsidRPr="7F5DD37A">
              <w:t xml:space="preserve">     </w:t>
            </w:r>
          </w:p>
        </w:tc>
      </w:tr>
      <w:tr w:rsidR="7F5DD37A" w14:paraId="49FB13B4"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7358497F" w14:textId="4A8DF6CA"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0C00DA38" w14:textId="4992DC91" w:rsidR="7F5DD37A" w:rsidRDefault="7F5DD37A" w:rsidP="7F5DD37A">
            <w:pPr>
              <w:jc w:val="both"/>
            </w:pPr>
            <w:r w:rsidRPr="7F5DD37A">
              <w:t xml:space="preserve">     </w:t>
            </w:r>
          </w:p>
        </w:tc>
      </w:tr>
      <w:tr w:rsidR="7F5DD37A" w14:paraId="27428BF7"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11C390AC" w14:textId="46317289"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5DFBBE10" w14:textId="118406CC" w:rsidR="7F5DD37A" w:rsidRDefault="7F5DD37A" w:rsidP="7F5DD37A">
            <w:pPr>
              <w:jc w:val="both"/>
            </w:pPr>
            <w:r w:rsidRPr="7F5DD37A">
              <w:t xml:space="preserve">     </w:t>
            </w:r>
          </w:p>
        </w:tc>
      </w:tr>
      <w:tr w:rsidR="7F5DD37A" w14:paraId="666F8E11" w14:textId="77777777" w:rsidTr="7F5DD37A">
        <w:trPr>
          <w:trHeight w:val="300"/>
        </w:trPr>
        <w:tc>
          <w:tcPr>
            <w:tcW w:w="1605" w:type="dxa"/>
            <w:tcBorders>
              <w:top w:val="single" w:sz="8" w:space="0" w:color="auto"/>
              <w:left w:val="nil"/>
              <w:bottom w:val="nil"/>
              <w:right w:val="nil"/>
            </w:tcBorders>
            <w:vAlign w:val="center"/>
          </w:tcPr>
          <w:p w14:paraId="600BD9DB" w14:textId="146E3B9E" w:rsidR="7F5DD37A" w:rsidRDefault="7F5DD37A"/>
        </w:tc>
        <w:tc>
          <w:tcPr>
            <w:tcW w:w="150" w:type="dxa"/>
            <w:tcBorders>
              <w:top w:val="nil"/>
              <w:left w:val="nil"/>
              <w:bottom w:val="nil"/>
              <w:right w:val="nil"/>
            </w:tcBorders>
            <w:vAlign w:val="center"/>
          </w:tcPr>
          <w:p w14:paraId="50773C48" w14:textId="5A29E93C" w:rsidR="7F5DD37A" w:rsidRDefault="7F5DD37A"/>
        </w:tc>
        <w:tc>
          <w:tcPr>
            <w:tcW w:w="270" w:type="dxa"/>
            <w:tcBorders>
              <w:top w:val="nil"/>
              <w:left w:val="nil"/>
              <w:bottom w:val="nil"/>
              <w:right w:val="nil"/>
            </w:tcBorders>
            <w:vAlign w:val="center"/>
          </w:tcPr>
          <w:p w14:paraId="6F7816CA" w14:textId="6064FCAA" w:rsidR="7F5DD37A" w:rsidRDefault="7F5DD37A"/>
        </w:tc>
        <w:tc>
          <w:tcPr>
            <w:tcW w:w="7786" w:type="dxa"/>
            <w:tcBorders>
              <w:top w:val="single" w:sz="8" w:space="0" w:color="auto"/>
              <w:left w:val="nil"/>
              <w:bottom w:val="nil"/>
              <w:right w:val="nil"/>
            </w:tcBorders>
            <w:vAlign w:val="center"/>
          </w:tcPr>
          <w:p w14:paraId="43D1B09A" w14:textId="23E6F101" w:rsidR="7F5DD37A" w:rsidRDefault="7F5DD37A"/>
        </w:tc>
      </w:tr>
    </w:tbl>
    <w:p w14:paraId="232B9137" w14:textId="6E8F7296" w:rsidR="009208EE" w:rsidRPr="00F72B58" w:rsidRDefault="6858502F" w:rsidP="7F5DD37A">
      <w:pPr>
        <w:spacing w:before="240" w:after="240"/>
        <w:jc w:val="both"/>
      </w:pPr>
      <w:r w:rsidRPr="7F5DD37A">
        <w:rPr>
          <w:b/>
          <w:bCs/>
        </w:rPr>
        <w:t>5. Backup USA.</w:t>
      </w:r>
      <w:r w:rsidRPr="7F5DD37A">
        <w:t xml:space="preserve">  </w:t>
      </w:r>
      <w:r w:rsidRPr="7F5DD37A">
        <w:rPr>
          <w:i/>
          <w:iCs/>
        </w:rPr>
        <w:t>(Optional)</w:t>
      </w:r>
      <w:r w:rsidRPr="7F5DD37A">
        <w:t xml:space="preserve"> This person may perform the functions of the USA as defined in the ERCOT Protocols in the event the USA is unavailable.</w:t>
      </w:r>
    </w:p>
    <w:tbl>
      <w:tblPr>
        <w:tblW w:w="0" w:type="auto"/>
        <w:tblLayout w:type="fixed"/>
        <w:tblLook w:val="01E0" w:firstRow="1" w:lastRow="1" w:firstColumn="1" w:lastColumn="1" w:noHBand="0" w:noVBand="0"/>
      </w:tblPr>
      <w:tblGrid>
        <w:gridCol w:w="1611"/>
        <w:gridCol w:w="236"/>
        <w:gridCol w:w="271"/>
        <w:gridCol w:w="7781"/>
      </w:tblGrid>
      <w:tr w:rsidR="7F5DD37A" w14:paraId="30BCF714" w14:textId="77777777" w:rsidTr="7F5DD37A">
        <w:trPr>
          <w:trHeight w:val="300"/>
        </w:trPr>
        <w:tc>
          <w:tcPr>
            <w:tcW w:w="1761"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4942B42F" w14:textId="3F8F4ADA" w:rsidR="7F5DD37A" w:rsidRDefault="7F5DD37A" w:rsidP="7F5DD37A">
            <w:pPr>
              <w:jc w:val="both"/>
            </w:pPr>
            <w:r w:rsidRPr="7F5DD37A">
              <w:rPr>
                <w:b/>
                <w:bCs/>
              </w:rPr>
              <w:t>Name:</w:t>
            </w:r>
          </w:p>
        </w:tc>
        <w:tc>
          <w:tcPr>
            <w:tcW w:w="8052" w:type="dxa"/>
            <w:gridSpan w:val="2"/>
            <w:tcBorders>
              <w:top w:val="single" w:sz="8" w:space="0" w:color="auto"/>
              <w:left w:val="nil"/>
              <w:bottom w:val="single" w:sz="8" w:space="0" w:color="auto"/>
              <w:right w:val="single" w:sz="8" w:space="0" w:color="auto"/>
            </w:tcBorders>
            <w:tcMar>
              <w:left w:w="108" w:type="dxa"/>
              <w:right w:w="108" w:type="dxa"/>
            </w:tcMar>
          </w:tcPr>
          <w:p w14:paraId="33B9B830" w14:textId="15C88C45" w:rsidR="7F5DD37A" w:rsidRDefault="7F5DD37A" w:rsidP="7F5DD37A">
            <w:pPr>
              <w:jc w:val="both"/>
            </w:pPr>
            <w:r w:rsidRPr="7F5DD37A">
              <w:t xml:space="preserve">     </w:t>
            </w:r>
          </w:p>
        </w:tc>
      </w:tr>
      <w:tr w:rsidR="7F5DD37A" w14:paraId="45A81B37" w14:textId="77777777" w:rsidTr="7F5DD37A">
        <w:trPr>
          <w:trHeight w:val="300"/>
        </w:trPr>
        <w:tc>
          <w:tcPr>
            <w:tcW w:w="1611" w:type="dxa"/>
            <w:tcBorders>
              <w:top w:val="single" w:sz="8" w:space="0" w:color="auto"/>
              <w:left w:val="single" w:sz="8" w:space="0" w:color="auto"/>
              <w:bottom w:val="single" w:sz="8" w:space="0" w:color="auto"/>
              <w:right w:val="single" w:sz="8" w:space="0" w:color="auto"/>
            </w:tcBorders>
            <w:tcMar>
              <w:left w:w="108" w:type="dxa"/>
              <w:right w:w="108" w:type="dxa"/>
            </w:tcMar>
          </w:tcPr>
          <w:p w14:paraId="4E290ABF" w14:textId="39A3EE0B" w:rsidR="7F5DD37A" w:rsidRDefault="7F5DD37A" w:rsidP="7F5DD37A">
            <w:pPr>
              <w:jc w:val="both"/>
            </w:pPr>
            <w:r w:rsidRPr="7F5DD37A">
              <w:rPr>
                <w:b/>
                <w:bCs/>
              </w:rPr>
              <w:t>Telephone:</w:t>
            </w:r>
          </w:p>
        </w:tc>
        <w:tc>
          <w:tcPr>
            <w:tcW w:w="8202" w:type="dxa"/>
            <w:gridSpan w:val="3"/>
            <w:tcBorders>
              <w:top w:val="nil"/>
              <w:left w:val="single" w:sz="8" w:space="0" w:color="auto"/>
              <w:bottom w:val="single" w:sz="8" w:space="0" w:color="auto"/>
              <w:right w:val="single" w:sz="8" w:space="0" w:color="auto"/>
            </w:tcBorders>
            <w:tcMar>
              <w:left w:w="108" w:type="dxa"/>
              <w:right w:w="108" w:type="dxa"/>
            </w:tcMar>
          </w:tcPr>
          <w:p w14:paraId="190BE3B1" w14:textId="075CE94D" w:rsidR="7F5DD37A" w:rsidRDefault="7F5DD37A" w:rsidP="7F5DD37A">
            <w:pPr>
              <w:jc w:val="both"/>
            </w:pPr>
            <w:r w:rsidRPr="7F5DD37A">
              <w:t xml:space="preserve">     </w:t>
            </w:r>
          </w:p>
        </w:tc>
      </w:tr>
      <w:tr w:rsidR="7F5DD37A" w14:paraId="3135CF88" w14:textId="77777777" w:rsidTr="7F5DD37A">
        <w:trPr>
          <w:trHeight w:val="300"/>
        </w:trPr>
        <w:tc>
          <w:tcPr>
            <w:tcW w:w="2032"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BDAB2CA" w14:textId="062AC5CD" w:rsidR="7F5DD37A" w:rsidRDefault="7F5DD37A" w:rsidP="7F5DD37A">
            <w:pPr>
              <w:jc w:val="both"/>
            </w:pPr>
            <w:r w:rsidRPr="7F5DD37A">
              <w:rPr>
                <w:b/>
                <w:bCs/>
              </w:rPr>
              <w:t>Email Address:</w:t>
            </w:r>
          </w:p>
        </w:tc>
        <w:tc>
          <w:tcPr>
            <w:tcW w:w="7781" w:type="dxa"/>
            <w:tcBorders>
              <w:top w:val="nil"/>
              <w:left w:val="nil"/>
              <w:bottom w:val="single" w:sz="8" w:space="0" w:color="auto"/>
              <w:right w:val="single" w:sz="8" w:space="0" w:color="auto"/>
            </w:tcBorders>
            <w:tcMar>
              <w:left w:w="108" w:type="dxa"/>
              <w:right w:w="108" w:type="dxa"/>
            </w:tcMar>
          </w:tcPr>
          <w:p w14:paraId="4EDE6EE7" w14:textId="268B28F8" w:rsidR="7F5DD37A" w:rsidRDefault="7F5DD37A" w:rsidP="7F5DD37A">
            <w:pPr>
              <w:jc w:val="both"/>
            </w:pPr>
            <w:r w:rsidRPr="7F5DD37A">
              <w:t xml:space="preserve">     </w:t>
            </w:r>
          </w:p>
        </w:tc>
      </w:tr>
      <w:tr w:rsidR="7F5DD37A" w14:paraId="034820F0" w14:textId="77777777" w:rsidTr="7F5DD37A">
        <w:trPr>
          <w:trHeight w:val="300"/>
        </w:trPr>
        <w:tc>
          <w:tcPr>
            <w:tcW w:w="1611" w:type="dxa"/>
            <w:tcBorders>
              <w:top w:val="single" w:sz="8" w:space="0" w:color="auto"/>
              <w:left w:val="nil"/>
              <w:bottom w:val="nil"/>
              <w:right w:val="nil"/>
            </w:tcBorders>
            <w:vAlign w:val="center"/>
          </w:tcPr>
          <w:p w14:paraId="0FB5A843" w14:textId="5E77B772" w:rsidR="7F5DD37A" w:rsidRDefault="7F5DD37A"/>
        </w:tc>
        <w:tc>
          <w:tcPr>
            <w:tcW w:w="150" w:type="dxa"/>
            <w:tcBorders>
              <w:top w:val="nil"/>
              <w:left w:val="nil"/>
              <w:bottom w:val="nil"/>
              <w:right w:val="nil"/>
            </w:tcBorders>
            <w:vAlign w:val="center"/>
          </w:tcPr>
          <w:p w14:paraId="7615744F" w14:textId="0AED8B46" w:rsidR="7F5DD37A" w:rsidRDefault="7F5DD37A"/>
        </w:tc>
        <w:tc>
          <w:tcPr>
            <w:tcW w:w="271" w:type="dxa"/>
            <w:tcBorders>
              <w:top w:val="nil"/>
              <w:left w:val="nil"/>
              <w:bottom w:val="nil"/>
              <w:right w:val="nil"/>
            </w:tcBorders>
            <w:vAlign w:val="center"/>
          </w:tcPr>
          <w:p w14:paraId="1176D2DB" w14:textId="1F08F409" w:rsidR="7F5DD37A" w:rsidRDefault="7F5DD37A"/>
        </w:tc>
        <w:tc>
          <w:tcPr>
            <w:tcW w:w="7781" w:type="dxa"/>
            <w:tcBorders>
              <w:top w:val="single" w:sz="8" w:space="0" w:color="auto"/>
              <w:left w:val="nil"/>
              <w:bottom w:val="nil"/>
              <w:right w:val="nil"/>
            </w:tcBorders>
            <w:vAlign w:val="center"/>
          </w:tcPr>
          <w:p w14:paraId="1E7FB620" w14:textId="40BF6684" w:rsidR="7F5DD37A" w:rsidRDefault="7F5DD37A"/>
        </w:tc>
      </w:tr>
    </w:tbl>
    <w:p w14:paraId="215D9A27" w14:textId="3F769BD2" w:rsidR="009208EE" w:rsidRPr="00F72B58" w:rsidRDefault="6858502F" w:rsidP="7F5DD37A">
      <w:pPr>
        <w:spacing w:before="240" w:after="240"/>
        <w:jc w:val="both"/>
      </w:pPr>
      <w:r w:rsidRPr="7F5DD37A">
        <w:rPr>
          <w:b/>
          <w:bCs/>
        </w:rPr>
        <w:t>6. Cybersecurity.</w:t>
      </w:r>
      <w:r w:rsidRPr="7F5DD37A">
        <w:t xml:space="preserve">  This contact is responsible for communicating Cybersecurity Incidents.</w:t>
      </w:r>
    </w:p>
    <w:tbl>
      <w:tblPr>
        <w:tblW w:w="0" w:type="auto"/>
        <w:tblLayout w:type="fixed"/>
        <w:tblLook w:val="01E0" w:firstRow="1" w:lastRow="1" w:firstColumn="1" w:lastColumn="1" w:noHBand="0" w:noVBand="0"/>
      </w:tblPr>
      <w:tblGrid>
        <w:gridCol w:w="1592"/>
        <w:gridCol w:w="236"/>
        <w:gridCol w:w="268"/>
        <w:gridCol w:w="7556"/>
      </w:tblGrid>
      <w:tr w:rsidR="7F5DD37A" w14:paraId="36A5DF7D" w14:textId="77777777" w:rsidTr="7F5DD37A">
        <w:trPr>
          <w:trHeight w:val="300"/>
        </w:trPr>
        <w:tc>
          <w:tcPr>
            <w:tcW w:w="1733"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56534E6" w14:textId="7192BE6F" w:rsidR="7F5DD37A" w:rsidRDefault="7F5DD37A" w:rsidP="7F5DD37A">
            <w:pPr>
              <w:jc w:val="both"/>
            </w:pPr>
            <w:r w:rsidRPr="7F5DD37A">
              <w:rPr>
                <w:b/>
                <w:bCs/>
              </w:rPr>
              <w:t>Name:</w:t>
            </w:r>
          </w:p>
        </w:tc>
        <w:tc>
          <w:tcPr>
            <w:tcW w:w="7824" w:type="dxa"/>
            <w:gridSpan w:val="2"/>
            <w:tcBorders>
              <w:top w:val="single" w:sz="8" w:space="0" w:color="auto"/>
              <w:left w:val="nil"/>
              <w:bottom w:val="single" w:sz="8" w:space="0" w:color="auto"/>
              <w:right w:val="single" w:sz="8" w:space="0" w:color="auto"/>
            </w:tcBorders>
            <w:tcMar>
              <w:left w:w="108" w:type="dxa"/>
              <w:right w:w="108" w:type="dxa"/>
            </w:tcMar>
          </w:tcPr>
          <w:p w14:paraId="77E9C8AB" w14:textId="26A0D635" w:rsidR="7F5DD37A" w:rsidRDefault="7F5DD37A" w:rsidP="7F5DD37A">
            <w:pPr>
              <w:jc w:val="both"/>
            </w:pPr>
            <w:r w:rsidRPr="7F5DD37A">
              <w:t xml:space="preserve">     </w:t>
            </w:r>
          </w:p>
        </w:tc>
      </w:tr>
      <w:tr w:rsidR="7F5DD37A" w14:paraId="6D3709C9" w14:textId="77777777" w:rsidTr="7F5DD37A">
        <w:trPr>
          <w:trHeight w:val="300"/>
        </w:trPr>
        <w:tc>
          <w:tcPr>
            <w:tcW w:w="1592" w:type="dxa"/>
            <w:tcBorders>
              <w:top w:val="single" w:sz="8" w:space="0" w:color="auto"/>
              <w:left w:val="single" w:sz="8" w:space="0" w:color="auto"/>
              <w:bottom w:val="single" w:sz="8" w:space="0" w:color="auto"/>
              <w:right w:val="single" w:sz="8" w:space="0" w:color="auto"/>
            </w:tcBorders>
            <w:tcMar>
              <w:left w:w="108" w:type="dxa"/>
              <w:right w:w="108" w:type="dxa"/>
            </w:tcMar>
          </w:tcPr>
          <w:p w14:paraId="0D1F93C1" w14:textId="58010D38" w:rsidR="7F5DD37A" w:rsidRDefault="7F5DD37A" w:rsidP="7F5DD37A">
            <w:pPr>
              <w:jc w:val="both"/>
            </w:pPr>
            <w:r w:rsidRPr="7F5DD37A">
              <w:rPr>
                <w:b/>
                <w:bCs/>
              </w:rPr>
              <w:t>Telephone:</w:t>
            </w:r>
          </w:p>
        </w:tc>
        <w:tc>
          <w:tcPr>
            <w:tcW w:w="7965" w:type="dxa"/>
            <w:gridSpan w:val="3"/>
            <w:tcBorders>
              <w:top w:val="nil"/>
              <w:left w:val="single" w:sz="8" w:space="0" w:color="auto"/>
              <w:bottom w:val="single" w:sz="8" w:space="0" w:color="auto"/>
              <w:right w:val="single" w:sz="8" w:space="0" w:color="auto"/>
            </w:tcBorders>
            <w:tcMar>
              <w:left w:w="108" w:type="dxa"/>
              <w:right w:w="108" w:type="dxa"/>
            </w:tcMar>
          </w:tcPr>
          <w:p w14:paraId="5ACEEC98" w14:textId="065A8448" w:rsidR="7F5DD37A" w:rsidRDefault="7F5DD37A" w:rsidP="7F5DD37A">
            <w:pPr>
              <w:jc w:val="both"/>
            </w:pPr>
            <w:r w:rsidRPr="7F5DD37A">
              <w:t xml:space="preserve">     </w:t>
            </w:r>
          </w:p>
        </w:tc>
      </w:tr>
      <w:tr w:rsidR="7F5DD37A" w14:paraId="7707EA59" w14:textId="77777777" w:rsidTr="7F5DD37A">
        <w:trPr>
          <w:trHeight w:val="300"/>
        </w:trPr>
        <w:tc>
          <w:tcPr>
            <w:tcW w:w="2001"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4862D88E" w14:textId="3FD3E2FB" w:rsidR="7F5DD37A" w:rsidRDefault="7F5DD37A" w:rsidP="7F5DD37A">
            <w:pPr>
              <w:jc w:val="both"/>
            </w:pPr>
            <w:r w:rsidRPr="7F5DD37A">
              <w:rPr>
                <w:b/>
                <w:bCs/>
              </w:rPr>
              <w:t>Email Address:</w:t>
            </w:r>
          </w:p>
        </w:tc>
        <w:tc>
          <w:tcPr>
            <w:tcW w:w="7556" w:type="dxa"/>
            <w:tcBorders>
              <w:top w:val="nil"/>
              <w:left w:val="nil"/>
              <w:bottom w:val="single" w:sz="8" w:space="0" w:color="auto"/>
              <w:right w:val="single" w:sz="8" w:space="0" w:color="auto"/>
            </w:tcBorders>
            <w:tcMar>
              <w:left w:w="108" w:type="dxa"/>
              <w:right w:w="108" w:type="dxa"/>
            </w:tcMar>
          </w:tcPr>
          <w:p w14:paraId="22B9422F" w14:textId="43A5F3B2" w:rsidR="7F5DD37A" w:rsidRDefault="7F5DD37A" w:rsidP="7F5DD37A">
            <w:pPr>
              <w:jc w:val="both"/>
            </w:pPr>
            <w:r w:rsidRPr="7F5DD37A">
              <w:t xml:space="preserve">     </w:t>
            </w:r>
          </w:p>
        </w:tc>
      </w:tr>
      <w:tr w:rsidR="7F5DD37A" w14:paraId="00EA6E36" w14:textId="77777777" w:rsidTr="7F5DD37A">
        <w:trPr>
          <w:trHeight w:val="300"/>
        </w:trPr>
        <w:tc>
          <w:tcPr>
            <w:tcW w:w="1592" w:type="dxa"/>
            <w:tcBorders>
              <w:top w:val="single" w:sz="8" w:space="0" w:color="auto"/>
              <w:left w:val="nil"/>
              <w:bottom w:val="nil"/>
              <w:right w:val="nil"/>
            </w:tcBorders>
            <w:vAlign w:val="center"/>
          </w:tcPr>
          <w:p w14:paraId="339DEEA9" w14:textId="0ABCE0BF" w:rsidR="7F5DD37A" w:rsidRDefault="7F5DD37A"/>
        </w:tc>
        <w:tc>
          <w:tcPr>
            <w:tcW w:w="141" w:type="dxa"/>
            <w:tcBorders>
              <w:top w:val="nil"/>
              <w:left w:val="nil"/>
              <w:bottom w:val="nil"/>
              <w:right w:val="nil"/>
            </w:tcBorders>
            <w:vAlign w:val="center"/>
          </w:tcPr>
          <w:p w14:paraId="1953F841" w14:textId="620AEBE4" w:rsidR="7F5DD37A" w:rsidRDefault="7F5DD37A"/>
        </w:tc>
        <w:tc>
          <w:tcPr>
            <w:tcW w:w="268" w:type="dxa"/>
            <w:tcBorders>
              <w:top w:val="nil"/>
              <w:left w:val="nil"/>
              <w:bottom w:val="nil"/>
              <w:right w:val="nil"/>
            </w:tcBorders>
            <w:vAlign w:val="center"/>
          </w:tcPr>
          <w:p w14:paraId="3DFCC68D" w14:textId="1EC42E83" w:rsidR="7F5DD37A" w:rsidRDefault="7F5DD37A"/>
        </w:tc>
        <w:tc>
          <w:tcPr>
            <w:tcW w:w="7556" w:type="dxa"/>
            <w:tcBorders>
              <w:top w:val="single" w:sz="8" w:space="0" w:color="auto"/>
              <w:left w:val="nil"/>
              <w:bottom w:val="nil"/>
              <w:right w:val="nil"/>
            </w:tcBorders>
            <w:vAlign w:val="center"/>
          </w:tcPr>
          <w:p w14:paraId="5C53BDFF" w14:textId="3BF7C5F3" w:rsidR="7F5DD37A" w:rsidRDefault="7F5DD37A"/>
        </w:tc>
      </w:tr>
    </w:tbl>
    <w:p w14:paraId="5D8D744C" w14:textId="7AF954C9" w:rsidR="009208EE" w:rsidRPr="00F72B58" w:rsidRDefault="6858502F" w:rsidP="7F5DD37A">
      <w:pPr>
        <w:spacing w:before="240" w:after="240"/>
        <w:jc w:val="both"/>
      </w:pPr>
      <w:r w:rsidRPr="7F5DD37A">
        <w:rPr>
          <w:b/>
          <w:bCs/>
        </w:rPr>
        <w:t>7. Compliance Contact.</w:t>
      </w:r>
      <w:r w:rsidRPr="7F5DD37A">
        <w:t xml:space="preserve">  This person is responsible for compliance related issues.</w:t>
      </w:r>
    </w:p>
    <w:tbl>
      <w:tblPr>
        <w:tblW w:w="0" w:type="auto"/>
        <w:tblLayout w:type="fixed"/>
        <w:tblLook w:val="01E0" w:firstRow="1" w:lastRow="1" w:firstColumn="1" w:lastColumn="1" w:noHBand="0" w:noVBand="0"/>
      </w:tblPr>
      <w:tblGrid>
        <w:gridCol w:w="1611"/>
        <w:gridCol w:w="236"/>
        <w:gridCol w:w="271"/>
        <w:gridCol w:w="7781"/>
      </w:tblGrid>
      <w:tr w:rsidR="7F5DD37A" w14:paraId="168AC324" w14:textId="77777777" w:rsidTr="7F5DD37A">
        <w:trPr>
          <w:trHeight w:val="300"/>
        </w:trPr>
        <w:tc>
          <w:tcPr>
            <w:tcW w:w="1761"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7BDD85A" w14:textId="3FD69B08" w:rsidR="7F5DD37A" w:rsidRDefault="7F5DD37A" w:rsidP="7F5DD37A">
            <w:pPr>
              <w:jc w:val="both"/>
            </w:pPr>
            <w:r w:rsidRPr="7F5DD37A">
              <w:rPr>
                <w:b/>
                <w:bCs/>
              </w:rPr>
              <w:t>Name:</w:t>
            </w:r>
          </w:p>
        </w:tc>
        <w:tc>
          <w:tcPr>
            <w:tcW w:w="8052" w:type="dxa"/>
            <w:gridSpan w:val="2"/>
            <w:tcBorders>
              <w:top w:val="single" w:sz="8" w:space="0" w:color="auto"/>
              <w:left w:val="nil"/>
              <w:bottom w:val="single" w:sz="8" w:space="0" w:color="auto"/>
              <w:right w:val="single" w:sz="8" w:space="0" w:color="auto"/>
            </w:tcBorders>
            <w:tcMar>
              <w:left w:w="108" w:type="dxa"/>
              <w:right w:w="108" w:type="dxa"/>
            </w:tcMar>
          </w:tcPr>
          <w:p w14:paraId="2A84D593" w14:textId="713DE88F" w:rsidR="7F5DD37A" w:rsidRDefault="7F5DD37A" w:rsidP="7F5DD37A">
            <w:pPr>
              <w:jc w:val="both"/>
            </w:pPr>
            <w:r w:rsidRPr="7F5DD37A">
              <w:t xml:space="preserve">     </w:t>
            </w:r>
          </w:p>
        </w:tc>
      </w:tr>
      <w:tr w:rsidR="7F5DD37A" w14:paraId="000D23D9" w14:textId="77777777" w:rsidTr="7F5DD37A">
        <w:trPr>
          <w:trHeight w:val="300"/>
        </w:trPr>
        <w:tc>
          <w:tcPr>
            <w:tcW w:w="1611" w:type="dxa"/>
            <w:tcBorders>
              <w:top w:val="single" w:sz="8" w:space="0" w:color="auto"/>
              <w:left w:val="single" w:sz="8" w:space="0" w:color="auto"/>
              <w:bottom w:val="single" w:sz="8" w:space="0" w:color="auto"/>
              <w:right w:val="single" w:sz="8" w:space="0" w:color="auto"/>
            </w:tcBorders>
            <w:tcMar>
              <w:left w:w="108" w:type="dxa"/>
              <w:right w:w="108" w:type="dxa"/>
            </w:tcMar>
          </w:tcPr>
          <w:p w14:paraId="396995A9" w14:textId="0C70985B" w:rsidR="7F5DD37A" w:rsidRDefault="7F5DD37A" w:rsidP="7F5DD37A">
            <w:pPr>
              <w:jc w:val="both"/>
            </w:pPr>
            <w:r w:rsidRPr="7F5DD37A">
              <w:rPr>
                <w:b/>
                <w:bCs/>
              </w:rPr>
              <w:t>Telephone:</w:t>
            </w:r>
          </w:p>
        </w:tc>
        <w:tc>
          <w:tcPr>
            <w:tcW w:w="8202" w:type="dxa"/>
            <w:gridSpan w:val="3"/>
            <w:tcBorders>
              <w:top w:val="nil"/>
              <w:left w:val="single" w:sz="8" w:space="0" w:color="auto"/>
              <w:bottom w:val="single" w:sz="8" w:space="0" w:color="auto"/>
              <w:right w:val="single" w:sz="8" w:space="0" w:color="auto"/>
            </w:tcBorders>
            <w:tcMar>
              <w:left w:w="108" w:type="dxa"/>
              <w:right w:w="108" w:type="dxa"/>
            </w:tcMar>
          </w:tcPr>
          <w:p w14:paraId="2147536B" w14:textId="33601503" w:rsidR="7F5DD37A" w:rsidRDefault="7F5DD37A" w:rsidP="7F5DD37A">
            <w:pPr>
              <w:jc w:val="both"/>
            </w:pPr>
            <w:r w:rsidRPr="7F5DD37A">
              <w:t xml:space="preserve">     </w:t>
            </w:r>
          </w:p>
        </w:tc>
      </w:tr>
      <w:tr w:rsidR="7F5DD37A" w14:paraId="768563C0" w14:textId="77777777" w:rsidTr="7F5DD37A">
        <w:trPr>
          <w:trHeight w:val="300"/>
        </w:trPr>
        <w:tc>
          <w:tcPr>
            <w:tcW w:w="2032"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442E87CA" w14:textId="37001F43" w:rsidR="7F5DD37A" w:rsidRDefault="7F5DD37A" w:rsidP="7F5DD37A">
            <w:pPr>
              <w:jc w:val="both"/>
            </w:pPr>
            <w:r w:rsidRPr="7F5DD37A">
              <w:rPr>
                <w:b/>
                <w:bCs/>
              </w:rPr>
              <w:t>Email Address:</w:t>
            </w:r>
          </w:p>
        </w:tc>
        <w:tc>
          <w:tcPr>
            <w:tcW w:w="7781" w:type="dxa"/>
            <w:tcBorders>
              <w:top w:val="nil"/>
              <w:left w:val="nil"/>
              <w:bottom w:val="single" w:sz="8" w:space="0" w:color="auto"/>
              <w:right w:val="single" w:sz="8" w:space="0" w:color="auto"/>
            </w:tcBorders>
            <w:tcMar>
              <w:left w:w="108" w:type="dxa"/>
              <w:right w:w="108" w:type="dxa"/>
            </w:tcMar>
          </w:tcPr>
          <w:p w14:paraId="3EB774AC" w14:textId="1E61B2D1" w:rsidR="7F5DD37A" w:rsidRDefault="7F5DD37A" w:rsidP="7F5DD37A">
            <w:pPr>
              <w:jc w:val="both"/>
            </w:pPr>
            <w:r w:rsidRPr="7F5DD37A">
              <w:t xml:space="preserve">     </w:t>
            </w:r>
          </w:p>
        </w:tc>
      </w:tr>
      <w:tr w:rsidR="7F5DD37A" w14:paraId="7D8ECD16" w14:textId="77777777" w:rsidTr="7F5DD37A">
        <w:trPr>
          <w:trHeight w:val="300"/>
        </w:trPr>
        <w:tc>
          <w:tcPr>
            <w:tcW w:w="1611" w:type="dxa"/>
            <w:tcBorders>
              <w:top w:val="single" w:sz="8" w:space="0" w:color="auto"/>
              <w:left w:val="nil"/>
              <w:bottom w:val="nil"/>
              <w:right w:val="nil"/>
            </w:tcBorders>
            <w:vAlign w:val="center"/>
          </w:tcPr>
          <w:p w14:paraId="2680BB71" w14:textId="3A3A08B1" w:rsidR="7F5DD37A" w:rsidRDefault="7F5DD37A"/>
        </w:tc>
        <w:tc>
          <w:tcPr>
            <w:tcW w:w="150" w:type="dxa"/>
            <w:tcBorders>
              <w:top w:val="nil"/>
              <w:left w:val="nil"/>
              <w:bottom w:val="nil"/>
              <w:right w:val="nil"/>
            </w:tcBorders>
            <w:vAlign w:val="center"/>
          </w:tcPr>
          <w:p w14:paraId="1B3A120F" w14:textId="383DDA33" w:rsidR="7F5DD37A" w:rsidRDefault="7F5DD37A"/>
        </w:tc>
        <w:tc>
          <w:tcPr>
            <w:tcW w:w="271" w:type="dxa"/>
            <w:tcBorders>
              <w:top w:val="nil"/>
              <w:left w:val="nil"/>
              <w:bottom w:val="nil"/>
              <w:right w:val="nil"/>
            </w:tcBorders>
            <w:vAlign w:val="center"/>
          </w:tcPr>
          <w:p w14:paraId="00743147" w14:textId="750A7D9A" w:rsidR="7F5DD37A" w:rsidRDefault="7F5DD37A"/>
        </w:tc>
        <w:tc>
          <w:tcPr>
            <w:tcW w:w="7781" w:type="dxa"/>
            <w:tcBorders>
              <w:top w:val="single" w:sz="8" w:space="0" w:color="auto"/>
              <w:left w:val="nil"/>
              <w:bottom w:val="nil"/>
              <w:right w:val="nil"/>
            </w:tcBorders>
            <w:vAlign w:val="center"/>
          </w:tcPr>
          <w:p w14:paraId="4EB78477" w14:textId="043AE480" w:rsidR="7F5DD37A" w:rsidRDefault="7F5DD37A"/>
        </w:tc>
      </w:tr>
    </w:tbl>
    <w:p w14:paraId="5160410F" w14:textId="3559DD50" w:rsidR="009208EE" w:rsidRPr="00F72B58" w:rsidRDefault="6858502F" w:rsidP="7F5DD37A">
      <w:pPr>
        <w:spacing w:before="240" w:after="240"/>
        <w:jc w:val="both"/>
      </w:pPr>
      <w:r w:rsidRPr="7F5DD37A">
        <w:rPr>
          <w:b/>
          <w:bCs/>
        </w:rPr>
        <w:t>8. Proposed commencement date for service:</w:t>
      </w:r>
      <w:r w:rsidRPr="7F5DD37A">
        <w:t xml:space="preserve"> </w:t>
      </w:r>
      <w:r w:rsidRPr="7F5DD37A">
        <w:rPr>
          <w:u w:val="single"/>
        </w:rPr>
        <w:t xml:space="preserve">     </w:t>
      </w:r>
      <w:r w:rsidRPr="7F5DD37A">
        <w:t>.</w:t>
      </w:r>
    </w:p>
    <w:p w14:paraId="638F7173" w14:textId="28EE1FFD" w:rsidR="009208EE" w:rsidRPr="00F72B58" w:rsidRDefault="009208EE" w:rsidP="7F5DD37A">
      <w:pPr>
        <w:jc w:val="center"/>
      </w:pPr>
    </w:p>
    <w:p w14:paraId="7897D267" w14:textId="18383F63" w:rsidR="009208EE" w:rsidRPr="00F72B58" w:rsidRDefault="6858502F" w:rsidP="7F5DD37A">
      <w:pPr>
        <w:spacing w:after="240"/>
        <w:jc w:val="center"/>
      </w:pPr>
      <w:r w:rsidRPr="7F5DD37A">
        <w:rPr>
          <w:b/>
          <w:bCs/>
          <w:u w:val="single"/>
        </w:rPr>
        <w:t xml:space="preserve">PART II – </w:t>
      </w:r>
      <w:r w:rsidRPr="7F5DD37A">
        <w:rPr>
          <w:b/>
          <w:bCs/>
          <w:caps/>
          <w:u w:val="single"/>
        </w:rPr>
        <w:t>ADDiTIONAL REQUIRED Information</w:t>
      </w:r>
    </w:p>
    <w:p w14:paraId="61CF2A58" w14:textId="36790A7B" w:rsidR="009208EE" w:rsidRPr="00F72B58" w:rsidRDefault="6858502F" w:rsidP="7F5DD37A">
      <w:pPr>
        <w:spacing w:after="240"/>
        <w:jc w:val="both"/>
      </w:pPr>
      <w:r w:rsidRPr="7F5DD37A">
        <w:rPr>
          <w:b/>
          <w:bCs/>
        </w:rPr>
        <w:t>1. Officers.</w:t>
      </w:r>
      <w:r w:rsidRPr="7F5DD37A">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w:t>
      </w:r>
      <w:r w:rsidRPr="7F5DD37A">
        <w:lastRenderedPageBreak/>
        <w:t xml:space="preserve">Agreement (Section 22, Attachment A), Amendment to Standard Form Market Participant Agreement (Section 22, Attachment C), </w:t>
      </w:r>
      <w:del w:id="561" w:author="ERCOT [2]" w:date="2025-07-10T16:49:00Z" w16du:dateUtc="2025-07-10T21:49:00Z">
        <w:r w:rsidRPr="7F5DD37A" w:rsidDel="00D63E48">
          <w:delText>Digital Certificat</w:delText>
        </w:r>
      </w:del>
      <w:del w:id="562" w:author="ERCOT [2]" w:date="2025-07-10T16:50:00Z" w16du:dateUtc="2025-07-10T21:50:00Z">
        <w:r w:rsidRPr="7F5DD37A" w:rsidDel="00D63E48">
          <w:delText>e</w:delText>
        </w:r>
      </w:del>
      <w:del w:id="563" w:author="ERCOT [2]" w:date="2025-07-30T19:04:00Z">
        <w:r w:rsidRPr="7F5DD37A">
          <w:delText xml:space="preserve"> Audit Attestation,</w:delText>
        </w:r>
      </w:del>
      <w:r w:rsidRPr="7F5DD37A">
        <w:t xml:space="preserve"> etc.  Alternatively, additional documentation (Articles of Incorporation, Board Resolutions, Delegation of Authority, Secretary’s Certificate, etc.) can be provided to prove binding authority for the Applicant.</w:t>
      </w:r>
    </w:p>
    <w:p w14:paraId="487288CC" w14:textId="2ABE3231" w:rsidR="009208EE" w:rsidRPr="00F72B58" w:rsidRDefault="6858502F" w:rsidP="7F5DD37A">
      <w:pPr>
        <w:spacing w:after="240"/>
        <w:jc w:val="both"/>
      </w:pPr>
      <w:r w:rsidRPr="7F5DD37A">
        <w:rPr>
          <w:b/>
          <w:bCs/>
        </w:rPr>
        <w:t>2. Affiliates and Other Registrations.</w:t>
      </w:r>
      <w:r w:rsidRPr="7F5DD37A">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7F5DD37A">
        <w:rPr>
          <w:i/>
          <w:iCs/>
        </w:rPr>
        <w:t>(Attach additional pages if necessary.)</w:t>
      </w:r>
    </w:p>
    <w:p w14:paraId="22747508" w14:textId="3F6A4BDC" w:rsidR="009208EE" w:rsidRPr="00F72B58" w:rsidRDefault="6858502F" w:rsidP="7F5DD37A">
      <w:pPr>
        <w:tabs>
          <w:tab w:val="left" w:pos="0"/>
          <w:tab w:val="left" w:leader="underscore" w:pos="9360"/>
        </w:tabs>
        <w:spacing w:after="240"/>
        <w:jc w:val="both"/>
      </w:pPr>
      <w:r w:rsidRPr="7F5DD37A">
        <w:rPr>
          <w:b/>
          <w:bCs/>
        </w:rPr>
        <w:t>3. Qualified Scheduling Entity (QSE) Acknowledgment.</w:t>
      </w:r>
      <w:r w:rsidRPr="7F5DD37A">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shall designate any qualified QSE.</w:t>
      </w:r>
    </w:p>
    <w:tbl>
      <w:tblPr>
        <w:tblW w:w="0" w:type="auto"/>
        <w:tblInd w:w="135" w:type="dxa"/>
        <w:tblLayout w:type="fixed"/>
        <w:tblLook w:val="06A0" w:firstRow="1" w:lastRow="0" w:firstColumn="1" w:lastColumn="0" w:noHBand="1" w:noVBand="1"/>
      </w:tblPr>
      <w:tblGrid>
        <w:gridCol w:w="3712"/>
        <w:gridCol w:w="2456"/>
        <w:gridCol w:w="3192"/>
      </w:tblGrid>
      <w:tr w:rsidR="7F5DD37A" w14:paraId="43CD473B"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F16715F" w14:textId="4A025046" w:rsidR="7F5DD37A" w:rsidRDefault="7F5DD37A" w:rsidP="7F5DD37A">
            <w:pPr>
              <w:jc w:val="center"/>
            </w:pPr>
            <w:r w:rsidRPr="7F5DD37A">
              <w:rPr>
                <w:b/>
                <w:bCs/>
              </w:rPr>
              <w:t>Affiliate Name</w:t>
            </w:r>
          </w:p>
          <w:p w14:paraId="5C61BFC1" w14:textId="6D161B18" w:rsidR="7F5DD37A" w:rsidRDefault="7F5DD37A" w:rsidP="7F5DD37A">
            <w:pPr>
              <w:jc w:val="center"/>
            </w:pPr>
            <w:r w:rsidRPr="7F5DD37A">
              <w:t>(or name used for other ERCOT registration)</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6308AB5B" w14:textId="61D5358D" w:rsidR="7F5DD37A" w:rsidRDefault="7F5DD37A" w:rsidP="7F5DD37A">
            <w:pPr>
              <w:jc w:val="center"/>
            </w:pPr>
            <w:r w:rsidRPr="7F5DD37A">
              <w:rPr>
                <w:b/>
                <w:bCs/>
              </w:rPr>
              <w:t>Type of Legal Structure</w:t>
            </w:r>
          </w:p>
          <w:p w14:paraId="5A1142FF" w14:textId="3B4C1410" w:rsidR="7F5DD37A" w:rsidRDefault="7F5DD37A" w:rsidP="7F5DD37A">
            <w:pPr>
              <w:jc w:val="center"/>
            </w:pPr>
            <w:r w:rsidRPr="7F5DD37A">
              <w:t>(partnership, limited liability company, corporation, etc.)</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3F4B2AC6" w14:textId="61AA0E17" w:rsidR="7F5DD37A" w:rsidRDefault="7F5DD37A" w:rsidP="7F5DD37A">
            <w:pPr>
              <w:jc w:val="center"/>
            </w:pPr>
            <w:r w:rsidRPr="7F5DD37A">
              <w:rPr>
                <w:b/>
                <w:bCs/>
              </w:rPr>
              <w:t>Relationship</w:t>
            </w:r>
          </w:p>
          <w:p w14:paraId="070F4767" w14:textId="75EE4FC4" w:rsidR="7F5DD37A" w:rsidRDefault="7F5DD37A" w:rsidP="7F5DD37A">
            <w:pPr>
              <w:jc w:val="center"/>
            </w:pPr>
            <w:r w:rsidRPr="7F5DD37A">
              <w:t>(parent, subsidiary, partner, affiliate, etc.)</w:t>
            </w:r>
          </w:p>
        </w:tc>
      </w:tr>
      <w:tr w:rsidR="7F5DD37A" w14:paraId="0FBA48E7"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53059A6C" w14:textId="7EBDC2BC"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9DE17AA" w14:textId="4308E0AE"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454B9197" w14:textId="2B8945CC" w:rsidR="7F5DD37A" w:rsidRDefault="7F5DD37A" w:rsidP="7F5DD37A">
            <w:r w:rsidRPr="7F5DD37A">
              <w:rPr>
                <w:b/>
                <w:bCs/>
              </w:rPr>
              <w:t xml:space="preserve">     </w:t>
            </w:r>
          </w:p>
        </w:tc>
      </w:tr>
      <w:tr w:rsidR="7F5DD37A" w14:paraId="69A1944B"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494B29D4" w14:textId="3E38398F"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1C171126" w14:textId="5B029697"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224CE0B" w14:textId="3ED6FC51" w:rsidR="7F5DD37A" w:rsidRDefault="7F5DD37A" w:rsidP="7F5DD37A">
            <w:r w:rsidRPr="7F5DD37A">
              <w:rPr>
                <w:b/>
                <w:bCs/>
              </w:rPr>
              <w:t xml:space="preserve">     </w:t>
            </w:r>
          </w:p>
        </w:tc>
      </w:tr>
      <w:tr w:rsidR="7F5DD37A" w14:paraId="48CCD45E"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3D047C8F" w14:textId="663B52EA"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637A7056" w14:textId="07E53AB5"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429B8DA" w14:textId="248DAE74" w:rsidR="7F5DD37A" w:rsidRDefault="7F5DD37A" w:rsidP="7F5DD37A">
            <w:r w:rsidRPr="7F5DD37A">
              <w:rPr>
                <w:b/>
                <w:bCs/>
              </w:rPr>
              <w:t xml:space="preserve">     </w:t>
            </w:r>
          </w:p>
        </w:tc>
      </w:tr>
      <w:tr w:rsidR="7F5DD37A" w14:paraId="4A4960D6"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CD8BCE3" w14:textId="19FEEA40"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11ED3B26" w14:textId="25B816A2"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49EAF912" w14:textId="29F88479" w:rsidR="7F5DD37A" w:rsidRDefault="7F5DD37A" w:rsidP="7F5DD37A">
            <w:r w:rsidRPr="7F5DD37A">
              <w:rPr>
                <w:b/>
                <w:bCs/>
              </w:rPr>
              <w:t xml:space="preserve">     </w:t>
            </w:r>
          </w:p>
        </w:tc>
      </w:tr>
      <w:tr w:rsidR="7F5DD37A" w14:paraId="565904AA"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42AC7770" w14:textId="75BADE82"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23897640" w14:textId="1256B9AB"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07F5D4E3" w14:textId="4BCDCDCA" w:rsidR="7F5DD37A" w:rsidRDefault="7F5DD37A" w:rsidP="7F5DD37A">
            <w:r w:rsidRPr="7F5DD37A">
              <w:rPr>
                <w:b/>
                <w:bCs/>
              </w:rPr>
              <w:t xml:space="preserve">     </w:t>
            </w:r>
          </w:p>
        </w:tc>
      </w:tr>
      <w:tr w:rsidR="7F5DD37A" w14:paraId="268F7375"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78A13E35" w14:textId="3889CD1A"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7AB20E1D" w14:textId="3549F375"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1F977B96" w14:textId="6ADFB9E5" w:rsidR="7F5DD37A" w:rsidRDefault="7F5DD37A" w:rsidP="7F5DD37A">
            <w:r w:rsidRPr="7F5DD37A">
              <w:rPr>
                <w:b/>
                <w:bCs/>
              </w:rPr>
              <w:t xml:space="preserve">     </w:t>
            </w:r>
          </w:p>
        </w:tc>
      </w:tr>
      <w:tr w:rsidR="7F5DD37A" w14:paraId="6A53A635"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3D6815A1" w14:textId="757FE8C9"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288DA5E2" w14:textId="6F3A4B39"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7DAAB493" w14:textId="43444CC8" w:rsidR="7F5DD37A" w:rsidRDefault="7F5DD37A" w:rsidP="7F5DD37A">
            <w:r w:rsidRPr="7F5DD37A">
              <w:rPr>
                <w:b/>
                <w:bCs/>
              </w:rPr>
              <w:t xml:space="preserve">     </w:t>
            </w:r>
          </w:p>
        </w:tc>
      </w:tr>
      <w:tr w:rsidR="7F5DD37A" w14:paraId="60C03A58"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6DA803E8" w14:textId="50E78942"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3C15CCE1" w14:textId="37135D65"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27215F53" w14:textId="43B355BE" w:rsidR="7F5DD37A" w:rsidRDefault="7F5DD37A" w:rsidP="7F5DD37A">
            <w:r w:rsidRPr="7F5DD37A">
              <w:rPr>
                <w:b/>
                <w:bCs/>
              </w:rPr>
              <w:t xml:space="preserve">     </w:t>
            </w:r>
          </w:p>
        </w:tc>
      </w:tr>
      <w:tr w:rsidR="7F5DD37A" w14:paraId="5B5991A3"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1FD4FD4" w14:textId="6AD36586"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714CEF47" w14:textId="69068E56"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7781995B" w14:textId="01B4E47C" w:rsidR="7F5DD37A" w:rsidRDefault="7F5DD37A" w:rsidP="7F5DD37A">
            <w:r w:rsidRPr="7F5DD37A">
              <w:rPr>
                <w:b/>
                <w:bCs/>
              </w:rPr>
              <w:t xml:space="preserve">     </w:t>
            </w:r>
          </w:p>
        </w:tc>
      </w:tr>
      <w:tr w:rsidR="7F5DD37A" w14:paraId="7CB38D8E"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9DB93A8" w14:textId="72E5DCD4"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306E4A88" w14:textId="65B3816E"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1B93CD3A" w14:textId="6A5DD3E2" w:rsidR="7F5DD37A" w:rsidRDefault="7F5DD37A" w:rsidP="7F5DD37A">
            <w:r w:rsidRPr="7F5DD37A">
              <w:rPr>
                <w:b/>
                <w:bCs/>
              </w:rPr>
              <w:t xml:space="preserve">     </w:t>
            </w:r>
          </w:p>
        </w:tc>
      </w:tr>
    </w:tbl>
    <w:p w14:paraId="2A1E114C" w14:textId="70BA1D7D" w:rsidR="009208EE" w:rsidRPr="00F72B58" w:rsidRDefault="6858502F" w:rsidP="7F5DD37A">
      <w:pPr>
        <w:jc w:val="center"/>
      </w:pPr>
      <w:r w:rsidRPr="7F5DD37A">
        <w:rPr>
          <w:b/>
          <w:bCs/>
        </w:rPr>
        <w:t xml:space="preserve">  </w:t>
      </w:r>
    </w:p>
    <w:p w14:paraId="207DEAE4" w14:textId="454F0405" w:rsidR="009208EE" w:rsidRPr="00F72B58" w:rsidRDefault="6858502F" w:rsidP="7F5DD37A">
      <w:pPr>
        <w:spacing w:after="240"/>
        <w:jc w:val="center"/>
      </w:pPr>
      <w:r w:rsidRPr="7F5DD37A">
        <w:rPr>
          <w:b/>
          <w:bCs/>
          <w:u w:val="single"/>
        </w:rPr>
        <w:t>PART III – SIGNATURE</w:t>
      </w:r>
    </w:p>
    <w:p w14:paraId="387C1DD8" w14:textId="053BA8A4" w:rsidR="009208EE" w:rsidRPr="00F72B58" w:rsidRDefault="6858502F" w:rsidP="7F5DD37A">
      <w:pPr>
        <w:spacing w:after="240"/>
        <w:jc w:val="both"/>
      </w:pPr>
      <w:r w:rsidRPr="7F5DD37A">
        <w:t xml:space="preserve">I affirm that I have personal knowledge of the facts stated in this application and that I have the authority to submit this application form on behalf of the Applicant.  I further affirm that all statements </w:t>
      </w:r>
      <w:proofErr w:type="gramStart"/>
      <w:r w:rsidRPr="7F5DD37A">
        <w:t>made</w:t>
      </w:r>
      <w:proofErr w:type="gramEnd"/>
      <w:r w:rsidRPr="7F5DD37A">
        <w:t xml:space="preserve"> and information provided in this application form are true, correct and complete, and that the Applicant will provide to ERCOT any changes in such information in a timely manner.</w:t>
      </w:r>
    </w:p>
    <w:tbl>
      <w:tblPr>
        <w:tblW w:w="0" w:type="auto"/>
        <w:tblLayout w:type="fixed"/>
        <w:tblLook w:val="01E0" w:firstRow="1" w:lastRow="1" w:firstColumn="1" w:lastColumn="1" w:noHBand="0" w:noVBand="0"/>
      </w:tblPr>
      <w:tblGrid>
        <w:gridCol w:w="4608"/>
        <w:gridCol w:w="4968"/>
      </w:tblGrid>
      <w:tr w:rsidR="7F5DD37A" w14:paraId="21BE2782" w14:textId="77777777" w:rsidTr="7F5DD37A">
        <w:trPr>
          <w:trHeight w:val="735"/>
        </w:trPr>
        <w:tc>
          <w:tcPr>
            <w:tcW w:w="460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AE5765" w14:textId="7A4A7EEA" w:rsidR="7F5DD37A" w:rsidRDefault="7F5DD37A" w:rsidP="7F5DD37A">
            <w:r w:rsidRPr="7F5DD37A">
              <w:t>Signature of AR, Backup AR or Officer:</w:t>
            </w:r>
          </w:p>
        </w:tc>
        <w:tc>
          <w:tcPr>
            <w:tcW w:w="4968" w:type="dxa"/>
            <w:tcBorders>
              <w:top w:val="single" w:sz="8" w:space="0" w:color="auto"/>
              <w:left w:val="single" w:sz="8" w:space="0" w:color="auto"/>
              <w:bottom w:val="single" w:sz="8" w:space="0" w:color="auto"/>
              <w:right w:val="single" w:sz="8" w:space="0" w:color="auto"/>
            </w:tcBorders>
            <w:tcMar>
              <w:left w:w="108" w:type="dxa"/>
              <w:right w:w="108" w:type="dxa"/>
            </w:tcMar>
          </w:tcPr>
          <w:p w14:paraId="5899CBA4" w14:textId="1B8CA2D2" w:rsidR="7F5DD37A" w:rsidRDefault="7F5DD37A" w:rsidP="7F5DD37A">
            <w:pPr>
              <w:jc w:val="both"/>
            </w:pPr>
            <w:r w:rsidRPr="7F5DD37A">
              <w:rPr>
                <w:b/>
                <w:bCs/>
              </w:rPr>
              <w:t xml:space="preserve"> </w:t>
            </w:r>
          </w:p>
        </w:tc>
      </w:tr>
      <w:tr w:rsidR="7F5DD37A" w14:paraId="5ED06AF4" w14:textId="77777777" w:rsidTr="7F5DD37A">
        <w:trPr>
          <w:trHeight w:val="300"/>
        </w:trPr>
        <w:tc>
          <w:tcPr>
            <w:tcW w:w="460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4768CE" w14:textId="1730E966" w:rsidR="7F5DD37A" w:rsidRDefault="7F5DD37A" w:rsidP="7F5DD37A">
            <w:r w:rsidRPr="7F5DD37A">
              <w:t>Printed Name of AR, Backup AR or Officer:</w:t>
            </w:r>
          </w:p>
        </w:tc>
        <w:tc>
          <w:tcPr>
            <w:tcW w:w="4968" w:type="dxa"/>
            <w:tcBorders>
              <w:top w:val="single" w:sz="8" w:space="0" w:color="auto"/>
              <w:left w:val="single" w:sz="8" w:space="0" w:color="auto"/>
              <w:bottom w:val="single" w:sz="8" w:space="0" w:color="auto"/>
              <w:right w:val="single" w:sz="8" w:space="0" w:color="auto"/>
            </w:tcBorders>
            <w:tcMar>
              <w:left w:w="108" w:type="dxa"/>
              <w:right w:w="108" w:type="dxa"/>
            </w:tcMar>
          </w:tcPr>
          <w:p w14:paraId="2AB19A9F" w14:textId="56E137EE" w:rsidR="7F5DD37A" w:rsidRDefault="7F5DD37A" w:rsidP="7F5DD37A">
            <w:pPr>
              <w:jc w:val="both"/>
            </w:pPr>
            <w:r w:rsidRPr="7F5DD37A">
              <w:rPr>
                <w:b/>
                <w:bCs/>
              </w:rPr>
              <w:t xml:space="preserve">     </w:t>
            </w:r>
          </w:p>
        </w:tc>
      </w:tr>
      <w:tr w:rsidR="7F5DD37A" w14:paraId="14E2BED7" w14:textId="77777777" w:rsidTr="7F5DD37A">
        <w:trPr>
          <w:trHeight w:val="300"/>
        </w:trPr>
        <w:tc>
          <w:tcPr>
            <w:tcW w:w="460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52BD2E" w14:textId="5E393404" w:rsidR="7F5DD37A" w:rsidRDefault="7F5DD37A" w:rsidP="7F5DD37A">
            <w:r w:rsidRPr="7F5DD37A">
              <w:t>Date:</w:t>
            </w:r>
          </w:p>
        </w:tc>
        <w:tc>
          <w:tcPr>
            <w:tcW w:w="4968" w:type="dxa"/>
            <w:tcBorders>
              <w:top w:val="single" w:sz="8" w:space="0" w:color="auto"/>
              <w:left w:val="single" w:sz="8" w:space="0" w:color="auto"/>
              <w:bottom w:val="single" w:sz="8" w:space="0" w:color="auto"/>
              <w:right w:val="single" w:sz="8" w:space="0" w:color="auto"/>
            </w:tcBorders>
            <w:tcMar>
              <w:left w:w="108" w:type="dxa"/>
              <w:right w:w="108" w:type="dxa"/>
            </w:tcMar>
          </w:tcPr>
          <w:p w14:paraId="26CE9CE0" w14:textId="28B514DA" w:rsidR="7F5DD37A" w:rsidRDefault="7F5DD37A" w:rsidP="7F5DD37A">
            <w:pPr>
              <w:jc w:val="both"/>
            </w:pPr>
            <w:r w:rsidRPr="7F5DD37A">
              <w:rPr>
                <w:b/>
                <w:bCs/>
              </w:rPr>
              <w:t xml:space="preserve">     </w:t>
            </w:r>
          </w:p>
        </w:tc>
      </w:tr>
    </w:tbl>
    <w:p w14:paraId="1CC3EBAE" w14:textId="64902CED" w:rsidR="009208EE" w:rsidRPr="00F72B58" w:rsidRDefault="6858502F" w:rsidP="7F5DD37A">
      <w:pPr>
        <w:jc w:val="both"/>
      </w:pPr>
      <w:r w:rsidRPr="7F5DD37A">
        <w:t xml:space="preserve"> </w:t>
      </w:r>
    </w:p>
    <w:p w14:paraId="0B53C1C3" w14:textId="395547AD" w:rsidR="009208EE" w:rsidRPr="00F72B58" w:rsidRDefault="009208EE" w:rsidP="7F5DD37A">
      <w:pPr>
        <w:jc w:val="center"/>
      </w:pPr>
    </w:p>
    <w:p w14:paraId="3AE9F012" w14:textId="4086278C" w:rsidR="009208EE" w:rsidRPr="00F72B58" w:rsidRDefault="6858502F" w:rsidP="7F5DD37A">
      <w:pPr>
        <w:spacing w:after="240"/>
        <w:jc w:val="center"/>
      </w:pPr>
      <w:r w:rsidRPr="7F5DD37A">
        <w:rPr>
          <w:b/>
          <w:bCs/>
          <w:u w:val="single"/>
        </w:rPr>
        <w:t>Attachment A – QSE Acknowledgment</w:t>
      </w:r>
    </w:p>
    <w:p w14:paraId="5E05C242" w14:textId="41993745" w:rsidR="009208EE" w:rsidRPr="00F72B58" w:rsidRDefault="6858502F" w:rsidP="7F5DD37A">
      <w:pPr>
        <w:jc w:val="center"/>
      </w:pPr>
      <w:r w:rsidRPr="7F5DD37A">
        <w:rPr>
          <w:b/>
          <w:bCs/>
        </w:rPr>
        <w:t>Acknowledgment by Designated QSE for</w:t>
      </w:r>
    </w:p>
    <w:p w14:paraId="5F220847" w14:textId="35213D7B" w:rsidR="009208EE" w:rsidRPr="00F72B58" w:rsidRDefault="6858502F" w:rsidP="7F5DD37A">
      <w:pPr>
        <w:spacing w:after="240"/>
        <w:jc w:val="center"/>
      </w:pPr>
      <w:r w:rsidRPr="7F5DD37A">
        <w:rPr>
          <w:b/>
          <w:bCs/>
        </w:rPr>
        <w:t>Scheduling and Settlement Responsibilities with ERCOT</w:t>
      </w:r>
    </w:p>
    <w:p w14:paraId="248F378D" w14:textId="67CCD4F0" w:rsidR="009208EE" w:rsidRPr="00F72B58" w:rsidRDefault="6858502F" w:rsidP="7F5DD37A">
      <w:pPr>
        <w:spacing w:after="240"/>
        <w:jc w:val="both"/>
      </w:pPr>
      <w:r w:rsidRPr="7F5DD37A">
        <w:t>The Applicant below has named the QSE listed below as its designated QSE to represent the Applicant for scheduling and Settlement transactions with ERCOT.</w:t>
      </w:r>
    </w:p>
    <w:p w14:paraId="64D7D770" w14:textId="0605F374" w:rsidR="009208EE" w:rsidRPr="00F72B58" w:rsidRDefault="6858502F" w:rsidP="7F5DD37A">
      <w:pPr>
        <w:spacing w:after="240"/>
        <w:jc w:val="both"/>
      </w:pPr>
      <w:r w:rsidRPr="7F5DD37A">
        <w:t>The Applicant’s designated QSE, listed below, hereby acknowledges that it does represent the Applicant and that it shall be responsible for the Applicant’s scheduling and Settlement transactions with ERCOT pursuant to the ERCOT Protocols.</w:t>
      </w:r>
    </w:p>
    <w:p w14:paraId="6F34D664" w14:textId="012E014D" w:rsidR="009208EE" w:rsidRPr="00F72B58" w:rsidRDefault="6858502F" w:rsidP="7F5DD37A">
      <w:pPr>
        <w:spacing w:after="240"/>
        <w:jc w:val="both"/>
      </w:pPr>
      <w:r w:rsidRPr="7F5DD37A">
        <w:t xml:space="preserve">The requested effective date for such representation is: </w:t>
      </w:r>
      <w:r w:rsidRPr="7F5DD37A">
        <w:rPr>
          <w:u w:val="single"/>
        </w:rPr>
        <w:t xml:space="preserve">     </w:t>
      </w:r>
      <w:hyperlink r:id="rId47" w:anchor="_ftn1">
        <w:r w:rsidRPr="7F5DD37A">
          <w:rPr>
            <w:rStyle w:val="Hyperlink"/>
            <w:vertAlign w:val="superscript"/>
          </w:rPr>
          <w:t>**</w:t>
        </w:r>
      </w:hyperlink>
      <w:r w:rsidRPr="7F5DD37A">
        <w:rPr>
          <w:u w:val="single"/>
        </w:rPr>
        <w:t xml:space="preserve"> </w:t>
      </w:r>
    </w:p>
    <w:p w14:paraId="3DD46370" w14:textId="22451553" w:rsidR="009208EE" w:rsidRPr="00F72B58" w:rsidRDefault="6858502F" w:rsidP="7F5DD37A">
      <w:pPr>
        <w:spacing w:after="240"/>
        <w:jc w:val="both"/>
      </w:pPr>
      <w:r w:rsidRPr="7F5DD37A">
        <w:t xml:space="preserve">or </w:t>
      </w:r>
    </w:p>
    <w:p w14:paraId="5B86749F" w14:textId="3FEE01BB" w:rsidR="009208EE" w:rsidRPr="00F72B58" w:rsidRDefault="6858502F" w:rsidP="7F5DD37A">
      <w:pPr>
        <w:spacing w:after="240"/>
        <w:jc w:val="both"/>
      </w:pPr>
      <w:r w:rsidRPr="7F5DD37A">
        <w:t xml:space="preserve">Establish partnership </w:t>
      </w:r>
      <w:proofErr w:type="gramStart"/>
      <w:r w:rsidRPr="7F5DD37A">
        <w:t>at the earliest possible date</w:t>
      </w:r>
      <w:proofErr w:type="gramEnd"/>
      <w:r w:rsidRPr="7F5DD37A">
        <w:t xml:space="preserve">  </w:t>
      </w:r>
    </w:p>
    <w:p w14:paraId="551DF593" w14:textId="2562D11C" w:rsidR="009208EE" w:rsidRPr="00F72B58" w:rsidRDefault="6858502F" w:rsidP="7F5DD37A">
      <w:pPr>
        <w:spacing w:after="240"/>
        <w:jc w:val="center"/>
      </w:pPr>
      <w:r w:rsidRPr="7F5DD37A">
        <w:t xml:space="preserve">Acknowledgment by </w:t>
      </w:r>
      <w:r w:rsidRPr="7F5DD37A">
        <w:rPr>
          <w:b/>
          <w:bCs/>
          <w:u w:val="single"/>
        </w:rPr>
        <w:t>QSE</w:t>
      </w:r>
      <w:r w:rsidRPr="7F5DD37A">
        <w:rPr>
          <w:u w:val="single"/>
        </w:rPr>
        <w:t>:</w:t>
      </w:r>
    </w:p>
    <w:tbl>
      <w:tblPr>
        <w:tblW w:w="0" w:type="auto"/>
        <w:tblLayout w:type="fixed"/>
        <w:tblLook w:val="06A0" w:firstRow="1" w:lastRow="0" w:firstColumn="1" w:lastColumn="0" w:noHBand="1" w:noVBand="1"/>
      </w:tblPr>
      <w:tblGrid>
        <w:gridCol w:w="2941"/>
        <w:gridCol w:w="6635"/>
      </w:tblGrid>
      <w:tr w:rsidR="7F5DD37A" w14:paraId="5BD21836"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0BAFC858" w14:textId="34FBF31B" w:rsidR="7F5DD37A" w:rsidRDefault="7F5DD37A" w:rsidP="7F5DD37A">
            <w:r w:rsidRPr="7F5DD37A">
              <w:t>Signature of Authorized Representative (“AR”) for QSE:</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25CE5248" w14:textId="79EE1C7F" w:rsidR="7F5DD37A" w:rsidRDefault="7F5DD37A" w:rsidP="7F5DD37A">
            <w:r w:rsidRPr="7F5DD37A">
              <w:t xml:space="preserve"> </w:t>
            </w:r>
          </w:p>
        </w:tc>
      </w:tr>
      <w:tr w:rsidR="7F5DD37A" w14:paraId="71412920"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5E71C788" w14:textId="2CE5186C" w:rsidR="7F5DD37A" w:rsidRDefault="7F5DD37A" w:rsidP="7F5DD37A">
            <w:r w:rsidRPr="7F5DD37A">
              <w:t>Printed Name of AR:</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397331A2" w14:textId="102F39EF" w:rsidR="7F5DD37A" w:rsidRDefault="7F5DD37A" w:rsidP="7F5DD37A">
            <w:r w:rsidRPr="7F5DD37A">
              <w:t xml:space="preserve">     </w:t>
            </w:r>
          </w:p>
        </w:tc>
      </w:tr>
      <w:tr w:rsidR="7F5DD37A" w14:paraId="7A9F5BA0"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55BB5D38" w14:textId="01B6121D" w:rsidR="7F5DD37A" w:rsidRDefault="7F5DD37A" w:rsidP="7F5DD37A">
            <w:r w:rsidRPr="7F5DD37A">
              <w:t>Email Address of AR:</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060ABABC" w14:textId="1CE347A5" w:rsidR="7F5DD37A" w:rsidRDefault="7F5DD37A" w:rsidP="7F5DD37A">
            <w:r w:rsidRPr="7F5DD37A">
              <w:t xml:space="preserve">     </w:t>
            </w:r>
          </w:p>
        </w:tc>
      </w:tr>
      <w:tr w:rsidR="7F5DD37A" w14:paraId="0A42AF04"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418F89BA" w14:textId="385F44DC" w:rsidR="7F5DD37A" w:rsidRDefault="7F5DD37A" w:rsidP="7F5DD37A">
            <w:r w:rsidRPr="7F5DD37A">
              <w:t>Date:</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64C53F96" w14:textId="4C3B1D68" w:rsidR="7F5DD37A" w:rsidRDefault="7F5DD37A" w:rsidP="7F5DD37A">
            <w:r w:rsidRPr="7F5DD37A">
              <w:t xml:space="preserve">     </w:t>
            </w:r>
          </w:p>
        </w:tc>
      </w:tr>
      <w:tr w:rsidR="7F5DD37A" w14:paraId="45420D6B"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27C162EF" w14:textId="64073ADC" w:rsidR="7F5DD37A" w:rsidRDefault="7F5DD37A" w:rsidP="7F5DD37A">
            <w:r w:rsidRPr="7F5DD37A">
              <w:t>Name of Designated QSE:</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473B081A" w14:textId="14090823" w:rsidR="7F5DD37A" w:rsidRDefault="7F5DD37A" w:rsidP="7F5DD37A">
            <w:r w:rsidRPr="7F5DD37A">
              <w:t xml:space="preserve">     </w:t>
            </w:r>
          </w:p>
        </w:tc>
      </w:tr>
      <w:tr w:rsidR="7F5DD37A" w14:paraId="332B83F8"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3117E2CE" w14:textId="0AED438C" w:rsidR="7F5DD37A" w:rsidRDefault="7F5DD37A" w:rsidP="7F5DD37A">
            <w:r w:rsidRPr="7F5DD37A">
              <w:t>DUNS of Designated QSE:</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01EC40EB" w14:textId="2FC33432" w:rsidR="7F5DD37A" w:rsidRDefault="7F5DD37A" w:rsidP="7F5DD37A">
            <w:r w:rsidRPr="7F5DD37A">
              <w:t xml:space="preserve">     </w:t>
            </w:r>
          </w:p>
        </w:tc>
      </w:tr>
    </w:tbl>
    <w:p w14:paraId="38372942" w14:textId="1AAAB371" w:rsidR="009208EE" w:rsidRPr="00F72B58" w:rsidRDefault="6858502F" w:rsidP="7F5DD37A">
      <w:pPr>
        <w:spacing w:before="240" w:after="240"/>
        <w:jc w:val="center"/>
      </w:pPr>
      <w:r w:rsidRPr="7F5DD37A">
        <w:t xml:space="preserve">Acknowledgment by </w:t>
      </w:r>
      <w:r w:rsidRPr="7F5DD37A">
        <w:rPr>
          <w:b/>
          <w:bCs/>
          <w:u w:val="single"/>
        </w:rPr>
        <w:t>Applicant</w:t>
      </w:r>
      <w:r w:rsidRPr="7F5DD37A">
        <w:t>:</w:t>
      </w:r>
    </w:p>
    <w:tbl>
      <w:tblPr>
        <w:tblW w:w="0" w:type="auto"/>
        <w:tblLayout w:type="fixed"/>
        <w:tblLook w:val="06A0" w:firstRow="1" w:lastRow="0" w:firstColumn="1" w:lastColumn="0" w:noHBand="1" w:noVBand="1"/>
      </w:tblPr>
      <w:tblGrid>
        <w:gridCol w:w="2883"/>
        <w:gridCol w:w="6693"/>
      </w:tblGrid>
      <w:tr w:rsidR="7F5DD37A" w14:paraId="006FB1A7"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7E0C1F9E" w14:textId="67B0C3CB" w:rsidR="7F5DD37A" w:rsidRDefault="7F5DD37A" w:rsidP="7F5DD37A">
            <w:r w:rsidRPr="7F5DD37A">
              <w:t>Signature of AR for MP:</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12A63113" w14:textId="7DADB9B2" w:rsidR="7F5DD37A" w:rsidRDefault="7F5DD37A" w:rsidP="7F5DD37A">
            <w:pPr>
              <w:spacing w:after="120"/>
            </w:pPr>
            <w:r w:rsidRPr="7F5DD37A">
              <w:t xml:space="preserve"> </w:t>
            </w:r>
          </w:p>
        </w:tc>
      </w:tr>
      <w:tr w:rsidR="7F5DD37A" w14:paraId="58B3A785"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0E4D908C" w14:textId="3B584ECB" w:rsidR="7F5DD37A" w:rsidRDefault="7F5DD37A" w:rsidP="7F5DD37A">
            <w:r w:rsidRPr="7F5DD37A">
              <w:t>Printed Name of AR:</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70D68D36" w14:textId="1BB1E7DE" w:rsidR="7F5DD37A" w:rsidRDefault="7F5DD37A" w:rsidP="7F5DD37A">
            <w:r w:rsidRPr="7F5DD37A">
              <w:t xml:space="preserve">     </w:t>
            </w:r>
          </w:p>
        </w:tc>
      </w:tr>
      <w:tr w:rsidR="7F5DD37A" w14:paraId="35CFD6DA"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5C485B5B" w14:textId="4592E98D" w:rsidR="7F5DD37A" w:rsidRDefault="7F5DD37A" w:rsidP="7F5DD37A">
            <w:r w:rsidRPr="7F5DD37A">
              <w:t xml:space="preserve">Email Address of AR: </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7D1EF4CF" w14:textId="221F60C9" w:rsidR="7F5DD37A" w:rsidRDefault="7F5DD37A" w:rsidP="7F5DD37A">
            <w:r w:rsidRPr="7F5DD37A">
              <w:t xml:space="preserve">     </w:t>
            </w:r>
          </w:p>
        </w:tc>
      </w:tr>
      <w:tr w:rsidR="7F5DD37A" w14:paraId="1D2642E1"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31A84A50" w14:textId="42624A79" w:rsidR="7F5DD37A" w:rsidRDefault="7F5DD37A" w:rsidP="7F5DD37A">
            <w:r w:rsidRPr="7F5DD37A">
              <w:t>Date:</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4E253B88" w14:textId="674BCB0E" w:rsidR="7F5DD37A" w:rsidRDefault="7F5DD37A" w:rsidP="7F5DD37A">
            <w:r w:rsidRPr="7F5DD37A">
              <w:t xml:space="preserve">     </w:t>
            </w:r>
          </w:p>
        </w:tc>
      </w:tr>
      <w:tr w:rsidR="7F5DD37A" w14:paraId="479E73DF"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694ABC40" w14:textId="472B15F4" w:rsidR="7F5DD37A" w:rsidRDefault="7F5DD37A" w:rsidP="7F5DD37A">
            <w:r w:rsidRPr="7F5DD37A">
              <w:t>Name of MP:</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6A875FF4" w14:textId="1766B3D1" w:rsidR="7F5DD37A" w:rsidRDefault="7F5DD37A" w:rsidP="7F5DD37A">
            <w:r w:rsidRPr="7F5DD37A">
              <w:t xml:space="preserve">     </w:t>
            </w:r>
          </w:p>
        </w:tc>
      </w:tr>
      <w:tr w:rsidR="7F5DD37A" w14:paraId="65AB587E"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2016A546" w14:textId="71908849" w:rsidR="7F5DD37A" w:rsidRDefault="7F5DD37A" w:rsidP="7F5DD37A">
            <w:r w:rsidRPr="7F5DD37A">
              <w:t>DUNS No. of MP:</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15BDE423" w14:textId="0A10928C" w:rsidR="7F5DD37A" w:rsidRDefault="7F5DD37A" w:rsidP="7F5DD37A">
            <w:r w:rsidRPr="7F5DD37A">
              <w:t xml:space="preserve">     </w:t>
            </w:r>
          </w:p>
        </w:tc>
      </w:tr>
    </w:tbl>
    <w:p w14:paraId="7AF0EB55" w14:textId="4E7675E7" w:rsidR="009208EE" w:rsidRPr="00F72B58" w:rsidRDefault="6858502F" w:rsidP="7F5DD37A">
      <w:pPr>
        <w:jc w:val="center"/>
      </w:pPr>
      <w:r w:rsidRPr="7F5DD37A">
        <w:rPr>
          <w:b/>
          <w:bCs/>
        </w:rPr>
        <w:t xml:space="preserve"> </w:t>
      </w:r>
    </w:p>
    <w:p w14:paraId="68A8B9C2" w14:textId="50D2DAFF" w:rsidR="009208EE" w:rsidRPr="00F72B58" w:rsidRDefault="6858502F" w:rsidP="7F5DD37A">
      <w:pPr>
        <w:jc w:val="center"/>
      </w:pPr>
      <w:r w:rsidRPr="7F5DD37A">
        <w:rPr>
          <w:b/>
          <w:bCs/>
        </w:rPr>
        <w:t xml:space="preserve"> </w:t>
      </w:r>
    </w:p>
    <w:p w14:paraId="53B9FD89" w14:textId="05EB0869" w:rsidR="009208EE" w:rsidRPr="00F72B58" w:rsidRDefault="6858502F" w:rsidP="7F5DD37A">
      <w:pPr>
        <w:jc w:val="center"/>
      </w:pPr>
      <w:r w:rsidRPr="7F5DD37A">
        <w:rPr>
          <w:b/>
          <w:bCs/>
        </w:rPr>
        <w:t xml:space="preserve"> </w:t>
      </w:r>
    </w:p>
    <w:p w14:paraId="389C58BE" w14:textId="3F23D9F5" w:rsidR="009208EE" w:rsidRPr="00F72B58" w:rsidRDefault="6858502F" w:rsidP="7F5DD37A">
      <w:pPr>
        <w:jc w:val="center"/>
      </w:pPr>
      <w:r w:rsidRPr="7F5DD37A">
        <w:rPr>
          <w:b/>
          <w:bCs/>
        </w:rPr>
        <w:t xml:space="preserve"> </w:t>
      </w:r>
    </w:p>
    <w:p w14:paraId="3DF55CFE" w14:textId="27EBFAF5" w:rsidR="009208EE" w:rsidRPr="00F72B58" w:rsidRDefault="6858502F" w:rsidP="7F5DD37A">
      <w:pPr>
        <w:jc w:val="center"/>
      </w:pPr>
      <w:r w:rsidRPr="7F5DD37A">
        <w:rPr>
          <w:b/>
          <w:bCs/>
        </w:rPr>
        <w:t xml:space="preserve"> </w:t>
      </w:r>
    </w:p>
    <w:p w14:paraId="5CA70536" w14:textId="7DBF4D4C" w:rsidR="009208EE" w:rsidRPr="00F72B58" w:rsidRDefault="6858502F" w:rsidP="7F5DD37A">
      <w:pPr>
        <w:jc w:val="center"/>
      </w:pPr>
      <w:r w:rsidRPr="7F5DD37A">
        <w:rPr>
          <w:b/>
          <w:bCs/>
        </w:rPr>
        <w:t xml:space="preserve"> </w:t>
      </w:r>
    </w:p>
    <w:tbl>
      <w:tblPr>
        <w:tblW w:w="0" w:type="auto"/>
        <w:tblInd w:w="15" w:type="dxa"/>
        <w:tblLayout w:type="fixed"/>
        <w:tblLook w:val="04A0" w:firstRow="1" w:lastRow="0" w:firstColumn="1" w:lastColumn="0" w:noHBand="0" w:noVBand="1"/>
      </w:tblPr>
      <w:tblGrid>
        <w:gridCol w:w="9558"/>
      </w:tblGrid>
      <w:tr w:rsidR="7F5DD37A" w14:paraId="02CCCFF1" w14:textId="77777777" w:rsidTr="7F5DD37A">
        <w:trPr>
          <w:trHeight w:val="300"/>
        </w:trPr>
        <w:tc>
          <w:tcPr>
            <w:tcW w:w="9558" w:type="dxa"/>
            <w:tcBorders>
              <w:top w:val="single" w:sz="8" w:space="0" w:color="auto"/>
              <w:left w:val="single" w:sz="8" w:space="0" w:color="auto"/>
              <w:bottom w:val="single" w:sz="8" w:space="0" w:color="auto"/>
              <w:right w:val="single" w:sz="8" w:space="0" w:color="auto"/>
            </w:tcBorders>
            <w:shd w:val="clear" w:color="auto" w:fill="DFDFDF"/>
            <w:tcMar>
              <w:left w:w="108" w:type="dxa"/>
              <w:right w:w="108" w:type="dxa"/>
            </w:tcMar>
          </w:tcPr>
          <w:p w14:paraId="5DFF1EC0" w14:textId="0256257D" w:rsidR="7F5DD37A" w:rsidRDefault="7F5DD37A" w:rsidP="7F5DD37A">
            <w:pPr>
              <w:spacing w:before="120" w:after="240"/>
            </w:pPr>
            <w:r w:rsidRPr="7F5DD37A">
              <w:rPr>
                <w:b/>
                <w:bCs/>
                <w:i/>
                <w:iCs/>
                <w:color w:val="000000" w:themeColor="text1"/>
                <w:lang w:val=""/>
              </w:rPr>
              <w:lastRenderedPageBreak/>
              <w:t>[NPRR</w:t>
            </w:r>
            <w:r w:rsidRPr="7F5DD37A">
              <w:rPr>
                <w:b/>
                <w:bCs/>
                <w:i/>
                <w:iCs/>
                <w:color w:val="000000" w:themeColor="text1"/>
              </w:rPr>
              <w:t>995 and NPRR1246</w:t>
            </w:r>
            <w:r w:rsidRPr="7F5DD37A">
              <w:rPr>
                <w:b/>
                <w:bCs/>
                <w:i/>
                <w:iCs/>
                <w:color w:val="000000" w:themeColor="text1"/>
                <w:lang w:val=""/>
              </w:rPr>
              <w:t xml:space="preserve">:  </w:t>
            </w:r>
            <w:r w:rsidRPr="7F5DD37A">
              <w:rPr>
                <w:b/>
                <w:bCs/>
                <w:i/>
                <w:iCs/>
                <w:color w:val="000000" w:themeColor="text1"/>
              </w:rPr>
              <w:t>Replace applicable portions of Section 23, Form I above with the following</w:t>
            </w:r>
            <w:r w:rsidRPr="7F5DD37A">
              <w:rPr>
                <w:b/>
                <w:bCs/>
                <w:i/>
                <w:iCs/>
                <w:color w:val="000000" w:themeColor="text1"/>
                <w:lang w:val=""/>
              </w:rPr>
              <w:t xml:space="preserve"> upon system implementation for NPRR995; or upon system implementation of the Real-Time Co-Optimization (RTC) project for NPRR1246:]</w:t>
            </w:r>
          </w:p>
          <w:p w14:paraId="61846F37" w14:textId="1CE079A8" w:rsidR="7F5DD37A" w:rsidRDefault="7F5DD37A" w:rsidP="7F5DD37A">
            <w:pPr>
              <w:jc w:val="center"/>
            </w:pPr>
            <w:r w:rsidRPr="7F5DD37A">
              <w:rPr>
                <w:b/>
                <w:bCs/>
                <w:color w:val="000000" w:themeColor="text1"/>
              </w:rPr>
              <w:t>RESOURCE ENTITY</w:t>
            </w:r>
          </w:p>
          <w:p w14:paraId="1726704B" w14:textId="0982EB08" w:rsidR="7F5DD37A" w:rsidRDefault="7F5DD37A" w:rsidP="7F5DD37A">
            <w:pPr>
              <w:spacing w:after="240"/>
              <w:jc w:val="center"/>
            </w:pPr>
            <w:r w:rsidRPr="7F5DD37A">
              <w:rPr>
                <w:b/>
                <w:bCs/>
                <w:color w:val="000000" w:themeColor="text1"/>
              </w:rPr>
              <w:t>APPLICATION FOR REGISTRATION</w:t>
            </w:r>
          </w:p>
          <w:p w14:paraId="4D8C60BD" w14:textId="418C72EC" w:rsidR="7F5DD37A" w:rsidRDefault="7F5DD37A" w:rsidP="7F5DD37A">
            <w:pPr>
              <w:spacing w:after="240"/>
              <w:jc w:val="both"/>
            </w:pPr>
            <w:r w:rsidRPr="7F5DD37A">
              <w:rPr>
                <w:color w:val="000000" w:themeColor="text1"/>
              </w:rPr>
              <w:t xml:space="preserve">This application is for approval as a Resource Entity by the Electric Reliability Council of Texas, Inc. (ERCOT) in accordance with the ERCOT Protocols.  Information may be inserted electronically to expand the </w:t>
            </w:r>
            <w:proofErr w:type="gramStart"/>
            <w:r w:rsidRPr="7F5DD37A">
              <w:rPr>
                <w:color w:val="000000" w:themeColor="text1"/>
              </w:rPr>
              <w:t>reply</w:t>
            </w:r>
            <w:proofErr w:type="gramEnd"/>
            <w:r w:rsidRPr="7F5DD37A">
              <w:rPr>
                <w:color w:val="000000" w:themeColor="text1"/>
              </w:rPr>
              <w:t xml:space="preserve"> spaces as necessary.  The completed, executed application will be accepted by ERCOT via email to </w:t>
            </w:r>
            <w:hyperlink r:id="rId48">
              <w:r w:rsidRPr="7F5DD37A">
                <w:rPr>
                  <w:rStyle w:val="Hyperlink"/>
                </w:rPr>
                <w:t>MPRegistration@ercot.com</w:t>
              </w:r>
            </w:hyperlink>
            <w:r w:rsidRPr="7F5DD37A">
              <w:rPr>
                <w:color w:val="000000" w:themeColor="text1"/>
              </w:rPr>
              <w:t xml:space="preserve"> (.pdf version).  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If you need assistance filling out this form, or if you have any questions, please call (512) 248-3900.</w:t>
            </w:r>
          </w:p>
          <w:p w14:paraId="19033DD9" w14:textId="13821789" w:rsidR="7F5DD37A" w:rsidRDefault="7F5DD37A" w:rsidP="7F5DD37A">
            <w:pPr>
              <w:spacing w:after="240"/>
              <w:jc w:val="both"/>
            </w:pPr>
            <w:r w:rsidRPr="7F5DD37A">
              <w:rPr>
                <w:color w:val="000000" w:themeColor="text1"/>
              </w:rPr>
              <w:t>This application must be signed by the Authorized Representative, Backup Authorized Representative or an Officer of the company listed herein, as appropriate.  ERCOT may request additional information as reasonably necessary to support operations under the ERCOT Protocols.</w:t>
            </w:r>
          </w:p>
          <w:p w14:paraId="4A5B358E" w14:textId="4AF38C23" w:rsidR="7F5DD37A" w:rsidRDefault="7F5DD37A" w:rsidP="7F5DD37A">
            <w:pPr>
              <w:spacing w:after="240"/>
              <w:jc w:val="center"/>
            </w:pPr>
            <w:r w:rsidRPr="7F5DD37A">
              <w:rPr>
                <w:b/>
                <w:bCs/>
                <w:color w:val="000000" w:themeColor="text1"/>
                <w:u w:val="single"/>
              </w:rPr>
              <w:t>PART I – ENTITY</w:t>
            </w:r>
            <w:r w:rsidRPr="7F5DD37A">
              <w:rPr>
                <w:b/>
                <w:bCs/>
                <w:caps/>
                <w:color w:val="000000" w:themeColor="text1"/>
                <w:u w:val="single"/>
              </w:rPr>
              <w:t xml:space="preserve"> Information</w:t>
            </w:r>
          </w:p>
          <w:tbl>
            <w:tblPr>
              <w:tblW w:w="0" w:type="auto"/>
              <w:tblLayout w:type="fixed"/>
              <w:tblLook w:val="01E0" w:firstRow="1" w:lastRow="1" w:firstColumn="1" w:lastColumn="1" w:noHBand="0" w:noVBand="0"/>
            </w:tblPr>
            <w:tblGrid>
              <w:gridCol w:w="3469"/>
              <w:gridCol w:w="5879"/>
            </w:tblGrid>
            <w:tr w:rsidR="7F5DD37A" w14:paraId="00F31689" w14:textId="77777777" w:rsidTr="7F5DD37A">
              <w:trPr>
                <w:trHeight w:val="300"/>
              </w:trPr>
              <w:tc>
                <w:tcPr>
                  <w:tcW w:w="3469" w:type="dxa"/>
                  <w:tcBorders>
                    <w:top w:val="single" w:sz="8" w:space="0" w:color="auto"/>
                    <w:left w:val="single" w:sz="8" w:space="0" w:color="auto"/>
                    <w:bottom w:val="single" w:sz="8" w:space="0" w:color="auto"/>
                    <w:right w:val="single" w:sz="8" w:space="0" w:color="auto"/>
                  </w:tcBorders>
                  <w:tcMar>
                    <w:left w:w="108" w:type="dxa"/>
                    <w:right w:w="108" w:type="dxa"/>
                  </w:tcMar>
                </w:tcPr>
                <w:p w14:paraId="74BE4BEC" w14:textId="4D47FB8D" w:rsidR="7F5DD37A" w:rsidRDefault="7F5DD37A" w:rsidP="7F5DD37A">
                  <w:pPr>
                    <w:jc w:val="both"/>
                  </w:pPr>
                  <w:r w:rsidRPr="7F5DD37A">
                    <w:rPr>
                      <w:b/>
                      <w:bCs/>
                    </w:rPr>
                    <w:t>Legal Name of the Applicant:</w:t>
                  </w:r>
                </w:p>
              </w:tc>
              <w:tc>
                <w:tcPr>
                  <w:tcW w:w="5879" w:type="dxa"/>
                  <w:tcBorders>
                    <w:top w:val="single" w:sz="8" w:space="0" w:color="auto"/>
                    <w:left w:val="single" w:sz="8" w:space="0" w:color="auto"/>
                    <w:bottom w:val="single" w:sz="8" w:space="0" w:color="auto"/>
                    <w:right w:val="single" w:sz="8" w:space="0" w:color="auto"/>
                  </w:tcBorders>
                  <w:tcMar>
                    <w:left w:w="108" w:type="dxa"/>
                    <w:right w:w="108" w:type="dxa"/>
                  </w:tcMar>
                </w:tcPr>
                <w:p w14:paraId="6B58ABB3" w14:textId="41F1AF44" w:rsidR="7F5DD37A" w:rsidRDefault="7F5DD37A" w:rsidP="7F5DD37A">
                  <w:pPr>
                    <w:jc w:val="both"/>
                  </w:pPr>
                  <w:r w:rsidRPr="7F5DD37A">
                    <w:t xml:space="preserve">     </w:t>
                  </w:r>
                </w:p>
              </w:tc>
            </w:tr>
            <w:tr w:rsidR="7F5DD37A" w14:paraId="3B1ABDE2" w14:textId="77777777" w:rsidTr="7F5DD37A">
              <w:trPr>
                <w:trHeight w:val="300"/>
              </w:trPr>
              <w:tc>
                <w:tcPr>
                  <w:tcW w:w="3469" w:type="dxa"/>
                  <w:tcBorders>
                    <w:top w:val="single" w:sz="8" w:space="0" w:color="auto"/>
                    <w:left w:val="single" w:sz="8" w:space="0" w:color="auto"/>
                    <w:bottom w:val="single" w:sz="8" w:space="0" w:color="auto"/>
                    <w:right w:val="single" w:sz="8" w:space="0" w:color="auto"/>
                  </w:tcBorders>
                  <w:tcMar>
                    <w:left w:w="108" w:type="dxa"/>
                    <w:right w:w="108" w:type="dxa"/>
                  </w:tcMar>
                </w:tcPr>
                <w:p w14:paraId="5C9F262C" w14:textId="440E8F26" w:rsidR="7F5DD37A" w:rsidRDefault="7F5DD37A" w:rsidP="7F5DD37A">
                  <w:pPr>
                    <w:jc w:val="both"/>
                  </w:pPr>
                  <w:r w:rsidRPr="7F5DD37A">
                    <w:rPr>
                      <w:b/>
                      <w:bCs/>
                    </w:rPr>
                    <w:t>Legal Address of the Applicant:</w:t>
                  </w:r>
                </w:p>
              </w:tc>
              <w:tc>
                <w:tcPr>
                  <w:tcW w:w="5879" w:type="dxa"/>
                  <w:tcBorders>
                    <w:top w:val="single" w:sz="8" w:space="0" w:color="auto"/>
                    <w:left w:val="single" w:sz="8" w:space="0" w:color="auto"/>
                    <w:bottom w:val="single" w:sz="8" w:space="0" w:color="auto"/>
                    <w:right w:val="single" w:sz="8" w:space="0" w:color="auto"/>
                  </w:tcBorders>
                  <w:tcMar>
                    <w:left w:w="108" w:type="dxa"/>
                    <w:right w:w="108" w:type="dxa"/>
                  </w:tcMar>
                </w:tcPr>
                <w:p w14:paraId="4B271C0B" w14:textId="7F35AECA" w:rsidR="7F5DD37A" w:rsidRDefault="7F5DD37A" w:rsidP="7F5DD37A">
                  <w:pPr>
                    <w:jc w:val="both"/>
                  </w:pPr>
                  <w:r w:rsidRPr="7F5DD37A">
                    <w:t xml:space="preserve">Street Address:      </w:t>
                  </w:r>
                </w:p>
              </w:tc>
            </w:tr>
            <w:tr w:rsidR="7F5DD37A" w14:paraId="7DF3DC8C" w14:textId="77777777" w:rsidTr="7F5DD37A">
              <w:trPr>
                <w:trHeight w:val="300"/>
              </w:trPr>
              <w:tc>
                <w:tcPr>
                  <w:tcW w:w="3469" w:type="dxa"/>
                  <w:tcBorders>
                    <w:top w:val="single" w:sz="8" w:space="0" w:color="auto"/>
                    <w:left w:val="single" w:sz="8" w:space="0" w:color="auto"/>
                    <w:bottom w:val="single" w:sz="8" w:space="0" w:color="auto"/>
                    <w:right w:val="single" w:sz="8" w:space="0" w:color="auto"/>
                  </w:tcBorders>
                  <w:tcMar>
                    <w:left w:w="108" w:type="dxa"/>
                    <w:right w:w="108" w:type="dxa"/>
                  </w:tcMar>
                </w:tcPr>
                <w:p w14:paraId="1AE0F1F0" w14:textId="189F8E29" w:rsidR="7F5DD37A" w:rsidRDefault="7F5DD37A" w:rsidP="7F5DD37A">
                  <w:pPr>
                    <w:jc w:val="both"/>
                  </w:pPr>
                  <w:r w:rsidRPr="7F5DD37A">
                    <w:rPr>
                      <w:b/>
                      <w:bCs/>
                    </w:rPr>
                    <w:t xml:space="preserve"> </w:t>
                  </w:r>
                </w:p>
              </w:tc>
              <w:tc>
                <w:tcPr>
                  <w:tcW w:w="5879" w:type="dxa"/>
                  <w:tcBorders>
                    <w:top w:val="single" w:sz="8" w:space="0" w:color="auto"/>
                    <w:left w:val="single" w:sz="8" w:space="0" w:color="auto"/>
                    <w:bottom w:val="single" w:sz="8" w:space="0" w:color="auto"/>
                    <w:right w:val="single" w:sz="8" w:space="0" w:color="auto"/>
                  </w:tcBorders>
                  <w:tcMar>
                    <w:left w:w="108" w:type="dxa"/>
                    <w:right w:w="108" w:type="dxa"/>
                  </w:tcMar>
                </w:tcPr>
                <w:p w14:paraId="48790B8E" w14:textId="31A5DB53" w:rsidR="7F5DD37A" w:rsidRDefault="7F5DD37A" w:rsidP="7F5DD37A">
                  <w:pPr>
                    <w:jc w:val="both"/>
                  </w:pPr>
                  <w:r w:rsidRPr="7F5DD37A">
                    <w:t xml:space="preserve">City, State, Zip:      </w:t>
                  </w:r>
                </w:p>
              </w:tc>
            </w:tr>
            <w:tr w:rsidR="7F5DD37A" w14:paraId="1D1710B8" w14:textId="77777777" w:rsidTr="7F5DD37A">
              <w:trPr>
                <w:trHeight w:val="300"/>
              </w:trPr>
              <w:tc>
                <w:tcPr>
                  <w:tcW w:w="3469" w:type="dxa"/>
                  <w:tcBorders>
                    <w:top w:val="single" w:sz="8" w:space="0" w:color="auto"/>
                    <w:left w:val="single" w:sz="8" w:space="0" w:color="auto"/>
                    <w:bottom w:val="single" w:sz="8" w:space="0" w:color="auto"/>
                    <w:right w:val="single" w:sz="8" w:space="0" w:color="auto"/>
                  </w:tcBorders>
                  <w:tcMar>
                    <w:left w:w="108" w:type="dxa"/>
                    <w:right w:w="108" w:type="dxa"/>
                  </w:tcMar>
                </w:tcPr>
                <w:p w14:paraId="13BFF522" w14:textId="6A96B7CD" w:rsidR="7F5DD37A" w:rsidRDefault="7F5DD37A" w:rsidP="7F5DD37A">
                  <w:pPr>
                    <w:jc w:val="both"/>
                  </w:pPr>
                  <w:r w:rsidRPr="7F5DD37A">
                    <w:rPr>
                      <w:b/>
                      <w:bCs/>
                    </w:rPr>
                    <w:t>DUNS¹ Number:</w:t>
                  </w:r>
                </w:p>
              </w:tc>
              <w:tc>
                <w:tcPr>
                  <w:tcW w:w="5879" w:type="dxa"/>
                  <w:tcBorders>
                    <w:top w:val="single" w:sz="8" w:space="0" w:color="auto"/>
                    <w:left w:val="single" w:sz="8" w:space="0" w:color="auto"/>
                    <w:bottom w:val="single" w:sz="8" w:space="0" w:color="auto"/>
                    <w:right w:val="single" w:sz="8" w:space="0" w:color="auto"/>
                  </w:tcBorders>
                  <w:tcMar>
                    <w:left w:w="108" w:type="dxa"/>
                    <w:right w:w="108" w:type="dxa"/>
                  </w:tcMar>
                </w:tcPr>
                <w:p w14:paraId="64F8BCB1" w14:textId="00D6469F" w:rsidR="7F5DD37A" w:rsidRDefault="7F5DD37A" w:rsidP="7F5DD37A">
                  <w:pPr>
                    <w:jc w:val="both"/>
                  </w:pPr>
                  <w:r w:rsidRPr="7F5DD37A">
                    <w:t xml:space="preserve">     </w:t>
                  </w:r>
                </w:p>
              </w:tc>
            </w:tr>
          </w:tbl>
          <w:p w14:paraId="02818753" w14:textId="4E481482" w:rsidR="7F5DD37A" w:rsidRDefault="7F5DD37A" w:rsidP="7F5DD37A">
            <w:pPr>
              <w:spacing w:after="240"/>
              <w:jc w:val="both"/>
            </w:pPr>
            <w:r w:rsidRPr="7F5DD37A">
              <w:rPr>
                <w:color w:val="000000" w:themeColor="text1"/>
                <w:sz w:val="20"/>
                <w:szCs w:val="20"/>
              </w:rPr>
              <w:t>¹Defined in Section 2.1, Definitions.</w:t>
            </w:r>
          </w:p>
          <w:p w14:paraId="7643186B" w14:textId="0A39F551" w:rsidR="7F5DD37A" w:rsidRDefault="7F5DD37A" w:rsidP="7F5DD37A">
            <w:pPr>
              <w:spacing w:before="240" w:after="240"/>
              <w:jc w:val="both"/>
            </w:pPr>
            <w:r w:rsidRPr="7F5DD37A">
              <w:rPr>
                <w:b/>
                <w:bCs/>
                <w:color w:val="000000" w:themeColor="text1"/>
              </w:rPr>
              <w:t xml:space="preserve">1. Authorized Representative (“AR”).  </w:t>
            </w:r>
            <w:r w:rsidRPr="7F5DD37A">
              <w:rPr>
                <w:color w:val="000000" w:themeColor="text1"/>
              </w:rPr>
              <w:t>Defined in Section 2.1, Definitions.</w:t>
            </w:r>
          </w:p>
          <w:tbl>
            <w:tblPr>
              <w:tblW w:w="10326" w:type="dxa"/>
              <w:tblLayout w:type="fixed"/>
              <w:tblLook w:val="01E0" w:firstRow="1" w:lastRow="1" w:firstColumn="1" w:lastColumn="1" w:noHBand="0" w:noVBand="0"/>
            </w:tblPr>
            <w:tblGrid>
              <w:gridCol w:w="935"/>
              <w:gridCol w:w="360"/>
              <w:gridCol w:w="180"/>
              <w:gridCol w:w="236"/>
              <w:gridCol w:w="345"/>
              <w:gridCol w:w="7249"/>
              <w:gridCol w:w="1021"/>
            </w:tblGrid>
            <w:tr w:rsidR="7F5DD37A" w14:paraId="72AD94A2" w14:textId="77777777" w:rsidTr="00212AF0">
              <w:trPr>
                <w:gridAfter w:val="1"/>
                <w:wAfter w:w="1021" w:type="dxa"/>
                <w:trHeight w:val="300"/>
              </w:trPr>
              <w:tc>
                <w:tcPr>
                  <w:tcW w:w="935" w:type="dxa"/>
                  <w:tcBorders>
                    <w:top w:val="single" w:sz="8" w:space="0" w:color="auto"/>
                    <w:left w:val="single" w:sz="8" w:space="0" w:color="auto"/>
                    <w:bottom w:val="single" w:sz="8" w:space="0" w:color="auto"/>
                    <w:right w:val="single" w:sz="8" w:space="0" w:color="auto"/>
                  </w:tcBorders>
                  <w:tcMar>
                    <w:left w:w="108" w:type="dxa"/>
                    <w:right w:w="108" w:type="dxa"/>
                  </w:tcMar>
                </w:tcPr>
                <w:p w14:paraId="741907D6" w14:textId="7010521B" w:rsidR="7F5DD37A" w:rsidRDefault="7F5DD37A" w:rsidP="7F5DD37A">
                  <w:pPr>
                    <w:jc w:val="both"/>
                  </w:pPr>
                  <w:r w:rsidRPr="7F5DD37A">
                    <w:rPr>
                      <w:b/>
                      <w:bCs/>
                    </w:rPr>
                    <w:t>Name:</w:t>
                  </w:r>
                </w:p>
              </w:tc>
              <w:tc>
                <w:tcPr>
                  <w:tcW w:w="8370" w:type="dxa"/>
                  <w:gridSpan w:val="5"/>
                  <w:tcBorders>
                    <w:top w:val="single" w:sz="8" w:space="0" w:color="auto"/>
                    <w:left w:val="nil"/>
                    <w:bottom w:val="single" w:sz="8" w:space="0" w:color="auto"/>
                    <w:right w:val="single" w:sz="8" w:space="0" w:color="auto"/>
                  </w:tcBorders>
                  <w:tcMar>
                    <w:left w:w="108" w:type="dxa"/>
                    <w:right w:w="108" w:type="dxa"/>
                  </w:tcMar>
                </w:tcPr>
                <w:p w14:paraId="1C663ACC" w14:textId="103FFC41" w:rsidR="7F5DD37A" w:rsidRDefault="7F5DD37A" w:rsidP="7F5DD37A">
                  <w:pPr>
                    <w:jc w:val="both"/>
                  </w:pPr>
                  <w:r w:rsidRPr="7F5DD37A">
                    <w:t xml:space="preserve">     </w:t>
                  </w:r>
                </w:p>
              </w:tc>
            </w:tr>
            <w:tr w:rsidR="7F5DD37A" w14:paraId="6EAFF52C" w14:textId="77777777" w:rsidTr="00212AF0">
              <w:trPr>
                <w:gridAfter w:val="1"/>
                <w:wAfter w:w="1021" w:type="dxa"/>
                <w:trHeight w:val="300"/>
              </w:trPr>
              <w:tc>
                <w:tcPr>
                  <w:tcW w:w="147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383F99F" w14:textId="03127834" w:rsidR="7F5DD37A" w:rsidRDefault="7F5DD37A" w:rsidP="7F5DD37A">
                  <w:pPr>
                    <w:jc w:val="both"/>
                  </w:pPr>
                  <w:r w:rsidRPr="7F5DD37A">
                    <w:rPr>
                      <w:b/>
                      <w:bCs/>
                    </w:rPr>
                    <w:t>Telephone:</w:t>
                  </w:r>
                </w:p>
              </w:tc>
              <w:tc>
                <w:tcPr>
                  <w:tcW w:w="7830" w:type="dxa"/>
                  <w:gridSpan w:val="3"/>
                  <w:tcBorders>
                    <w:top w:val="nil"/>
                    <w:left w:val="single" w:sz="8" w:space="0" w:color="auto"/>
                    <w:bottom w:val="single" w:sz="8" w:space="0" w:color="auto"/>
                    <w:right w:val="single" w:sz="8" w:space="0" w:color="auto"/>
                  </w:tcBorders>
                  <w:tcMar>
                    <w:left w:w="108" w:type="dxa"/>
                    <w:right w:w="108" w:type="dxa"/>
                  </w:tcMar>
                </w:tcPr>
                <w:p w14:paraId="0E53F7C9" w14:textId="50A2F23F" w:rsidR="7F5DD37A" w:rsidRDefault="7F5DD37A" w:rsidP="7F5DD37A">
                  <w:pPr>
                    <w:jc w:val="both"/>
                  </w:pPr>
                  <w:r w:rsidRPr="7F5DD37A">
                    <w:t xml:space="preserve">     </w:t>
                  </w:r>
                </w:p>
              </w:tc>
            </w:tr>
            <w:tr w:rsidR="7F5DD37A" w14:paraId="3FE40448" w14:textId="77777777" w:rsidTr="00212AF0">
              <w:trPr>
                <w:gridAfter w:val="1"/>
                <w:wAfter w:w="1021" w:type="dxa"/>
                <w:trHeight w:val="300"/>
              </w:trPr>
              <w:tc>
                <w:tcPr>
                  <w:tcW w:w="129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79CD4CD0" w14:textId="79F0894C" w:rsidR="7F5DD37A" w:rsidRDefault="7F5DD37A" w:rsidP="7F5DD37A">
                  <w:pPr>
                    <w:jc w:val="both"/>
                  </w:pPr>
                  <w:r w:rsidRPr="7F5DD37A">
                    <w:rPr>
                      <w:b/>
                      <w:bCs/>
                    </w:rPr>
                    <w:t>Email Address:</w:t>
                  </w:r>
                </w:p>
              </w:tc>
              <w:tc>
                <w:tcPr>
                  <w:tcW w:w="8010" w:type="dxa"/>
                  <w:gridSpan w:val="4"/>
                  <w:tcBorders>
                    <w:top w:val="nil"/>
                    <w:left w:val="nil"/>
                    <w:bottom w:val="single" w:sz="8" w:space="0" w:color="auto"/>
                    <w:right w:val="single" w:sz="8" w:space="0" w:color="auto"/>
                  </w:tcBorders>
                  <w:tcMar>
                    <w:left w:w="108" w:type="dxa"/>
                    <w:right w:w="108" w:type="dxa"/>
                  </w:tcMar>
                </w:tcPr>
                <w:p w14:paraId="1E89FD83" w14:textId="4A0FA624" w:rsidR="7F5DD37A" w:rsidRDefault="7F5DD37A" w:rsidP="7F5DD37A">
                  <w:pPr>
                    <w:jc w:val="both"/>
                  </w:pPr>
                  <w:r w:rsidRPr="7F5DD37A">
                    <w:t xml:space="preserve">     </w:t>
                  </w:r>
                </w:p>
              </w:tc>
            </w:tr>
            <w:tr w:rsidR="7F5DD37A" w14:paraId="6DF06A79" w14:textId="77777777" w:rsidTr="00212AF0">
              <w:trPr>
                <w:trHeight w:val="300"/>
              </w:trPr>
              <w:tc>
                <w:tcPr>
                  <w:tcW w:w="1475" w:type="dxa"/>
                  <w:gridSpan w:val="3"/>
                  <w:tcBorders>
                    <w:top w:val="single" w:sz="8" w:space="0" w:color="auto"/>
                    <w:left w:val="nil"/>
                    <w:bottom w:val="nil"/>
                    <w:right w:val="nil"/>
                  </w:tcBorders>
                  <w:vAlign w:val="center"/>
                </w:tcPr>
                <w:p w14:paraId="55AB7174" w14:textId="37461400" w:rsidR="7F5DD37A" w:rsidRDefault="7F5DD37A"/>
              </w:tc>
              <w:tc>
                <w:tcPr>
                  <w:tcW w:w="236" w:type="dxa"/>
                  <w:tcBorders>
                    <w:top w:val="nil"/>
                    <w:left w:val="nil"/>
                    <w:bottom w:val="nil"/>
                    <w:right w:val="nil"/>
                  </w:tcBorders>
                  <w:vAlign w:val="center"/>
                </w:tcPr>
                <w:p w14:paraId="37DD97AA" w14:textId="27758850" w:rsidR="7F5DD37A" w:rsidRDefault="7F5DD37A"/>
              </w:tc>
              <w:tc>
                <w:tcPr>
                  <w:tcW w:w="345" w:type="dxa"/>
                  <w:tcBorders>
                    <w:top w:val="nil"/>
                    <w:left w:val="nil"/>
                    <w:bottom w:val="nil"/>
                    <w:right w:val="nil"/>
                  </w:tcBorders>
                  <w:vAlign w:val="center"/>
                </w:tcPr>
                <w:p w14:paraId="4566C0AC" w14:textId="26A2258A" w:rsidR="7F5DD37A" w:rsidRDefault="7F5DD37A"/>
              </w:tc>
              <w:tc>
                <w:tcPr>
                  <w:tcW w:w="8270" w:type="dxa"/>
                  <w:gridSpan w:val="2"/>
                  <w:tcBorders>
                    <w:top w:val="single" w:sz="8" w:space="0" w:color="auto"/>
                    <w:left w:val="nil"/>
                    <w:bottom w:val="nil"/>
                    <w:right w:val="nil"/>
                  </w:tcBorders>
                  <w:vAlign w:val="center"/>
                </w:tcPr>
                <w:p w14:paraId="4B6B0951" w14:textId="54615173" w:rsidR="7F5DD37A" w:rsidRDefault="7F5DD37A"/>
              </w:tc>
            </w:tr>
          </w:tbl>
          <w:p w14:paraId="1932C947" w14:textId="582915C1" w:rsidR="7F5DD37A" w:rsidRDefault="7F5DD37A" w:rsidP="7F5DD37A">
            <w:pPr>
              <w:tabs>
                <w:tab w:val="left" w:pos="360"/>
              </w:tabs>
              <w:spacing w:before="240" w:after="240"/>
              <w:jc w:val="both"/>
            </w:pPr>
            <w:r w:rsidRPr="7F5DD37A">
              <w:rPr>
                <w:b/>
                <w:bCs/>
                <w:color w:val="000000" w:themeColor="text1"/>
              </w:rPr>
              <w:t xml:space="preserve">2. Backup AR.  </w:t>
            </w:r>
            <w:r w:rsidRPr="7F5DD37A">
              <w:rPr>
                <w:i/>
                <w:iCs/>
                <w:color w:val="000000" w:themeColor="text1"/>
              </w:rPr>
              <w:t>(Optional)</w:t>
            </w:r>
            <w:r w:rsidRPr="7F5DD37A">
              <w:rPr>
                <w:color w:val="000000" w:themeColor="text1"/>
              </w:rPr>
              <w:t xml:space="preserve"> This person may sign any form for which an AR’s signature is required and will perform the functions of the AR in the event the AR is unavailable.</w:t>
            </w:r>
          </w:p>
          <w:tbl>
            <w:tblPr>
              <w:tblW w:w="10127" w:type="dxa"/>
              <w:tblLayout w:type="fixed"/>
              <w:tblLook w:val="01E0" w:firstRow="1" w:lastRow="1" w:firstColumn="1" w:lastColumn="1" w:noHBand="0" w:noVBand="0"/>
            </w:tblPr>
            <w:tblGrid>
              <w:gridCol w:w="935"/>
              <w:gridCol w:w="450"/>
              <w:gridCol w:w="90"/>
              <w:gridCol w:w="236"/>
              <w:gridCol w:w="236"/>
              <w:gridCol w:w="7268"/>
              <w:gridCol w:w="912"/>
            </w:tblGrid>
            <w:tr w:rsidR="7F5DD37A" w14:paraId="5F623E62" w14:textId="77777777" w:rsidTr="00212AF0">
              <w:trPr>
                <w:gridAfter w:val="1"/>
                <w:wAfter w:w="912" w:type="dxa"/>
                <w:trHeight w:val="300"/>
              </w:trPr>
              <w:tc>
                <w:tcPr>
                  <w:tcW w:w="935" w:type="dxa"/>
                  <w:tcBorders>
                    <w:top w:val="single" w:sz="8" w:space="0" w:color="auto"/>
                    <w:left w:val="single" w:sz="8" w:space="0" w:color="auto"/>
                    <w:bottom w:val="single" w:sz="8" w:space="0" w:color="auto"/>
                    <w:right w:val="single" w:sz="8" w:space="0" w:color="auto"/>
                  </w:tcBorders>
                  <w:tcMar>
                    <w:left w:w="108" w:type="dxa"/>
                    <w:right w:w="108" w:type="dxa"/>
                  </w:tcMar>
                </w:tcPr>
                <w:p w14:paraId="0645CD11" w14:textId="6E5AEBC2" w:rsidR="7F5DD37A" w:rsidRDefault="7F5DD37A" w:rsidP="7F5DD37A">
                  <w:pPr>
                    <w:jc w:val="both"/>
                  </w:pPr>
                  <w:r w:rsidRPr="7F5DD37A">
                    <w:rPr>
                      <w:b/>
                      <w:bCs/>
                    </w:rPr>
                    <w:t>Name:</w:t>
                  </w:r>
                </w:p>
              </w:tc>
              <w:tc>
                <w:tcPr>
                  <w:tcW w:w="8280" w:type="dxa"/>
                  <w:gridSpan w:val="5"/>
                  <w:tcBorders>
                    <w:top w:val="single" w:sz="8" w:space="0" w:color="auto"/>
                    <w:left w:val="nil"/>
                    <w:bottom w:val="single" w:sz="8" w:space="0" w:color="auto"/>
                    <w:right w:val="single" w:sz="8" w:space="0" w:color="auto"/>
                  </w:tcBorders>
                  <w:tcMar>
                    <w:left w:w="108" w:type="dxa"/>
                    <w:right w:w="108" w:type="dxa"/>
                  </w:tcMar>
                </w:tcPr>
                <w:p w14:paraId="640EC506" w14:textId="11EAE949" w:rsidR="7F5DD37A" w:rsidRDefault="7F5DD37A" w:rsidP="7F5DD37A">
                  <w:pPr>
                    <w:jc w:val="both"/>
                  </w:pPr>
                  <w:r w:rsidRPr="7F5DD37A">
                    <w:t xml:space="preserve">     </w:t>
                  </w:r>
                </w:p>
              </w:tc>
            </w:tr>
            <w:tr w:rsidR="7F5DD37A" w14:paraId="79A3D5FD" w14:textId="77777777" w:rsidTr="00212AF0">
              <w:trPr>
                <w:gridAfter w:val="1"/>
                <w:wAfter w:w="912" w:type="dxa"/>
                <w:trHeight w:val="300"/>
              </w:trPr>
              <w:tc>
                <w:tcPr>
                  <w:tcW w:w="147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1206EEA5" w14:textId="32990B69" w:rsidR="7F5DD37A" w:rsidRDefault="7F5DD37A" w:rsidP="7F5DD37A">
                  <w:pPr>
                    <w:jc w:val="both"/>
                  </w:pPr>
                  <w:r w:rsidRPr="7F5DD37A">
                    <w:rPr>
                      <w:b/>
                      <w:bCs/>
                    </w:rPr>
                    <w:t>Telephone:</w:t>
                  </w:r>
                </w:p>
              </w:tc>
              <w:tc>
                <w:tcPr>
                  <w:tcW w:w="7740" w:type="dxa"/>
                  <w:gridSpan w:val="3"/>
                  <w:tcBorders>
                    <w:top w:val="nil"/>
                    <w:left w:val="single" w:sz="8" w:space="0" w:color="auto"/>
                    <w:bottom w:val="single" w:sz="8" w:space="0" w:color="auto"/>
                    <w:right w:val="single" w:sz="8" w:space="0" w:color="auto"/>
                  </w:tcBorders>
                  <w:tcMar>
                    <w:left w:w="108" w:type="dxa"/>
                    <w:right w:w="108" w:type="dxa"/>
                  </w:tcMar>
                </w:tcPr>
                <w:p w14:paraId="04BFAA46" w14:textId="691545A7" w:rsidR="7F5DD37A" w:rsidRDefault="7F5DD37A" w:rsidP="7F5DD37A">
                  <w:pPr>
                    <w:jc w:val="both"/>
                  </w:pPr>
                  <w:r w:rsidRPr="7F5DD37A">
                    <w:t xml:space="preserve">     </w:t>
                  </w:r>
                </w:p>
              </w:tc>
            </w:tr>
            <w:tr w:rsidR="7F5DD37A" w14:paraId="5800F8FD" w14:textId="77777777" w:rsidTr="00212AF0">
              <w:trPr>
                <w:gridAfter w:val="1"/>
                <w:wAfter w:w="912" w:type="dxa"/>
                <w:trHeight w:val="300"/>
              </w:trPr>
              <w:tc>
                <w:tcPr>
                  <w:tcW w:w="138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0A56DBBA" w14:textId="0AC1A496" w:rsidR="7F5DD37A" w:rsidRDefault="7F5DD37A" w:rsidP="7F5DD37A">
                  <w:pPr>
                    <w:jc w:val="both"/>
                  </w:pPr>
                  <w:r w:rsidRPr="7F5DD37A">
                    <w:rPr>
                      <w:b/>
                      <w:bCs/>
                    </w:rPr>
                    <w:t>Email Address:</w:t>
                  </w:r>
                </w:p>
              </w:tc>
              <w:tc>
                <w:tcPr>
                  <w:tcW w:w="7830" w:type="dxa"/>
                  <w:gridSpan w:val="4"/>
                  <w:tcBorders>
                    <w:top w:val="nil"/>
                    <w:left w:val="nil"/>
                    <w:bottom w:val="single" w:sz="8" w:space="0" w:color="auto"/>
                    <w:right w:val="single" w:sz="8" w:space="0" w:color="auto"/>
                  </w:tcBorders>
                  <w:tcMar>
                    <w:left w:w="108" w:type="dxa"/>
                    <w:right w:w="108" w:type="dxa"/>
                  </w:tcMar>
                </w:tcPr>
                <w:p w14:paraId="55E4F32A" w14:textId="0D6106B2" w:rsidR="7F5DD37A" w:rsidRDefault="7F5DD37A" w:rsidP="7F5DD37A">
                  <w:pPr>
                    <w:jc w:val="both"/>
                  </w:pPr>
                  <w:r w:rsidRPr="7F5DD37A">
                    <w:t xml:space="preserve">     </w:t>
                  </w:r>
                </w:p>
              </w:tc>
            </w:tr>
            <w:tr w:rsidR="7F5DD37A" w14:paraId="4CFEAEDB" w14:textId="77777777" w:rsidTr="00212AF0">
              <w:trPr>
                <w:trHeight w:val="300"/>
              </w:trPr>
              <w:tc>
                <w:tcPr>
                  <w:tcW w:w="1475" w:type="dxa"/>
                  <w:gridSpan w:val="3"/>
                  <w:tcBorders>
                    <w:top w:val="single" w:sz="8" w:space="0" w:color="auto"/>
                    <w:left w:val="nil"/>
                    <w:bottom w:val="nil"/>
                    <w:right w:val="nil"/>
                  </w:tcBorders>
                  <w:vAlign w:val="center"/>
                </w:tcPr>
                <w:p w14:paraId="627B4884" w14:textId="082679CA" w:rsidR="7F5DD37A" w:rsidRDefault="7F5DD37A"/>
              </w:tc>
              <w:tc>
                <w:tcPr>
                  <w:tcW w:w="236" w:type="dxa"/>
                  <w:tcBorders>
                    <w:top w:val="nil"/>
                    <w:left w:val="nil"/>
                    <w:bottom w:val="nil"/>
                    <w:right w:val="nil"/>
                  </w:tcBorders>
                  <w:vAlign w:val="center"/>
                </w:tcPr>
                <w:p w14:paraId="4BA6D744" w14:textId="5EEF303B" w:rsidR="7F5DD37A" w:rsidRDefault="7F5DD37A"/>
              </w:tc>
              <w:tc>
                <w:tcPr>
                  <w:tcW w:w="236" w:type="dxa"/>
                  <w:tcBorders>
                    <w:top w:val="nil"/>
                    <w:left w:val="nil"/>
                    <w:bottom w:val="nil"/>
                    <w:right w:val="nil"/>
                  </w:tcBorders>
                  <w:vAlign w:val="center"/>
                </w:tcPr>
                <w:p w14:paraId="1CE71514" w14:textId="0CC22B9E" w:rsidR="7F5DD37A" w:rsidRDefault="7F5DD37A"/>
              </w:tc>
              <w:tc>
                <w:tcPr>
                  <w:tcW w:w="8180" w:type="dxa"/>
                  <w:gridSpan w:val="2"/>
                  <w:tcBorders>
                    <w:top w:val="single" w:sz="8" w:space="0" w:color="auto"/>
                    <w:left w:val="nil"/>
                    <w:bottom w:val="nil"/>
                    <w:right w:val="nil"/>
                  </w:tcBorders>
                  <w:vAlign w:val="center"/>
                </w:tcPr>
                <w:p w14:paraId="3D0AA35A" w14:textId="333CF506" w:rsidR="7F5DD37A" w:rsidRDefault="7F5DD37A"/>
              </w:tc>
            </w:tr>
          </w:tbl>
          <w:p w14:paraId="2BE62D4E" w14:textId="652A0C94" w:rsidR="7F5DD37A" w:rsidRDefault="7F5DD37A" w:rsidP="7F5DD37A">
            <w:pPr>
              <w:spacing w:before="240" w:after="240"/>
              <w:jc w:val="both"/>
            </w:pPr>
            <w:r w:rsidRPr="7F5DD37A">
              <w:rPr>
                <w:b/>
                <w:bCs/>
                <w:color w:val="000000" w:themeColor="text1"/>
              </w:rPr>
              <w:lastRenderedPageBreak/>
              <w:t>3.</w:t>
            </w:r>
            <w:r w:rsidRPr="7F5DD37A">
              <w:rPr>
                <w:color w:val="000000" w:themeColor="text1"/>
              </w:rPr>
              <w:t xml:space="preserve"> </w:t>
            </w:r>
            <w:r w:rsidRPr="7F5DD37A">
              <w:rPr>
                <w:b/>
                <w:bCs/>
                <w:color w:val="000000" w:themeColor="text1"/>
              </w:rPr>
              <w:t>Type of Legal Structure.</w:t>
            </w:r>
            <w:r w:rsidRPr="7F5DD37A">
              <w:rPr>
                <w:color w:val="000000" w:themeColor="text1"/>
              </w:rPr>
              <w:t xml:space="preserve">  (Please indicate only one.)</w:t>
            </w:r>
          </w:p>
          <w:p w14:paraId="41616AE8" w14:textId="3FEF6444" w:rsidR="7F5DD37A" w:rsidRDefault="7F5DD37A" w:rsidP="7F5DD37A">
            <w:pPr>
              <w:ind w:right="-720"/>
              <w:jc w:val="both"/>
            </w:pPr>
            <w:r w:rsidRPr="7F5DD37A">
              <w:rPr>
                <w:color w:val="000000" w:themeColor="text1"/>
              </w:rPr>
              <w:t xml:space="preserve"> Individual Partnership Municipally Owned Utility</w:t>
            </w:r>
          </w:p>
          <w:p w14:paraId="55579919" w14:textId="37B9C388" w:rsidR="7F5DD37A" w:rsidRDefault="7F5DD37A" w:rsidP="7F5DD37A">
            <w:pPr>
              <w:ind w:right="-720"/>
              <w:jc w:val="both"/>
            </w:pPr>
            <w:r w:rsidRPr="7F5DD37A">
              <w:rPr>
                <w:color w:val="000000" w:themeColor="text1"/>
              </w:rPr>
              <w:t xml:space="preserve"> Electric Cooperative         Limited Liability Company Corporation </w:t>
            </w:r>
          </w:p>
          <w:p w14:paraId="07009C6B" w14:textId="4890FBEE" w:rsidR="7F5DD37A" w:rsidRDefault="7F5DD37A" w:rsidP="7F5DD37A">
            <w:pPr>
              <w:ind w:right="-720"/>
              <w:jc w:val="both"/>
            </w:pPr>
            <w:r w:rsidRPr="7F5DD37A">
              <w:rPr>
                <w:color w:val="000000" w:themeColor="text1"/>
              </w:rPr>
              <w:t xml:space="preserve"> Other: </w:t>
            </w:r>
            <w:r w:rsidRPr="7F5DD37A">
              <w:rPr>
                <w:color w:val="000000" w:themeColor="text1"/>
                <w:u w:val="single"/>
              </w:rPr>
              <w:t xml:space="preserve">     </w:t>
            </w:r>
          </w:p>
          <w:p w14:paraId="3EFF2FA5" w14:textId="53D173C1" w:rsidR="7F5DD37A" w:rsidRDefault="7F5DD37A" w:rsidP="7F5DD37A">
            <w:pPr>
              <w:spacing w:before="240" w:after="240"/>
              <w:jc w:val="both"/>
            </w:pPr>
            <w:r w:rsidRPr="7F5DD37A">
              <w:rPr>
                <w:color w:val="000000" w:themeColor="text1"/>
              </w:rPr>
              <w:t xml:space="preserve">If Applicant is not an individual, provide the state in which the Applicant is organized, </w:t>
            </w:r>
            <w:r w:rsidRPr="7F5DD37A">
              <w:rPr>
                <w:color w:val="000000" w:themeColor="text1"/>
                <w:u w:val="single"/>
              </w:rPr>
              <w:t xml:space="preserve">     </w:t>
            </w:r>
            <w:r w:rsidRPr="7F5DD37A">
              <w:rPr>
                <w:color w:val="000000" w:themeColor="text1"/>
              </w:rPr>
              <w:t xml:space="preserve">, and the date of organization: </w:t>
            </w:r>
            <w:r w:rsidRPr="7F5DD37A">
              <w:rPr>
                <w:color w:val="000000" w:themeColor="text1"/>
                <w:u w:val="single"/>
              </w:rPr>
              <w:t xml:space="preserve">     </w:t>
            </w:r>
            <w:r w:rsidRPr="7F5DD37A">
              <w:rPr>
                <w:color w:val="000000" w:themeColor="text1"/>
              </w:rPr>
              <w:t>.</w:t>
            </w:r>
          </w:p>
          <w:p w14:paraId="29C9E2B5" w14:textId="66D6C74A" w:rsidR="7F5DD37A" w:rsidRDefault="7F5DD37A" w:rsidP="7F5DD37A">
            <w:pPr>
              <w:spacing w:after="240"/>
              <w:jc w:val="both"/>
            </w:pPr>
            <w:r w:rsidRPr="7F5DD37A">
              <w:rPr>
                <w:b/>
                <w:bCs/>
                <w:color w:val="000000" w:themeColor="text1"/>
              </w:rPr>
              <w:t xml:space="preserve">4. User Security Administrator (USA).  </w:t>
            </w:r>
            <w:r w:rsidRPr="7F5DD37A">
              <w:rPr>
                <w:color w:val="000000" w:themeColor="text1"/>
              </w:rPr>
              <w:t xml:space="preserve">As defined in Section 16.12, User Security Administrator and </w:t>
            </w:r>
            <w:ins w:id="564" w:author="ERCOT [2]" w:date="2025-07-10T09:22:00Z" w16du:dateUtc="2025-07-10T14:22:00Z">
              <w:r w:rsidR="00B0079D">
                <w:rPr>
                  <w:color w:val="000000" w:themeColor="text1"/>
                </w:rPr>
                <w:t>Access to the MIS</w:t>
              </w:r>
            </w:ins>
            <w:del w:id="565" w:author="ERCOT [2]" w:date="2025-07-08T15:55:00Z" w16du:dateUtc="2025-07-08T20:55:00Z">
              <w:r w:rsidRPr="7F5DD37A" w:rsidDel="00092470">
                <w:rPr>
                  <w:color w:val="000000" w:themeColor="text1"/>
                </w:rPr>
                <w:delText>Digital Certificates</w:delText>
              </w:r>
            </w:del>
            <w:r w:rsidRPr="7F5DD37A">
              <w:rPr>
                <w:color w:val="000000" w:themeColor="text1"/>
              </w:rPr>
              <w:t xml:space="preserve">, the USA is responsible for managing the Market Participant’s access to ERCOT’s </w:t>
            </w:r>
            <w:ins w:id="566" w:author="ERCOT [2]" w:date="2025-07-08T15:56:00Z" w16du:dateUtc="2025-07-08T20:56:00Z">
              <w:r w:rsidR="00092470">
                <w:t>Market Information System</w:t>
              </w:r>
            </w:ins>
            <w:del w:id="567" w:author="ERCOT [2]" w:date="2025-07-08T15:56:00Z" w16du:dateUtc="2025-07-08T20:56:00Z">
              <w:r w:rsidRPr="7F5DD37A" w:rsidDel="00092470">
                <w:rPr>
                  <w:color w:val="000000" w:themeColor="text1"/>
                </w:rPr>
                <w:delText>computer systems through Digital Certificates</w:delText>
              </w:r>
            </w:del>
            <w:r w:rsidRPr="7F5DD37A">
              <w:rPr>
                <w:color w:val="000000" w:themeColor="text1"/>
              </w:rPr>
              <w:t>.</w:t>
            </w:r>
          </w:p>
          <w:tbl>
            <w:tblPr>
              <w:tblW w:w="10217" w:type="dxa"/>
              <w:tblLayout w:type="fixed"/>
              <w:tblLook w:val="01E0" w:firstRow="1" w:lastRow="1" w:firstColumn="1" w:lastColumn="1" w:noHBand="0" w:noVBand="0"/>
            </w:tblPr>
            <w:tblGrid>
              <w:gridCol w:w="1385"/>
              <w:gridCol w:w="180"/>
              <w:gridCol w:w="236"/>
              <w:gridCol w:w="236"/>
              <w:gridCol w:w="7178"/>
              <w:gridCol w:w="1002"/>
            </w:tblGrid>
            <w:tr w:rsidR="7F5DD37A" w14:paraId="28E45804"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3904F8AD" w14:textId="01422EB3" w:rsidR="7F5DD37A" w:rsidRDefault="7F5DD37A" w:rsidP="7F5DD37A">
                  <w:pPr>
                    <w:jc w:val="both"/>
                  </w:pPr>
                  <w:r w:rsidRPr="7F5DD37A">
                    <w:rPr>
                      <w:b/>
                      <w:bCs/>
                    </w:rPr>
                    <w:t>Name:</w:t>
                  </w:r>
                </w:p>
              </w:tc>
              <w:tc>
                <w:tcPr>
                  <w:tcW w:w="7830" w:type="dxa"/>
                  <w:gridSpan w:val="4"/>
                  <w:tcBorders>
                    <w:top w:val="single" w:sz="8" w:space="0" w:color="auto"/>
                    <w:left w:val="nil"/>
                    <w:bottom w:val="single" w:sz="8" w:space="0" w:color="auto"/>
                    <w:right w:val="single" w:sz="8" w:space="0" w:color="auto"/>
                  </w:tcBorders>
                  <w:tcMar>
                    <w:left w:w="108" w:type="dxa"/>
                    <w:right w:w="108" w:type="dxa"/>
                  </w:tcMar>
                </w:tcPr>
                <w:p w14:paraId="179DEBF0" w14:textId="7036161C" w:rsidR="7F5DD37A" w:rsidRDefault="7F5DD37A" w:rsidP="7F5DD37A">
                  <w:pPr>
                    <w:jc w:val="both"/>
                  </w:pPr>
                  <w:r w:rsidRPr="7F5DD37A">
                    <w:t xml:space="preserve">     </w:t>
                  </w:r>
                </w:p>
              </w:tc>
            </w:tr>
            <w:tr w:rsidR="7F5DD37A" w14:paraId="579DBAA4" w14:textId="77777777" w:rsidTr="00212AF0">
              <w:trPr>
                <w:gridAfter w:val="1"/>
                <w:wAfter w:w="1002" w:type="dxa"/>
                <w:trHeight w:val="300"/>
              </w:trPr>
              <w:tc>
                <w:tcPr>
                  <w:tcW w:w="156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0ED6B53" w14:textId="124D7533" w:rsidR="7F5DD37A" w:rsidRDefault="7F5DD37A" w:rsidP="7F5DD37A">
                  <w:pPr>
                    <w:jc w:val="both"/>
                  </w:pPr>
                  <w:r w:rsidRPr="7F5DD37A">
                    <w:rPr>
                      <w:b/>
                      <w:bCs/>
                    </w:rPr>
                    <w:t>Telephone:</w:t>
                  </w:r>
                </w:p>
              </w:tc>
              <w:tc>
                <w:tcPr>
                  <w:tcW w:w="7650" w:type="dxa"/>
                  <w:gridSpan w:val="3"/>
                  <w:tcBorders>
                    <w:top w:val="nil"/>
                    <w:left w:val="single" w:sz="8" w:space="0" w:color="auto"/>
                    <w:bottom w:val="single" w:sz="8" w:space="0" w:color="auto"/>
                    <w:right w:val="single" w:sz="8" w:space="0" w:color="auto"/>
                  </w:tcBorders>
                  <w:tcMar>
                    <w:left w:w="108" w:type="dxa"/>
                    <w:right w:w="108" w:type="dxa"/>
                  </w:tcMar>
                </w:tcPr>
                <w:p w14:paraId="0E7AC450" w14:textId="022DD7D1" w:rsidR="7F5DD37A" w:rsidRDefault="7F5DD37A" w:rsidP="7F5DD37A">
                  <w:pPr>
                    <w:jc w:val="both"/>
                  </w:pPr>
                  <w:r w:rsidRPr="7F5DD37A">
                    <w:t xml:space="preserve">     </w:t>
                  </w:r>
                </w:p>
              </w:tc>
            </w:tr>
            <w:tr w:rsidR="7F5DD37A" w14:paraId="455CDA74"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027EACC9" w14:textId="67E8FC9C" w:rsidR="7F5DD37A" w:rsidRDefault="7F5DD37A" w:rsidP="7F5DD37A">
                  <w:pPr>
                    <w:jc w:val="both"/>
                  </w:pPr>
                  <w:r w:rsidRPr="7F5DD37A">
                    <w:rPr>
                      <w:b/>
                      <w:bCs/>
                    </w:rPr>
                    <w:t>Email Address:</w:t>
                  </w:r>
                </w:p>
              </w:tc>
              <w:tc>
                <w:tcPr>
                  <w:tcW w:w="7830" w:type="dxa"/>
                  <w:gridSpan w:val="4"/>
                  <w:tcBorders>
                    <w:top w:val="nil"/>
                    <w:left w:val="nil"/>
                    <w:bottom w:val="single" w:sz="8" w:space="0" w:color="auto"/>
                    <w:right w:val="single" w:sz="8" w:space="0" w:color="auto"/>
                  </w:tcBorders>
                  <w:tcMar>
                    <w:left w:w="108" w:type="dxa"/>
                    <w:right w:w="108" w:type="dxa"/>
                  </w:tcMar>
                </w:tcPr>
                <w:p w14:paraId="59FE2B2B" w14:textId="781D5D4D" w:rsidR="7F5DD37A" w:rsidRDefault="7F5DD37A" w:rsidP="7F5DD37A">
                  <w:pPr>
                    <w:jc w:val="both"/>
                  </w:pPr>
                  <w:r w:rsidRPr="7F5DD37A">
                    <w:t xml:space="preserve">     </w:t>
                  </w:r>
                </w:p>
              </w:tc>
            </w:tr>
            <w:tr w:rsidR="7F5DD37A" w14:paraId="23C91862" w14:textId="77777777" w:rsidTr="00212AF0">
              <w:trPr>
                <w:trHeight w:val="300"/>
              </w:trPr>
              <w:tc>
                <w:tcPr>
                  <w:tcW w:w="1565" w:type="dxa"/>
                  <w:gridSpan w:val="2"/>
                  <w:tcBorders>
                    <w:top w:val="single" w:sz="8" w:space="0" w:color="auto"/>
                    <w:left w:val="nil"/>
                    <w:bottom w:val="nil"/>
                    <w:right w:val="nil"/>
                  </w:tcBorders>
                  <w:vAlign w:val="center"/>
                </w:tcPr>
                <w:p w14:paraId="55C82A9B" w14:textId="52EF4DEC" w:rsidR="7F5DD37A" w:rsidRDefault="7F5DD37A"/>
              </w:tc>
              <w:tc>
                <w:tcPr>
                  <w:tcW w:w="236" w:type="dxa"/>
                  <w:tcBorders>
                    <w:top w:val="nil"/>
                    <w:left w:val="nil"/>
                    <w:bottom w:val="nil"/>
                    <w:right w:val="nil"/>
                  </w:tcBorders>
                  <w:vAlign w:val="center"/>
                </w:tcPr>
                <w:p w14:paraId="30D79670" w14:textId="3C827FBD" w:rsidR="7F5DD37A" w:rsidRDefault="7F5DD37A"/>
              </w:tc>
              <w:tc>
                <w:tcPr>
                  <w:tcW w:w="236" w:type="dxa"/>
                  <w:tcBorders>
                    <w:top w:val="nil"/>
                    <w:left w:val="nil"/>
                    <w:bottom w:val="nil"/>
                    <w:right w:val="nil"/>
                  </w:tcBorders>
                  <w:vAlign w:val="center"/>
                </w:tcPr>
                <w:p w14:paraId="3C14DA61" w14:textId="010BF804" w:rsidR="7F5DD37A" w:rsidRDefault="7F5DD37A"/>
              </w:tc>
              <w:tc>
                <w:tcPr>
                  <w:tcW w:w="8180" w:type="dxa"/>
                  <w:gridSpan w:val="2"/>
                  <w:tcBorders>
                    <w:top w:val="single" w:sz="8" w:space="0" w:color="auto"/>
                    <w:left w:val="nil"/>
                    <w:bottom w:val="nil"/>
                    <w:right w:val="nil"/>
                  </w:tcBorders>
                  <w:vAlign w:val="center"/>
                </w:tcPr>
                <w:p w14:paraId="413850F8" w14:textId="2E51EFDD" w:rsidR="7F5DD37A" w:rsidRDefault="7F5DD37A"/>
              </w:tc>
            </w:tr>
          </w:tbl>
          <w:p w14:paraId="2FD1A6A2" w14:textId="10E70690" w:rsidR="7F5DD37A" w:rsidRDefault="7F5DD37A" w:rsidP="7F5DD37A">
            <w:pPr>
              <w:spacing w:before="240" w:after="240"/>
              <w:jc w:val="both"/>
            </w:pPr>
            <w:r w:rsidRPr="7F5DD37A">
              <w:rPr>
                <w:b/>
                <w:bCs/>
                <w:color w:val="000000" w:themeColor="text1"/>
              </w:rPr>
              <w:t>5. Backup USA.</w:t>
            </w:r>
            <w:r w:rsidRPr="7F5DD37A">
              <w:rPr>
                <w:color w:val="000000" w:themeColor="text1"/>
              </w:rPr>
              <w:t xml:space="preserve">  </w:t>
            </w:r>
            <w:r w:rsidRPr="7F5DD37A">
              <w:rPr>
                <w:i/>
                <w:iCs/>
                <w:color w:val="000000" w:themeColor="text1"/>
              </w:rPr>
              <w:t>(Optional)</w:t>
            </w:r>
            <w:r w:rsidRPr="7F5DD37A">
              <w:rPr>
                <w:color w:val="000000" w:themeColor="text1"/>
              </w:rPr>
              <w:t xml:space="preserve"> This person may perform the functions of the USA as defined in the ERCOT Protocols in the event the USA is unavailable.</w:t>
            </w:r>
          </w:p>
          <w:tbl>
            <w:tblPr>
              <w:tblW w:w="10307" w:type="dxa"/>
              <w:tblLayout w:type="fixed"/>
              <w:tblLook w:val="01E0" w:firstRow="1" w:lastRow="1" w:firstColumn="1" w:lastColumn="1" w:noHBand="0" w:noVBand="0"/>
            </w:tblPr>
            <w:tblGrid>
              <w:gridCol w:w="1385"/>
              <w:gridCol w:w="180"/>
              <w:gridCol w:w="236"/>
              <w:gridCol w:w="236"/>
              <w:gridCol w:w="7268"/>
              <w:gridCol w:w="1002"/>
            </w:tblGrid>
            <w:tr w:rsidR="7F5DD37A" w14:paraId="14C47E51"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61788FE3" w14:textId="5437AE48" w:rsidR="7F5DD37A" w:rsidRDefault="7F5DD37A" w:rsidP="7F5DD37A">
                  <w:pPr>
                    <w:jc w:val="both"/>
                  </w:pPr>
                  <w:r w:rsidRPr="7F5DD37A">
                    <w:rPr>
                      <w:b/>
                      <w:bCs/>
                    </w:rPr>
                    <w:t>Name:</w:t>
                  </w:r>
                </w:p>
              </w:tc>
              <w:tc>
                <w:tcPr>
                  <w:tcW w:w="7920" w:type="dxa"/>
                  <w:gridSpan w:val="4"/>
                  <w:tcBorders>
                    <w:top w:val="single" w:sz="8" w:space="0" w:color="auto"/>
                    <w:left w:val="nil"/>
                    <w:bottom w:val="single" w:sz="8" w:space="0" w:color="auto"/>
                    <w:right w:val="single" w:sz="8" w:space="0" w:color="auto"/>
                  </w:tcBorders>
                  <w:tcMar>
                    <w:left w:w="108" w:type="dxa"/>
                    <w:right w:w="108" w:type="dxa"/>
                  </w:tcMar>
                </w:tcPr>
                <w:p w14:paraId="14A75FA4" w14:textId="40264233" w:rsidR="7F5DD37A" w:rsidRDefault="7F5DD37A" w:rsidP="7F5DD37A">
                  <w:pPr>
                    <w:jc w:val="both"/>
                  </w:pPr>
                  <w:r w:rsidRPr="7F5DD37A">
                    <w:t xml:space="preserve">     </w:t>
                  </w:r>
                </w:p>
              </w:tc>
            </w:tr>
            <w:tr w:rsidR="7F5DD37A" w14:paraId="13D39130" w14:textId="77777777" w:rsidTr="00212AF0">
              <w:trPr>
                <w:gridAfter w:val="1"/>
                <w:wAfter w:w="1002" w:type="dxa"/>
                <w:trHeight w:val="300"/>
              </w:trPr>
              <w:tc>
                <w:tcPr>
                  <w:tcW w:w="156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7272E3FF" w14:textId="1764F3F0" w:rsidR="7F5DD37A" w:rsidRDefault="7F5DD37A" w:rsidP="7F5DD37A">
                  <w:pPr>
                    <w:jc w:val="both"/>
                  </w:pPr>
                  <w:r w:rsidRPr="7F5DD37A">
                    <w:rPr>
                      <w:b/>
                      <w:bCs/>
                    </w:rPr>
                    <w:t>Telephone:</w:t>
                  </w:r>
                </w:p>
              </w:tc>
              <w:tc>
                <w:tcPr>
                  <w:tcW w:w="7740" w:type="dxa"/>
                  <w:gridSpan w:val="3"/>
                  <w:tcBorders>
                    <w:top w:val="nil"/>
                    <w:left w:val="single" w:sz="8" w:space="0" w:color="auto"/>
                    <w:bottom w:val="single" w:sz="8" w:space="0" w:color="auto"/>
                    <w:right w:val="single" w:sz="8" w:space="0" w:color="auto"/>
                  </w:tcBorders>
                  <w:tcMar>
                    <w:left w:w="108" w:type="dxa"/>
                    <w:right w:w="108" w:type="dxa"/>
                  </w:tcMar>
                </w:tcPr>
                <w:p w14:paraId="06A00607" w14:textId="1DC6D230" w:rsidR="7F5DD37A" w:rsidRDefault="7F5DD37A" w:rsidP="7F5DD37A">
                  <w:pPr>
                    <w:jc w:val="both"/>
                  </w:pPr>
                  <w:r w:rsidRPr="7F5DD37A">
                    <w:t xml:space="preserve">     </w:t>
                  </w:r>
                </w:p>
              </w:tc>
            </w:tr>
            <w:tr w:rsidR="7F5DD37A" w14:paraId="6A39CCDA"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78AAF5CC" w14:textId="0012B4A6" w:rsidR="7F5DD37A" w:rsidRDefault="7F5DD37A" w:rsidP="7F5DD37A">
                  <w:pPr>
                    <w:jc w:val="both"/>
                  </w:pPr>
                  <w:r w:rsidRPr="7F5DD37A">
                    <w:rPr>
                      <w:b/>
                      <w:bCs/>
                    </w:rPr>
                    <w:t>Email Address:</w:t>
                  </w:r>
                </w:p>
              </w:tc>
              <w:tc>
                <w:tcPr>
                  <w:tcW w:w="7920" w:type="dxa"/>
                  <w:gridSpan w:val="4"/>
                  <w:tcBorders>
                    <w:top w:val="nil"/>
                    <w:left w:val="nil"/>
                    <w:bottom w:val="single" w:sz="8" w:space="0" w:color="auto"/>
                    <w:right w:val="single" w:sz="8" w:space="0" w:color="auto"/>
                  </w:tcBorders>
                  <w:tcMar>
                    <w:left w:w="108" w:type="dxa"/>
                    <w:right w:w="108" w:type="dxa"/>
                  </w:tcMar>
                </w:tcPr>
                <w:p w14:paraId="4FF208CB" w14:textId="013E3088" w:rsidR="7F5DD37A" w:rsidRDefault="7F5DD37A" w:rsidP="7F5DD37A">
                  <w:pPr>
                    <w:jc w:val="both"/>
                  </w:pPr>
                  <w:r w:rsidRPr="7F5DD37A">
                    <w:t xml:space="preserve">     </w:t>
                  </w:r>
                </w:p>
              </w:tc>
            </w:tr>
            <w:tr w:rsidR="7F5DD37A" w14:paraId="11C855D1" w14:textId="77777777" w:rsidTr="00212AF0">
              <w:trPr>
                <w:trHeight w:val="300"/>
              </w:trPr>
              <w:tc>
                <w:tcPr>
                  <w:tcW w:w="1565" w:type="dxa"/>
                  <w:gridSpan w:val="2"/>
                  <w:tcBorders>
                    <w:top w:val="single" w:sz="8" w:space="0" w:color="auto"/>
                    <w:left w:val="nil"/>
                    <w:bottom w:val="nil"/>
                    <w:right w:val="nil"/>
                  </w:tcBorders>
                  <w:vAlign w:val="center"/>
                </w:tcPr>
                <w:p w14:paraId="61055817" w14:textId="6DB84CFD" w:rsidR="7F5DD37A" w:rsidRDefault="7F5DD37A"/>
              </w:tc>
              <w:tc>
                <w:tcPr>
                  <w:tcW w:w="236" w:type="dxa"/>
                  <w:tcBorders>
                    <w:top w:val="nil"/>
                    <w:left w:val="nil"/>
                    <w:bottom w:val="nil"/>
                    <w:right w:val="nil"/>
                  </w:tcBorders>
                  <w:vAlign w:val="center"/>
                </w:tcPr>
                <w:p w14:paraId="1008473A" w14:textId="3EB04686" w:rsidR="7F5DD37A" w:rsidRDefault="7F5DD37A"/>
              </w:tc>
              <w:tc>
                <w:tcPr>
                  <w:tcW w:w="236" w:type="dxa"/>
                  <w:tcBorders>
                    <w:top w:val="nil"/>
                    <w:left w:val="nil"/>
                    <w:bottom w:val="nil"/>
                    <w:right w:val="nil"/>
                  </w:tcBorders>
                  <w:vAlign w:val="center"/>
                </w:tcPr>
                <w:p w14:paraId="2D90A306" w14:textId="7CD938DF" w:rsidR="7F5DD37A" w:rsidRDefault="7F5DD37A"/>
              </w:tc>
              <w:tc>
                <w:tcPr>
                  <w:tcW w:w="8270" w:type="dxa"/>
                  <w:gridSpan w:val="2"/>
                  <w:tcBorders>
                    <w:top w:val="single" w:sz="8" w:space="0" w:color="auto"/>
                    <w:left w:val="nil"/>
                    <w:bottom w:val="nil"/>
                    <w:right w:val="nil"/>
                  </w:tcBorders>
                  <w:vAlign w:val="center"/>
                </w:tcPr>
                <w:p w14:paraId="33218DC5" w14:textId="232A13DA" w:rsidR="7F5DD37A" w:rsidRDefault="7F5DD37A"/>
              </w:tc>
            </w:tr>
          </w:tbl>
          <w:p w14:paraId="5502CCB2" w14:textId="31DEB407" w:rsidR="7F5DD37A" w:rsidRDefault="7F5DD37A" w:rsidP="7F5DD37A">
            <w:pPr>
              <w:spacing w:before="240" w:after="240"/>
              <w:jc w:val="both"/>
            </w:pPr>
            <w:r w:rsidRPr="7F5DD37A">
              <w:rPr>
                <w:b/>
                <w:bCs/>
                <w:color w:val="000000" w:themeColor="text1"/>
              </w:rPr>
              <w:t>6. Cybersecurity.</w:t>
            </w:r>
            <w:r w:rsidRPr="7F5DD37A">
              <w:rPr>
                <w:color w:val="000000" w:themeColor="text1"/>
              </w:rPr>
              <w:t xml:space="preserve">  This contact is responsible for communicating Cybersecurity Incidents.</w:t>
            </w:r>
          </w:p>
          <w:tbl>
            <w:tblPr>
              <w:tblW w:w="10217" w:type="dxa"/>
              <w:tblLayout w:type="fixed"/>
              <w:tblLook w:val="01E0" w:firstRow="1" w:lastRow="1" w:firstColumn="1" w:lastColumn="1" w:noHBand="0" w:noVBand="0"/>
            </w:tblPr>
            <w:tblGrid>
              <w:gridCol w:w="1385"/>
              <w:gridCol w:w="416"/>
              <w:gridCol w:w="236"/>
              <w:gridCol w:w="7178"/>
              <w:gridCol w:w="1002"/>
            </w:tblGrid>
            <w:tr w:rsidR="7F5DD37A" w14:paraId="601B9A84"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2D3C5E82" w14:textId="3269B2FA" w:rsidR="7F5DD37A" w:rsidRDefault="7F5DD37A" w:rsidP="7F5DD37A">
                  <w:pPr>
                    <w:jc w:val="both"/>
                  </w:pPr>
                  <w:r w:rsidRPr="7F5DD37A">
                    <w:rPr>
                      <w:b/>
                      <w:bCs/>
                    </w:rPr>
                    <w:t>Name:</w:t>
                  </w:r>
                </w:p>
              </w:tc>
              <w:tc>
                <w:tcPr>
                  <w:tcW w:w="7830" w:type="dxa"/>
                  <w:gridSpan w:val="3"/>
                  <w:tcBorders>
                    <w:top w:val="single" w:sz="8" w:space="0" w:color="auto"/>
                    <w:left w:val="nil"/>
                    <w:bottom w:val="single" w:sz="8" w:space="0" w:color="auto"/>
                    <w:right w:val="single" w:sz="8" w:space="0" w:color="auto"/>
                  </w:tcBorders>
                  <w:tcMar>
                    <w:left w:w="108" w:type="dxa"/>
                    <w:right w:w="108" w:type="dxa"/>
                  </w:tcMar>
                </w:tcPr>
                <w:p w14:paraId="7F9BA65F" w14:textId="60669FA0" w:rsidR="7F5DD37A" w:rsidRDefault="7F5DD37A" w:rsidP="7F5DD37A">
                  <w:pPr>
                    <w:jc w:val="both"/>
                  </w:pPr>
                  <w:r w:rsidRPr="7F5DD37A">
                    <w:t xml:space="preserve">     </w:t>
                  </w:r>
                </w:p>
              </w:tc>
            </w:tr>
            <w:tr w:rsidR="7F5DD37A" w14:paraId="1E78C0A0"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3101B03D" w14:textId="0C67D5D8" w:rsidR="7F5DD37A" w:rsidRDefault="7F5DD37A" w:rsidP="7F5DD37A">
                  <w:pPr>
                    <w:jc w:val="both"/>
                  </w:pPr>
                  <w:r w:rsidRPr="7F5DD37A">
                    <w:rPr>
                      <w:b/>
                      <w:bCs/>
                    </w:rPr>
                    <w:t>Telephone:</w:t>
                  </w:r>
                </w:p>
              </w:tc>
              <w:tc>
                <w:tcPr>
                  <w:tcW w:w="7830" w:type="dxa"/>
                  <w:gridSpan w:val="3"/>
                  <w:tcBorders>
                    <w:top w:val="nil"/>
                    <w:left w:val="single" w:sz="8" w:space="0" w:color="auto"/>
                    <w:bottom w:val="single" w:sz="8" w:space="0" w:color="auto"/>
                    <w:right w:val="single" w:sz="8" w:space="0" w:color="auto"/>
                  </w:tcBorders>
                  <w:tcMar>
                    <w:left w:w="108" w:type="dxa"/>
                    <w:right w:w="108" w:type="dxa"/>
                  </w:tcMar>
                </w:tcPr>
                <w:p w14:paraId="1B947C83" w14:textId="1B7C048A" w:rsidR="7F5DD37A" w:rsidRDefault="7F5DD37A" w:rsidP="7F5DD37A">
                  <w:pPr>
                    <w:jc w:val="both"/>
                  </w:pPr>
                  <w:r w:rsidRPr="7F5DD37A">
                    <w:t xml:space="preserve">     </w:t>
                  </w:r>
                </w:p>
              </w:tc>
            </w:tr>
            <w:tr w:rsidR="7F5DD37A" w14:paraId="685C512C"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0946CEAD" w14:textId="190A6B04" w:rsidR="7F5DD37A" w:rsidRDefault="7F5DD37A" w:rsidP="7F5DD37A">
                  <w:pPr>
                    <w:jc w:val="both"/>
                  </w:pPr>
                  <w:r w:rsidRPr="7F5DD37A">
                    <w:rPr>
                      <w:b/>
                      <w:bCs/>
                    </w:rPr>
                    <w:t>Email Address:</w:t>
                  </w:r>
                </w:p>
              </w:tc>
              <w:tc>
                <w:tcPr>
                  <w:tcW w:w="7830" w:type="dxa"/>
                  <w:gridSpan w:val="3"/>
                  <w:tcBorders>
                    <w:top w:val="nil"/>
                    <w:left w:val="nil"/>
                    <w:bottom w:val="single" w:sz="8" w:space="0" w:color="auto"/>
                    <w:right w:val="single" w:sz="8" w:space="0" w:color="auto"/>
                  </w:tcBorders>
                  <w:tcMar>
                    <w:left w:w="108" w:type="dxa"/>
                    <w:right w:w="108" w:type="dxa"/>
                  </w:tcMar>
                </w:tcPr>
                <w:p w14:paraId="151DFE3C" w14:textId="0330C4F9" w:rsidR="7F5DD37A" w:rsidRDefault="7F5DD37A" w:rsidP="7F5DD37A">
                  <w:pPr>
                    <w:jc w:val="both"/>
                  </w:pPr>
                  <w:r w:rsidRPr="7F5DD37A">
                    <w:t xml:space="preserve">     </w:t>
                  </w:r>
                </w:p>
              </w:tc>
            </w:tr>
            <w:tr w:rsidR="7F5DD37A" w14:paraId="22419CA9" w14:textId="77777777" w:rsidTr="00212AF0">
              <w:trPr>
                <w:trHeight w:val="300"/>
              </w:trPr>
              <w:tc>
                <w:tcPr>
                  <w:tcW w:w="1385" w:type="dxa"/>
                  <w:tcBorders>
                    <w:top w:val="single" w:sz="8" w:space="0" w:color="auto"/>
                    <w:left w:val="nil"/>
                    <w:bottom w:val="nil"/>
                    <w:right w:val="nil"/>
                  </w:tcBorders>
                  <w:vAlign w:val="center"/>
                </w:tcPr>
                <w:p w14:paraId="002D91AE" w14:textId="64CD7FA2" w:rsidR="7F5DD37A" w:rsidRDefault="7F5DD37A"/>
              </w:tc>
              <w:tc>
                <w:tcPr>
                  <w:tcW w:w="416" w:type="dxa"/>
                  <w:tcBorders>
                    <w:top w:val="nil"/>
                    <w:left w:val="nil"/>
                    <w:bottom w:val="nil"/>
                    <w:right w:val="nil"/>
                  </w:tcBorders>
                  <w:vAlign w:val="center"/>
                </w:tcPr>
                <w:p w14:paraId="5E161E0A" w14:textId="42C1BB84" w:rsidR="7F5DD37A" w:rsidRDefault="7F5DD37A"/>
              </w:tc>
              <w:tc>
                <w:tcPr>
                  <w:tcW w:w="236" w:type="dxa"/>
                  <w:tcBorders>
                    <w:top w:val="nil"/>
                    <w:left w:val="nil"/>
                    <w:bottom w:val="nil"/>
                    <w:right w:val="nil"/>
                  </w:tcBorders>
                  <w:vAlign w:val="center"/>
                </w:tcPr>
                <w:p w14:paraId="2355577F" w14:textId="405EE944" w:rsidR="7F5DD37A" w:rsidRDefault="7F5DD37A"/>
              </w:tc>
              <w:tc>
                <w:tcPr>
                  <w:tcW w:w="8180" w:type="dxa"/>
                  <w:gridSpan w:val="2"/>
                  <w:tcBorders>
                    <w:top w:val="single" w:sz="8" w:space="0" w:color="auto"/>
                    <w:left w:val="nil"/>
                    <w:bottom w:val="nil"/>
                    <w:right w:val="nil"/>
                  </w:tcBorders>
                  <w:vAlign w:val="center"/>
                </w:tcPr>
                <w:p w14:paraId="72721123" w14:textId="1FA9125B" w:rsidR="7F5DD37A" w:rsidRDefault="7F5DD37A"/>
              </w:tc>
            </w:tr>
          </w:tbl>
          <w:p w14:paraId="27F3EA9E" w14:textId="6923F923" w:rsidR="7F5DD37A" w:rsidRDefault="7F5DD37A" w:rsidP="7F5DD37A">
            <w:pPr>
              <w:spacing w:before="240" w:after="240"/>
              <w:jc w:val="both"/>
            </w:pPr>
            <w:r w:rsidRPr="7F5DD37A">
              <w:rPr>
                <w:b/>
                <w:bCs/>
                <w:color w:val="000000" w:themeColor="text1"/>
              </w:rPr>
              <w:t>7. Compliance Contact.</w:t>
            </w:r>
            <w:r w:rsidRPr="7F5DD37A">
              <w:rPr>
                <w:color w:val="000000" w:themeColor="text1"/>
              </w:rPr>
              <w:t xml:space="preserve">  This person is responsible for compliance related issues.</w:t>
            </w:r>
          </w:p>
          <w:tbl>
            <w:tblPr>
              <w:tblW w:w="10217" w:type="dxa"/>
              <w:tblLayout w:type="fixed"/>
              <w:tblLook w:val="01E0" w:firstRow="1" w:lastRow="1" w:firstColumn="1" w:lastColumn="1" w:noHBand="0" w:noVBand="0"/>
            </w:tblPr>
            <w:tblGrid>
              <w:gridCol w:w="1475"/>
              <w:gridCol w:w="326"/>
              <w:gridCol w:w="236"/>
              <w:gridCol w:w="7178"/>
              <w:gridCol w:w="1002"/>
            </w:tblGrid>
            <w:tr w:rsidR="7F5DD37A" w14:paraId="2F30935B" w14:textId="77777777" w:rsidTr="00212AF0">
              <w:trPr>
                <w:gridAfter w:val="1"/>
                <w:wAfter w:w="1002" w:type="dxa"/>
                <w:trHeight w:val="300"/>
              </w:trPr>
              <w:tc>
                <w:tcPr>
                  <w:tcW w:w="1475" w:type="dxa"/>
                  <w:tcBorders>
                    <w:top w:val="single" w:sz="8" w:space="0" w:color="auto"/>
                    <w:left w:val="single" w:sz="8" w:space="0" w:color="auto"/>
                    <w:bottom w:val="single" w:sz="8" w:space="0" w:color="auto"/>
                    <w:right w:val="single" w:sz="8" w:space="0" w:color="auto"/>
                  </w:tcBorders>
                  <w:tcMar>
                    <w:left w:w="108" w:type="dxa"/>
                    <w:right w:w="108" w:type="dxa"/>
                  </w:tcMar>
                </w:tcPr>
                <w:p w14:paraId="73EE7097" w14:textId="24688307" w:rsidR="7F5DD37A" w:rsidRDefault="7F5DD37A" w:rsidP="7F5DD37A">
                  <w:pPr>
                    <w:jc w:val="both"/>
                  </w:pPr>
                  <w:r w:rsidRPr="7F5DD37A">
                    <w:rPr>
                      <w:b/>
                      <w:bCs/>
                    </w:rPr>
                    <w:t>Name:</w:t>
                  </w:r>
                </w:p>
              </w:tc>
              <w:tc>
                <w:tcPr>
                  <w:tcW w:w="7740" w:type="dxa"/>
                  <w:gridSpan w:val="3"/>
                  <w:tcBorders>
                    <w:top w:val="single" w:sz="8" w:space="0" w:color="auto"/>
                    <w:left w:val="nil"/>
                    <w:bottom w:val="single" w:sz="8" w:space="0" w:color="auto"/>
                    <w:right w:val="single" w:sz="8" w:space="0" w:color="auto"/>
                  </w:tcBorders>
                  <w:tcMar>
                    <w:left w:w="108" w:type="dxa"/>
                    <w:right w:w="108" w:type="dxa"/>
                  </w:tcMar>
                </w:tcPr>
                <w:p w14:paraId="182950D2" w14:textId="59F031D2" w:rsidR="7F5DD37A" w:rsidRDefault="7F5DD37A" w:rsidP="7F5DD37A">
                  <w:pPr>
                    <w:jc w:val="both"/>
                  </w:pPr>
                  <w:r w:rsidRPr="7F5DD37A">
                    <w:t xml:space="preserve">     </w:t>
                  </w:r>
                </w:p>
              </w:tc>
            </w:tr>
            <w:tr w:rsidR="7F5DD37A" w14:paraId="7794C063" w14:textId="77777777" w:rsidTr="00212AF0">
              <w:trPr>
                <w:gridAfter w:val="1"/>
                <w:wAfter w:w="1002" w:type="dxa"/>
                <w:trHeight w:val="300"/>
              </w:trPr>
              <w:tc>
                <w:tcPr>
                  <w:tcW w:w="1475" w:type="dxa"/>
                  <w:tcBorders>
                    <w:top w:val="single" w:sz="8" w:space="0" w:color="auto"/>
                    <w:left w:val="single" w:sz="8" w:space="0" w:color="auto"/>
                    <w:bottom w:val="single" w:sz="8" w:space="0" w:color="auto"/>
                    <w:right w:val="single" w:sz="8" w:space="0" w:color="auto"/>
                  </w:tcBorders>
                  <w:tcMar>
                    <w:left w:w="108" w:type="dxa"/>
                    <w:right w:w="108" w:type="dxa"/>
                  </w:tcMar>
                </w:tcPr>
                <w:p w14:paraId="6EC02B3C" w14:textId="1D616A06" w:rsidR="7F5DD37A" w:rsidRDefault="7F5DD37A" w:rsidP="7F5DD37A">
                  <w:pPr>
                    <w:jc w:val="both"/>
                  </w:pPr>
                  <w:r w:rsidRPr="7F5DD37A">
                    <w:rPr>
                      <w:b/>
                      <w:bCs/>
                    </w:rPr>
                    <w:t>Telephone:</w:t>
                  </w:r>
                </w:p>
              </w:tc>
              <w:tc>
                <w:tcPr>
                  <w:tcW w:w="7740" w:type="dxa"/>
                  <w:gridSpan w:val="3"/>
                  <w:tcBorders>
                    <w:top w:val="nil"/>
                    <w:left w:val="single" w:sz="8" w:space="0" w:color="auto"/>
                    <w:bottom w:val="single" w:sz="8" w:space="0" w:color="auto"/>
                    <w:right w:val="single" w:sz="8" w:space="0" w:color="auto"/>
                  </w:tcBorders>
                  <w:tcMar>
                    <w:left w:w="108" w:type="dxa"/>
                    <w:right w:w="108" w:type="dxa"/>
                  </w:tcMar>
                </w:tcPr>
                <w:p w14:paraId="5C2BDB60" w14:textId="6ECAE32E" w:rsidR="7F5DD37A" w:rsidRDefault="7F5DD37A" w:rsidP="7F5DD37A">
                  <w:pPr>
                    <w:jc w:val="both"/>
                  </w:pPr>
                  <w:r w:rsidRPr="7F5DD37A">
                    <w:t xml:space="preserve">     </w:t>
                  </w:r>
                </w:p>
              </w:tc>
            </w:tr>
            <w:tr w:rsidR="7F5DD37A" w14:paraId="1F2D818F" w14:textId="77777777" w:rsidTr="00212AF0">
              <w:trPr>
                <w:gridAfter w:val="1"/>
                <w:wAfter w:w="1002" w:type="dxa"/>
                <w:trHeight w:val="300"/>
              </w:trPr>
              <w:tc>
                <w:tcPr>
                  <w:tcW w:w="1475" w:type="dxa"/>
                  <w:tcBorders>
                    <w:top w:val="single" w:sz="8" w:space="0" w:color="auto"/>
                    <w:left w:val="single" w:sz="8" w:space="0" w:color="auto"/>
                    <w:bottom w:val="single" w:sz="8" w:space="0" w:color="auto"/>
                    <w:right w:val="single" w:sz="8" w:space="0" w:color="auto"/>
                  </w:tcBorders>
                  <w:tcMar>
                    <w:left w:w="108" w:type="dxa"/>
                    <w:right w:w="108" w:type="dxa"/>
                  </w:tcMar>
                </w:tcPr>
                <w:p w14:paraId="560CA63A" w14:textId="401DAD78" w:rsidR="7F5DD37A" w:rsidRDefault="7F5DD37A" w:rsidP="7F5DD37A">
                  <w:pPr>
                    <w:jc w:val="both"/>
                  </w:pPr>
                  <w:r w:rsidRPr="7F5DD37A">
                    <w:rPr>
                      <w:b/>
                      <w:bCs/>
                    </w:rPr>
                    <w:t>Email Address:</w:t>
                  </w:r>
                </w:p>
              </w:tc>
              <w:tc>
                <w:tcPr>
                  <w:tcW w:w="7740" w:type="dxa"/>
                  <w:gridSpan w:val="3"/>
                  <w:tcBorders>
                    <w:top w:val="nil"/>
                    <w:left w:val="nil"/>
                    <w:bottom w:val="single" w:sz="8" w:space="0" w:color="auto"/>
                    <w:right w:val="single" w:sz="8" w:space="0" w:color="auto"/>
                  </w:tcBorders>
                  <w:tcMar>
                    <w:left w:w="108" w:type="dxa"/>
                    <w:right w:w="108" w:type="dxa"/>
                  </w:tcMar>
                </w:tcPr>
                <w:p w14:paraId="2B86E484" w14:textId="1937E4A8" w:rsidR="7F5DD37A" w:rsidRDefault="7F5DD37A" w:rsidP="7F5DD37A">
                  <w:pPr>
                    <w:jc w:val="both"/>
                  </w:pPr>
                  <w:r w:rsidRPr="7F5DD37A">
                    <w:t xml:space="preserve">     </w:t>
                  </w:r>
                </w:p>
              </w:tc>
            </w:tr>
            <w:tr w:rsidR="7F5DD37A" w14:paraId="36ABFFBC" w14:textId="77777777" w:rsidTr="00212AF0">
              <w:trPr>
                <w:trHeight w:val="300"/>
              </w:trPr>
              <w:tc>
                <w:tcPr>
                  <w:tcW w:w="1475" w:type="dxa"/>
                  <w:tcBorders>
                    <w:top w:val="single" w:sz="8" w:space="0" w:color="auto"/>
                    <w:left w:val="nil"/>
                    <w:bottom w:val="nil"/>
                    <w:right w:val="nil"/>
                  </w:tcBorders>
                  <w:vAlign w:val="center"/>
                </w:tcPr>
                <w:p w14:paraId="4E239243" w14:textId="56932001" w:rsidR="7F5DD37A" w:rsidRDefault="7F5DD37A"/>
              </w:tc>
              <w:tc>
                <w:tcPr>
                  <w:tcW w:w="326" w:type="dxa"/>
                  <w:tcBorders>
                    <w:top w:val="nil"/>
                    <w:left w:val="nil"/>
                    <w:bottom w:val="nil"/>
                    <w:right w:val="nil"/>
                  </w:tcBorders>
                  <w:vAlign w:val="center"/>
                </w:tcPr>
                <w:p w14:paraId="392E8C43" w14:textId="5789D870" w:rsidR="7F5DD37A" w:rsidRDefault="7F5DD37A"/>
              </w:tc>
              <w:tc>
                <w:tcPr>
                  <w:tcW w:w="236" w:type="dxa"/>
                  <w:tcBorders>
                    <w:top w:val="nil"/>
                    <w:left w:val="nil"/>
                    <w:bottom w:val="nil"/>
                    <w:right w:val="nil"/>
                  </w:tcBorders>
                  <w:vAlign w:val="center"/>
                </w:tcPr>
                <w:p w14:paraId="24D2B495" w14:textId="1873C7D7" w:rsidR="7F5DD37A" w:rsidRDefault="7F5DD37A"/>
              </w:tc>
              <w:tc>
                <w:tcPr>
                  <w:tcW w:w="8180" w:type="dxa"/>
                  <w:gridSpan w:val="2"/>
                  <w:tcBorders>
                    <w:top w:val="single" w:sz="8" w:space="0" w:color="auto"/>
                    <w:left w:val="nil"/>
                    <w:bottom w:val="nil"/>
                    <w:right w:val="nil"/>
                  </w:tcBorders>
                  <w:vAlign w:val="center"/>
                </w:tcPr>
                <w:p w14:paraId="7202759D" w14:textId="2DB13EE1" w:rsidR="7F5DD37A" w:rsidRDefault="7F5DD37A"/>
              </w:tc>
            </w:tr>
          </w:tbl>
          <w:p w14:paraId="71E3975C" w14:textId="77777777" w:rsidR="00212AF0" w:rsidRPr="00907A1D" w:rsidRDefault="00212AF0" w:rsidP="00212AF0">
            <w:pPr>
              <w:spacing w:before="240" w:after="240"/>
              <w:jc w:val="both"/>
            </w:pPr>
            <w:r w:rsidRPr="00907A1D">
              <w:rPr>
                <w:b/>
                <w:bCs/>
              </w:rPr>
              <w:lastRenderedPageBreak/>
              <w:t>8. Proposed commencement date for service:</w:t>
            </w:r>
            <w:r w:rsidRPr="00907A1D">
              <w:t xml:space="preserve"> </w:t>
            </w:r>
            <w:r w:rsidRPr="00907A1D">
              <w:rPr>
                <w:u w:val="single"/>
              </w:rPr>
              <w:fldChar w:fldCharType="begin">
                <w:ffData>
                  <w:name w:val="Text82"/>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32697E5D" w14:textId="344AC025" w:rsidR="7F5DD37A" w:rsidRDefault="7F5DD37A" w:rsidP="7F5DD37A"/>
          <w:p w14:paraId="4598C787" w14:textId="2FE8C0C9" w:rsidR="7F5DD37A" w:rsidRDefault="7F5DD37A" w:rsidP="7F5DD37A">
            <w:pPr>
              <w:spacing w:after="240"/>
              <w:jc w:val="center"/>
            </w:pPr>
            <w:r w:rsidRPr="7F5DD37A">
              <w:rPr>
                <w:b/>
                <w:bCs/>
                <w:color w:val="000000" w:themeColor="text1"/>
                <w:u w:val="single"/>
              </w:rPr>
              <w:t xml:space="preserve">PART II – </w:t>
            </w:r>
            <w:r w:rsidRPr="7F5DD37A">
              <w:rPr>
                <w:b/>
                <w:bCs/>
                <w:caps/>
                <w:color w:val="000000" w:themeColor="text1"/>
                <w:u w:val="single"/>
              </w:rPr>
              <w:t>ADDiTIONAL REQUIRED Information</w:t>
            </w:r>
          </w:p>
          <w:p w14:paraId="6CB55037" w14:textId="4F023DD2" w:rsidR="7F5DD37A" w:rsidRDefault="7F5DD37A" w:rsidP="7F5DD37A">
            <w:pPr>
              <w:spacing w:after="240"/>
              <w:jc w:val="both"/>
              <w:rPr>
                <w:color w:val="000000" w:themeColor="text1"/>
              </w:rPr>
            </w:pPr>
            <w:r w:rsidRPr="7F5DD37A">
              <w:rPr>
                <w:b/>
                <w:bCs/>
                <w:color w:val="000000" w:themeColor="text1"/>
              </w:rPr>
              <w:t>1. Officers.</w:t>
            </w:r>
            <w:r w:rsidRPr="7F5DD37A">
              <w:rPr>
                <w:color w:val="000000" w:themeColor="text1"/>
              </w:rPr>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w:t>
            </w:r>
            <w:del w:id="568" w:author="ERCOT [2]" w:date="2025-07-10T16:50:00Z" w16du:dateUtc="2025-07-10T21:50:00Z">
              <w:r w:rsidRPr="7F5DD37A" w:rsidDel="00D63E48">
                <w:rPr>
                  <w:color w:val="000000" w:themeColor="text1"/>
                </w:rPr>
                <w:delText>Digital Certificate</w:delText>
              </w:r>
            </w:del>
            <w:del w:id="569" w:author="ERCOT [2]" w:date="2025-07-30T19:05:00Z">
              <w:r w:rsidRPr="7F5DD37A">
                <w:rPr>
                  <w:color w:val="000000" w:themeColor="text1"/>
                </w:rPr>
                <w:delText xml:space="preserve"> Audit Attestation,</w:delText>
              </w:r>
            </w:del>
            <w:r w:rsidRPr="7F5DD37A">
              <w:rPr>
                <w:color w:val="000000" w:themeColor="text1"/>
              </w:rPr>
              <w:t xml:space="preserve"> etc.  Alternatively, additional documentation (Articles of Incorporation, Board Resolutions, Delegation of Authority, Secretary’s Certificate, etc.) can be provided to prove binding authority for the Applicant.</w:t>
            </w:r>
          </w:p>
          <w:p w14:paraId="02702714" w14:textId="135C41DA" w:rsidR="7F5DD37A" w:rsidRDefault="7F5DD37A" w:rsidP="7F5DD37A">
            <w:pPr>
              <w:spacing w:after="240"/>
              <w:jc w:val="both"/>
            </w:pPr>
            <w:r w:rsidRPr="7F5DD37A">
              <w:rPr>
                <w:b/>
                <w:bCs/>
                <w:color w:val="000000" w:themeColor="text1"/>
              </w:rPr>
              <w:t>2. Affiliates and Other Registrations.</w:t>
            </w:r>
            <w:r w:rsidRPr="7F5DD37A">
              <w:rPr>
                <w:color w:val="000000" w:themeColor="text1"/>
              </w:rPr>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7F5DD37A">
              <w:rPr>
                <w:i/>
                <w:iCs/>
                <w:color w:val="000000" w:themeColor="text1"/>
              </w:rPr>
              <w:t>(Attach additional pages if necessary.)</w:t>
            </w:r>
          </w:p>
          <w:p w14:paraId="717C3A49" w14:textId="17532F01" w:rsidR="7F5DD37A" w:rsidRDefault="7F5DD37A" w:rsidP="7F5DD37A">
            <w:pPr>
              <w:tabs>
                <w:tab w:val="left" w:pos="0"/>
                <w:tab w:val="left" w:leader="underscore" w:pos="9360"/>
              </w:tabs>
              <w:spacing w:after="240"/>
              <w:jc w:val="both"/>
            </w:pPr>
            <w:r w:rsidRPr="7F5DD37A">
              <w:rPr>
                <w:b/>
                <w:bCs/>
                <w:color w:val="000000" w:themeColor="text1"/>
              </w:rPr>
              <w:t>3. Qualified Scheduling Entity (QSE) Acknowledgment.</w:t>
            </w:r>
            <w:r w:rsidRPr="7F5DD37A">
              <w:rPr>
                <w:color w:val="000000" w:themeColor="text1"/>
              </w:rPr>
              <w:t xml:space="preserve">  Provide all information requested in Attachment A and have the document executed by both parties.  Resource Entities representing Generation Resources, Energy Storage Resources (ESRs), or Load Resources shall designate a QSE qualified to represent the Resources.  Resource Entities with Settlement Only Generators (SOGs) or Settlement Only Energy Storage Systems (SOESSs) shall designate any qualified QSE.</w:t>
            </w:r>
          </w:p>
          <w:tbl>
            <w:tblPr>
              <w:tblW w:w="0" w:type="auto"/>
              <w:tblInd w:w="135" w:type="dxa"/>
              <w:tblLayout w:type="fixed"/>
              <w:tblLook w:val="06A0" w:firstRow="1" w:lastRow="0" w:firstColumn="1" w:lastColumn="0" w:noHBand="1" w:noVBand="1"/>
            </w:tblPr>
            <w:tblGrid>
              <w:gridCol w:w="3735"/>
              <w:gridCol w:w="2421"/>
              <w:gridCol w:w="3191"/>
            </w:tblGrid>
            <w:tr w:rsidR="7F5DD37A" w14:paraId="7DB1A78F"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3DD77125" w14:textId="01C3F027" w:rsidR="7F5DD37A" w:rsidRDefault="7F5DD37A" w:rsidP="7F5DD37A">
                  <w:pPr>
                    <w:jc w:val="center"/>
                  </w:pPr>
                  <w:r w:rsidRPr="7F5DD37A">
                    <w:rPr>
                      <w:b/>
                      <w:bCs/>
                    </w:rPr>
                    <w:t>Affiliate Name</w:t>
                  </w:r>
                </w:p>
                <w:p w14:paraId="40DE89DC" w14:textId="361D45EA" w:rsidR="7F5DD37A" w:rsidRDefault="7F5DD37A" w:rsidP="7F5DD37A">
                  <w:pPr>
                    <w:jc w:val="center"/>
                  </w:pPr>
                  <w:r w:rsidRPr="7F5DD37A">
                    <w:t>(or name used for other ERCOT registration)</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0852157C" w14:textId="5F20AD29" w:rsidR="7F5DD37A" w:rsidRDefault="7F5DD37A" w:rsidP="7F5DD37A">
                  <w:pPr>
                    <w:jc w:val="center"/>
                  </w:pPr>
                  <w:r w:rsidRPr="7F5DD37A">
                    <w:rPr>
                      <w:b/>
                      <w:bCs/>
                    </w:rPr>
                    <w:t>Type of Legal Structure</w:t>
                  </w:r>
                </w:p>
                <w:p w14:paraId="17327717" w14:textId="3E00215D" w:rsidR="7F5DD37A" w:rsidRDefault="7F5DD37A" w:rsidP="7F5DD37A">
                  <w:pPr>
                    <w:jc w:val="center"/>
                  </w:pPr>
                  <w:r w:rsidRPr="7F5DD37A">
                    <w:t>(partnership, limited liability company, corporation, etc.)</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12ECEE57" w14:textId="46E0B0CF" w:rsidR="7F5DD37A" w:rsidRDefault="7F5DD37A" w:rsidP="7F5DD37A">
                  <w:pPr>
                    <w:jc w:val="center"/>
                  </w:pPr>
                  <w:r w:rsidRPr="7F5DD37A">
                    <w:rPr>
                      <w:b/>
                      <w:bCs/>
                    </w:rPr>
                    <w:t>Relationship</w:t>
                  </w:r>
                </w:p>
                <w:p w14:paraId="5A68CF5E" w14:textId="22A1701A" w:rsidR="7F5DD37A" w:rsidRDefault="7F5DD37A" w:rsidP="7F5DD37A">
                  <w:pPr>
                    <w:jc w:val="center"/>
                  </w:pPr>
                  <w:r w:rsidRPr="7F5DD37A">
                    <w:t>(parent, subsidiary, partner, affiliate, etc.)</w:t>
                  </w:r>
                </w:p>
              </w:tc>
            </w:tr>
            <w:tr w:rsidR="7F5DD37A" w14:paraId="1D8C14EF"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78173B5D" w14:textId="1EC01E13"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0C4E30FB" w14:textId="0F21B26D"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403FB1F5" w14:textId="60ED2CAF" w:rsidR="7F5DD37A" w:rsidRDefault="7F5DD37A" w:rsidP="7F5DD37A">
                  <w:r w:rsidRPr="7F5DD37A">
                    <w:rPr>
                      <w:b/>
                      <w:bCs/>
                    </w:rPr>
                    <w:t xml:space="preserve">     </w:t>
                  </w:r>
                </w:p>
              </w:tc>
            </w:tr>
            <w:tr w:rsidR="7F5DD37A" w14:paraId="07F4E0D0"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71C80ACD" w14:textId="21264121"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22A52F86" w14:textId="08E8801A"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6CE0C585" w14:textId="006433EF" w:rsidR="7F5DD37A" w:rsidRDefault="7F5DD37A" w:rsidP="7F5DD37A">
                  <w:r w:rsidRPr="7F5DD37A">
                    <w:rPr>
                      <w:b/>
                      <w:bCs/>
                    </w:rPr>
                    <w:t xml:space="preserve">     </w:t>
                  </w:r>
                </w:p>
              </w:tc>
            </w:tr>
            <w:tr w:rsidR="7F5DD37A" w14:paraId="5D18088F"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5B46CB81" w14:textId="291985B8"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214D9144" w14:textId="1077F5F3"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1CF7E58A" w14:textId="665DDA30" w:rsidR="7F5DD37A" w:rsidRDefault="7F5DD37A" w:rsidP="7F5DD37A">
                  <w:r w:rsidRPr="7F5DD37A">
                    <w:rPr>
                      <w:b/>
                      <w:bCs/>
                    </w:rPr>
                    <w:t xml:space="preserve">     </w:t>
                  </w:r>
                </w:p>
              </w:tc>
            </w:tr>
            <w:tr w:rsidR="7F5DD37A" w14:paraId="197DD128"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3A3CD47D" w14:textId="1847D842"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65B16DFD" w14:textId="3633AF4A"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2A3D3BD7" w14:textId="63BF8F0F" w:rsidR="7F5DD37A" w:rsidRDefault="7F5DD37A" w:rsidP="7F5DD37A">
                  <w:r w:rsidRPr="7F5DD37A">
                    <w:rPr>
                      <w:b/>
                      <w:bCs/>
                    </w:rPr>
                    <w:t xml:space="preserve">     </w:t>
                  </w:r>
                </w:p>
              </w:tc>
            </w:tr>
            <w:tr w:rsidR="7F5DD37A" w14:paraId="1F0674DE"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696FCB89" w14:textId="3E71BAA6"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5B43BAB3" w14:textId="09D02A15"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66B6D06F" w14:textId="69DE54D5" w:rsidR="7F5DD37A" w:rsidRDefault="7F5DD37A" w:rsidP="7F5DD37A">
                  <w:r w:rsidRPr="7F5DD37A">
                    <w:rPr>
                      <w:b/>
                      <w:bCs/>
                    </w:rPr>
                    <w:t xml:space="preserve">     </w:t>
                  </w:r>
                </w:p>
              </w:tc>
            </w:tr>
            <w:tr w:rsidR="7F5DD37A" w14:paraId="10199E2D"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474D8B96" w14:textId="4CB6919D"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5821B8A4" w14:textId="6D9D972F"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75C12D74" w14:textId="455478B8" w:rsidR="7F5DD37A" w:rsidRDefault="7F5DD37A" w:rsidP="7F5DD37A">
                  <w:r w:rsidRPr="7F5DD37A">
                    <w:rPr>
                      <w:b/>
                      <w:bCs/>
                    </w:rPr>
                    <w:t xml:space="preserve">     </w:t>
                  </w:r>
                </w:p>
              </w:tc>
            </w:tr>
            <w:tr w:rsidR="7F5DD37A" w14:paraId="3AD30E6C"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588F5DED" w14:textId="47C8198C"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4ED050A7" w14:textId="1399272B"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77846658" w14:textId="233676FB" w:rsidR="7F5DD37A" w:rsidRDefault="7F5DD37A" w:rsidP="7F5DD37A">
                  <w:r w:rsidRPr="7F5DD37A">
                    <w:rPr>
                      <w:b/>
                      <w:bCs/>
                    </w:rPr>
                    <w:t xml:space="preserve">     </w:t>
                  </w:r>
                </w:p>
              </w:tc>
            </w:tr>
            <w:tr w:rsidR="7F5DD37A" w14:paraId="31CAD436"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2715CE5C" w14:textId="4888F0B4"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5FBCFF42" w14:textId="337E8185"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569B1A96" w14:textId="3972FD4F" w:rsidR="7F5DD37A" w:rsidRDefault="7F5DD37A" w:rsidP="7F5DD37A">
                  <w:r w:rsidRPr="7F5DD37A">
                    <w:rPr>
                      <w:b/>
                      <w:bCs/>
                    </w:rPr>
                    <w:t xml:space="preserve">     </w:t>
                  </w:r>
                </w:p>
              </w:tc>
            </w:tr>
            <w:tr w:rsidR="7F5DD37A" w14:paraId="026B6013"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4976E571" w14:textId="3AD8186C"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28E689B0" w14:textId="037EAA14"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75A3ACA9" w14:textId="74572430" w:rsidR="7F5DD37A" w:rsidRDefault="7F5DD37A" w:rsidP="7F5DD37A">
                  <w:r w:rsidRPr="7F5DD37A">
                    <w:rPr>
                      <w:b/>
                      <w:bCs/>
                    </w:rPr>
                    <w:t xml:space="preserve">     </w:t>
                  </w:r>
                </w:p>
              </w:tc>
            </w:tr>
            <w:tr w:rsidR="7F5DD37A" w14:paraId="3741F20A"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4262A840" w14:textId="59368B48"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2D35A097" w14:textId="520C9EAF"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6318DA33" w14:textId="172A024A" w:rsidR="7F5DD37A" w:rsidRDefault="7F5DD37A" w:rsidP="7F5DD37A">
                  <w:r w:rsidRPr="7F5DD37A">
                    <w:rPr>
                      <w:b/>
                      <w:bCs/>
                    </w:rPr>
                    <w:t xml:space="preserve">     </w:t>
                  </w:r>
                </w:p>
              </w:tc>
            </w:tr>
          </w:tbl>
          <w:p w14:paraId="30C444EE" w14:textId="6BCCF8C5" w:rsidR="7F5DD37A" w:rsidRDefault="7F5DD37A" w:rsidP="7F5DD37A">
            <w:pPr>
              <w:jc w:val="center"/>
            </w:pPr>
            <w:r w:rsidRPr="7F5DD37A">
              <w:rPr>
                <w:b/>
                <w:bCs/>
              </w:rPr>
              <w:t xml:space="preserve"> </w:t>
            </w:r>
          </w:p>
          <w:p w14:paraId="657CF76F" w14:textId="6789FB86" w:rsidR="7F5DD37A" w:rsidRDefault="7F5DD37A" w:rsidP="7F5DD37A">
            <w:pPr>
              <w:spacing w:after="240"/>
              <w:jc w:val="center"/>
            </w:pPr>
            <w:r w:rsidRPr="7F5DD37A">
              <w:rPr>
                <w:b/>
                <w:bCs/>
                <w:color w:val="000000" w:themeColor="text1"/>
                <w:u w:val="single"/>
              </w:rPr>
              <w:t>PART III – SIGNATURE</w:t>
            </w:r>
          </w:p>
          <w:p w14:paraId="1C0F0178" w14:textId="6363ABFD" w:rsidR="7F5DD37A" w:rsidRDefault="7F5DD37A" w:rsidP="7F5DD37A">
            <w:pPr>
              <w:spacing w:after="240"/>
              <w:jc w:val="both"/>
            </w:pPr>
            <w:r w:rsidRPr="7F5DD37A">
              <w:rPr>
                <w:color w:val="000000" w:themeColor="text1"/>
              </w:rPr>
              <w:lastRenderedPageBreak/>
              <w:t xml:space="preserve">I affirm that I have personal knowledge of the facts stated in this application and that I have the authority to submit this application form on behalf of the Applicant.  I further affirm that all statements </w:t>
            </w:r>
            <w:proofErr w:type="gramStart"/>
            <w:r w:rsidRPr="7F5DD37A">
              <w:rPr>
                <w:color w:val="000000" w:themeColor="text1"/>
              </w:rPr>
              <w:t>made</w:t>
            </w:r>
            <w:proofErr w:type="gramEnd"/>
            <w:r w:rsidRPr="7F5DD37A">
              <w:rPr>
                <w:color w:val="000000" w:themeColor="text1"/>
              </w:rPr>
              <w:t xml:space="preserve"> and information provided in this application form are true, correct and complete, and that the Applicant will provide to ERCOT any changes in such information in a timely manner.</w:t>
            </w:r>
          </w:p>
          <w:tbl>
            <w:tblPr>
              <w:tblW w:w="0" w:type="auto"/>
              <w:tblLayout w:type="fixed"/>
              <w:tblLook w:val="01E0" w:firstRow="1" w:lastRow="1" w:firstColumn="1" w:lastColumn="1" w:noHBand="0" w:noVBand="0"/>
            </w:tblPr>
            <w:tblGrid>
              <w:gridCol w:w="4518"/>
              <w:gridCol w:w="4830"/>
            </w:tblGrid>
            <w:tr w:rsidR="7F5DD37A" w14:paraId="13A2CEF3" w14:textId="77777777" w:rsidTr="7F5DD37A">
              <w:trPr>
                <w:trHeight w:val="300"/>
              </w:trPr>
              <w:tc>
                <w:tcPr>
                  <w:tcW w:w="451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4D6E7A" w14:textId="62878F3A" w:rsidR="7F5DD37A" w:rsidRDefault="7F5DD37A" w:rsidP="7F5DD37A">
                  <w:r w:rsidRPr="7F5DD37A">
                    <w:t>Signature of AR, Backup AR or Officer:</w:t>
                  </w:r>
                </w:p>
              </w:tc>
              <w:tc>
                <w:tcPr>
                  <w:tcW w:w="4830" w:type="dxa"/>
                  <w:tcBorders>
                    <w:top w:val="single" w:sz="8" w:space="0" w:color="auto"/>
                    <w:left w:val="single" w:sz="8" w:space="0" w:color="auto"/>
                    <w:bottom w:val="single" w:sz="8" w:space="0" w:color="auto"/>
                    <w:right w:val="single" w:sz="8" w:space="0" w:color="auto"/>
                  </w:tcBorders>
                  <w:tcMar>
                    <w:left w:w="108" w:type="dxa"/>
                    <w:right w:w="108" w:type="dxa"/>
                  </w:tcMar>
                </w:tcPr>
                <w:p w14:paraId="72FB5D0B" w14:textId="59A97322" w:rsidR="7F5DD37A" w:rsidRDefault="7F5DD37A" w:rsidP="7F5DD37A">
                  <w:pPr>
                    <w:jc w:val="both"/>
                  </w:pPr>
                  <w:r w:rsidRPr="7F5DD37A">
                    <w:rPr>
                      <w:b/>
                      <w:bCs/>
                    </w:rPr>
                    <w:t xml:space="preserve"> </w:t>
                  </w:r>
                </w:p>
              </w:tc>
            </w:tr>
            <w:tr w:rsidR="7F5DD37A" w14:paraId="05B77CEB" w14:textId="77777777" w:rsidTr="7F5DD37A">
              <w:trPr>
                <w:trHeight w:val="300"/>
              </w:trPr>
              <w:tc>
                <w:tcPr>
                  <w:tcW w:w="451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801385" w14:textId="0CEFB2D1" w:rsidR="7F5DD37A" w:rsidRDefault="7F5DD37A" w:rsidP="7F5DD37A">
                  <w:r w:rsidRPr="7F5DD37A">
                    <w:t>Printed Name of AR, Backup AR or Officer:</w:t>
                  </w:r>
                </w:p>
              </w:tc>
              <w:tc>
                <w:tcPr>
                  <w:tcW w:w="4830" w:type="dxa"/>
                  <w:tcBorders>
                    <w:top w:val="single" w:sz="8" w:space="0" w:color="auto"/>
                    <w:left w:val="single" w:sz="8" w:space="0" w:color="auto"/>
                    <w:bottom w:val="single" w:sz="8" w:space="0" w:color="auto"/>
                    <w:right w:val="single" w:sz="8" w:space="0" w:color="auto"/>
                  </w:tcBorders>
                  <w:tcMar>
                    <w:left w:w="108" w:type="dxa"/>
                    <w:right w:w="108" w:type="dxa"/>
                  </w:tcMar>
                </w:tcPr>
                <w:p w14:paraId="4134D112" w14:textId="703476F7" w:rsidR="7F5DD37A" w:rsidRDefault="7F5DD37A" w:rsidP="7F5DD37A">
                  <w:pPr>
                    <w:jc w:val="both"/>
                  </w:pPr>
                  <w:r w:rsidRPr="7F5DD37A">
                    <w:rPr>
                      <w:b/>
                      <w:bCs/>
                    </w:rPr>
                    <w:t xml:space="preserve">     </w:t>
                  </w:r>
                </w:p>
              </w:tc>
            </w:tr>
            <w:tr w:rsidR="7F5DD37A" w14:paraId="5DA62D97" w14:textId="77777777" w:rsidTr="7F5DD37A">
              <w:trPr>
                <w:trHeight w:val="300"/>
              </w:trPr>
              <w:tc>
                <w:tcPr>
                  <w:tcW w:w="451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C997B1" w14:textId="545977DE" w:rsidR="7F5DD37A" w:rsidRDefault="7F5DD37A" w:rsidP="7F5DD37A">
                  <w:r w:rsidRPr="7F5DD37A">
                    <w:t>Date:</w:t>
                  </w:r>
                </w:p>
              </w:tc>
              <w:tc>
                <w:tcPr>
                  <w:tcW w:w="4830" w:type="dxa"/>
                  <w:tcBorders>
                    <w:top w:val="single" w:sz="8" w:space="0" w:color="auto"/>
                    <w:left w:val="single" w:sz="8" w:space="0" w:color="auto"/>
                    <w:bottom w:val="single" w:sz="8" w:space="0" w:color="auto"/>
                    <w:right w:val="single" w:sz="8" w:space="0" w:color="auto"/>
                  </w:tcBorders>
                  <w:tcMar>
                    <w:left w:w="108" w:type="dxa"/>
                    <w:right w:w="108" w:type="dxa"/>
                  </w:tcMar>
                </w:tcPr>
                <w:p w14:paraId="5CC46BA2" w14:textId="7B76023E" w:rsidR="7F5DD37A" w:rsidRDefault="7F5DD37A" w:rsidP="7F5DD37A">
                  <w:pPr>
                    <w:jc w:val="both"/>
                  </w:pPr>
                  <w:r w:rsidRPr="7F5DD37A">
                    <w:rPr>
                      <w:b/>
                      <w:bCs/>
                    </w:rPr>
                    <w:t xml:space="preserve">     </w:t>
                  </w:r>
                </w:p>
              </w:tc>
            </w:tr>
          </w:tbl>
          <w:p w14:paraId="30C310E6" w14:textId="50020260" w:rsidR="7F5DD37A" w:rsidRDefault="7F5DD37A" w:rsidP="7F5DD37A">
            <w:pPr>
              <w:jc w:val="both"/>
            </w:pPr>
            <w:r w:rsidRPr="7F5DD37A">
              <w:t xml:space="preserve"> </w:t>
            </w:r>
          </w:p>
          <w:p w14:paraId="237CC248" w14:textId="640AA72F" w:rsidR="7F5DD37A" w:rsidRDefault="7F5DD37A" w:rsidP="7F5DD37A"/>
          <w:p w14:paraId="4B8CC01A" w14:textId="5A2CFD44" w:rsidR="7F5DD37A" w:rsidRDefault="7F5DD37A" w:rsidP="7F5DD37A">
            <w:pPr>
              <w:spacing w:after="240"/>
              <w:jc w:val="center"/>
            </w:pPr>
            <w:r w:rsidRPr="7F5DD37A">
              <w:rPr>
                <w:b/>
                <w:bCs/>
                <w:color w:val="000000" w:themeColor="text1"/>
                <w:u w:val="single"/>
              </w:rPr>
              <w:t>Attachment A – QSE Acknowledgment</w:t>
            </w:r>
          </w:p>
          <w:p w14:paraId="61BFC110" w14:textId="33B747D1" w:rsidR="7F5DD37A" w:rsidRDefault="7F5DD37A" w:rsidP="7F5DD37A">
            <w:pPr>
              <w:jc w:val="center"/>
            </w:pPr>
            <w:r w:rsidRPr="7F5DD37A">
              <w:rPr>
                <w:b/>
                <w:bCs/>
                <w:color w:val="000000" w:themeColor="text1"/>
              </w:rPr>
              <w:t>Acknowledgment by Designated QSE for</w:t>
            </w:r>
          </w:p>
          <w:p w14:paraId="749EA4FB" w14:textId="1636CC7C" w:rsidR="7F5DD37A" w:rsidRDefault="7F5DD37A" w:rsidP="7F5DD37A">
            <w:pPr>
              <w:spacing w:after="240"/>
              <w:jc w:val="center"/>
            </w:pPr>
            <w:r w:rsidRPr="7F5DD37A">
              <w:rPr>
                <w:b/>
                <w:bCs/>
                <w:color w:val="000000" w:themeColor="text1"/>
              </w:rPr>
              <w:t>Scheduling and Settlement Responsibilities with ERCOT</w:t>
            </w:r>
          </w:p>
          <w:p w14:paraId="778A847D" w14:textId="3DD9F8A1" w:rsidR="7F5DD37A" w:rsidRDefault="7F5DD37A" w:rsidP="7F5DD37A">
            <w:pPr>
              <w:spacing w:after="240"/>
              <w:jc w:val="both"/>
            </w:pPr>
            <w:r w:rsidRPr="7F5DD37A">
              <w:rPr>
                <w:color w:val="000000" w:themeColor="text1"/>
              </w:rPr>
              <w:t>The Applicant below has named the QSE listed below as its designated QSE to represent the Applicant for scheduling and Settlement transactions with ERCOT.</w:t>
            </w:r>
          </w:p>
          <w:p w14:paraId="1D51C676" w14:textId="6FD1FA69" w:rsidR="7F5DD37A" w:rsidRDefault="7F5DD37A" w:rsidP="7F5DD37A">
            <w:pPr>
              <w:spacing w:after="240"/>
              <w:jc w:val="both"/>
            </w:pPr>
            <w:r w:rsidRPr="7F5DD37A">
              <w:rPr>
                <w:color w:val="000000" w:themeColor="text1"/>
              </w:rPr>
              <w:t>The Applicant’s designated QSE, listed below, hereby acknowledges that it does represent the Applicant and that it shall be responsible for the Applicant’s scheduling and Settlement transactions with ERCOT pursuant to the ERCOT Protocols.</w:t>
            </w:r>
          </w:p>
          <w:p w14:paraId="460FC7DF" w14:textId="5758735C" w:rsidR="7F5DD37A" w:rsidRDefault="7F5DD37A" w:rsidP="7F5DD37A">
            <w:pPr>
              <w:spacing w:after="240"/>
              <w:jc w:val="both"/>
            </w:pPr>
            <w:r w:rsidRPr="7F5DD37A">
              <w:rPr>
                <w:color w:val="000000" w:themeColor="text1"/>
              </w:rPr>
              <w:t xml:space="preserve">The requested effective date for such representation is: </w:t>
            </w:r>
            <w:r w:rsidRPr="7F5DD37A">
              <w:rPr>
                <w:color w:val="000000" w:themeColor="text1"/>
                <w:u w:val="single"/>
              </w:rPr>
              <w:t xml:space="preserve">     </w:t>
            </w:r>
            <w:hyperlink r:id="rId49" w:anchor="_ftn2">
              <w:r w:rsidRPr="7F5DD37A">
                <w:rPr>
                  <w:rStyle w:val="Hyperlink"/>
                  <w:color w:val="000000" w:themeColor="text1"/>
                  <w:vertAlign w:val="superscript"/>
                </w:rPr>
                <w:t>**</w:t>
              </w:r>
            </w:hyperlink>
            <w:r w:rsidRPr="7F5DD37A">
              <w:rPr>
                <w:color w:val="000000" w:themeColor="text1"/>
                <w:u w:val="single"/>
              </w:rPr>
              <w:t xml:space="preserve"> </w:t>
            </w:r>
          </w:p>
          <w:p w14:paraId="500BCC6D" w14:textId="354CB116" w:rsidR="7F5DD37A" w:rsidRDefault="7F5DD37A" w:rsidP="7F5DD37A">
            <w:pPr>
              <w:spacing w:after="240"/>
              <w:jc w:val="both"/>
            </w:pPr>
            <w:r w:rsidRPr="7F5DD37A">
              <w:rPr>
                <w:color w:val="000000" w:themeColor="text1"/>
              </w:rPr>
              <w:t xml:space="preserve">or </w:t>
            </w:r>
          </w:p>
          <w:p w14:paraId="6CFF0322" w14:textId="249C55F3" w:rsidR="7F5DD37A" w:rsidRDefault="7F5DD37A" w:rsidP="7F5DD37A">
            <w:pPr>
              <w:spacing w:after="240"/>
              <w:jc w:val="both"/>
            </w:pPr>
            <w:r w:rsidRPr="7F5DD37A">
              <w:rPr>
                <w:color w:val="000000" w:themeColor="text1"/>
              </w:rPr>
              <w:t xml:space="preserve">Establish partnership </w:t>
            </w:r>
            <w:proofErr w:type="gramStart"/>
            <w:r w:rsidRPr="7F5DD37A">
              <w:rPr>
                <w:color w:val="000000" w:themeColor="text1"/>
              </w:rPr>
              <w:t>at the earliest possible date</w:t>
            </w:r>
            <w:proofErr w:type="gramEnd"/>
            <w:r w:rsidRPr="7F5DD37A">
              <w:rPr>
                <w:color w:val="000000" w:themeColor="text1"/>
              </w:rPr>
              <w:t xml:space="preserve">  </w:t>
            </w:r>
          </w:p>
          <w:p w14:paraId="1355D920" w14:textId="1ECB01DB" w:rsidR="7F5DD37A" w:rsidRDefault="7F5DD37A" w:rsidP="7F5DD37A">
            <w:pPr>
              <w:spacing w:after="240"/>
            </w:pPr>
            <w:r w:rsidRPr="7F5DD37A">
              <w:rPr>
                <w:color w:val="000000" w:themeColor="text1"/>
              </w:rPr>
              <w:t xml:space="preserve">Acknowledgment by </w:t>
            </w:r>
            <w:r w:rsidRPr="7F5DD37A">
              <w:rPr>
                <w:b/>
                <w:bCs/>
                <w:color w:val="000000" w:themeColor="text1"/>
                <w:u w:val="single"/>
              </w:rPr>
              <w:t>QSE</w:t>
            </w:r>
            <w:r w:rsidRPr="7F5DD37A">
              <w:rPr>
                <w:color w:val="000000" w:themeColor="text1"/>
                <w:u w:val="single"/>
              </w:rPr>
              <w:t>:</w:t>
            </w:r>
          </w:p>
          <w:tbl>
            <w:tblPr>
              <w:tblW w:w="0" w:type="auto"/>
              <w:tblLayout w:type="fixed"/>
              <w:tblLook w:val="06A0" w:firstRow="1" w:lastRow="0" w:firstColumn="1" w:lastColumn="0" w:noHBand="1" w:noVBand="1"/>
            </w:tblPr>
            <w:tblGrid>
              <w:gridCol w:w="2928"/>
              <w:gridCol w:w="6420"/>
            </w:tblGrid>
            <w:tr w:rsidR="7F5DD37A" w14:paraId="0A656D57"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43AC7150" w14:textId="49B80D5B" w:rsidR="7F5DD37A" w:rsidRDefault="7F5DD37A" w:rsidP="7F5DD37A">
                  <w:r w:rsidRPr="7F5DD37A">
                    <w:t>Signature of Authorized Representative (“AR”) for QSE:</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1F2C39E4" w14:textId="2A951B9E" w:rsidR="7F5DD37A" w:rsidRDefault="7F5DD37A" w:rsidP="7F5DD37A">
                  <w:r w:rsidRPr="7F5DD37A">
                    <w:t xml:space="preserve"> </w:t>
                  </w:r>
                </w:p>
              </w:tc>
            </w:tr>
            <w:tr w:rsidR="7F5DD37A" w14:paraId="22B0276C"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7C4FFF5B" w14:textId="5A117CE2" w:rsidR="7F5DD37A" w:rsidRDefault="7F5DD37A" w:rsidP="7F5DD37A">
                  <w:r w:rsidRPr="7F5DD37A">
                    <w:t>Printed Name of AR:</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61057DD9" w14:textId="0D0E6625" w:rsidR="7F5DD37A" w:rsidRDefault="7F5DD37A" w:rsidP="7F5DD37A">
                  <w:r w:rsidRPr="7F5DD37A">
                    <w:t xml:space="preserve">     </w:t>
                  </w:r>
                </w:p>
              </w:tc>
            </w:tr>
            <w:tr w:rsidR="7F5DD37A" w14:paraId="21717414"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70335107" w14:textId="6D0FC3BE" w:rsidR="7F5DD37A" w:rsidRDefault="7F5DD37A" w:rsidP="7F5DD37A">
                  <w:r w:rsidRPr="7F5DD37A">
                    <w:t>Email Address of AR:</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0A52CA4B" w14:textId="398B6A54" w:rsidR="7F5DD37A" w:rsidRDefault="7F5DD37A" w:rsidP="7F5DD37A">
                  <w:r w:rsidRPr="7F5DD37A">
                    <w:t xml:space="preserve">     </w:t>
                  </w:r>
                </w:p>
              </w:tc>
            </w:tr>
            <w:tr w:rsidR="7F5DD37A" w14:paraId="0619920C"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1410BA70" w14:textId="100C8F34" w:rsidR="7F5DD37A" w:rsidRDefault="7F5DD37A" w:rsidP="7F5DD37A">
                  <w:r w:rsidRPr="7F5DD37A">
                    <w:t>Date:</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4AD4648E" w14:textId="47CF6E26" w:rsidR="7F5DD37A" w:rsidRDefault="7F5DD37A" w:rsidP="7F5DD37A">
                  <w:r w:rsidRPr="7F5DD37A">
                    <w:t xml:space="preserve">     </w:t>
                  </w:r>
                </w:p>
              </w:tc>
            </w:tr>
            <w:tr w:rsidR="7F5DD37A" w14:paraId="1A23867B"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148A10DE" w14:textId="3A0BB406" w:rsidR="7F5DD37A" w:rsidRDefault="7F5DD37A" w:rsidP="7F5DD37A">
                  <w:r w:rsidRPr="7F5DD37A">
                    <w:t>Name of Designated QSE:</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4066D5AC" w14:textId="597A3813" w:rsidR="7F5DD37A" w:rsidRDefault="7F5DD37A" w:rsidP="7F5DD37A">
                  <w:r w:rsidRPr="7F5DD37A">
                    <w:t xml:space="preserve">     </w:t>
                  </w:r>
                </w:p>
              </w:tc>
            </w:tr>
            <w:tr w:rsidR="7F5DD37A" w14:paraId="3F458347"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70B5DE72" w14:textId="1DDA3603" w:rsidR="7F5DD37A" w:rsidRDefault="7F5DD37A" w:rsidP="7F5DD37A">
                  <w:r w:rsidRPr="7F5DD37A">
                    <w:t>DUNS of Designated QSE:</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7B349214" w14:textId="075D8066" w:rsidR="7F5DD37A" w:rsidRDefault="7F5DD37A" w:rsidP="7F5DD37A">
                  <w:r w:rsidRPr="7F5DD37A">
                    <w:t xml:space="preserve">     </w:t>
                  </w:r>
                </w:p>
              </w:tc>
            </w:tr>
          </w:tbl>
          <w:p w14:paraId="4281F116" w14:textId="43BF533E" w:rsidR="7F5DD37A" w:rsidRDefault="7F5DD37A" w:rsidP="7F5DD37A">
            <w:pPr>
              <w:spacing w:before="240" w:after="240"/>
            </w:pPr>
            <w:r w:rsidRPr="7F5DD37A">
              <w:rPr>
                <w:color w:val="000000" w:themeColor="text1"/>
              </w:rPr>
              <w:t xml:space="preserve">Acknowledgment by </w:t>
            </w:r>
            <w:r w:rsidRPr="7F5DD37A">
              <w:rPr>
                <w:b/>
                <w:bCs/>
                <w:color w:val="000000" w:themeColor="text1"/>
                <w:u w:val="single"/>
              </w:rPr>
              <w:t>Applicant</w:t>
            </w:r>
            <w:r w:rsidRPr="7F5DD37A">
              <w:rPr>
                <w:color w:val="000000" w:themeColor="text1"/>
              </w:rPr>
              <w:t>:</w:t>
            </w:r>
          </w:p>
          <w:tbl>
            <w:tblPr>
              <w:tblW w:w="0" w:type="auto"/>
              <w:tblLayout w:type="fixed"/>
              <w:tblLook w:val="06A0" w:firstRow="1" w:lastRow="0" w:firstColumn="1" w:lastColumn="0" w:noHBand="1" w:noVBand="1"/>
            </w:tblPr>
            <w:tblGrid>
              <w:gridCol w:w="2847"/>
              <w:gridCol w:w="6501"/>
            </w:tblGrid>
            <w:tr w:rsidR="7F5DD37A" w14:paraId="2178DB8C"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654C46FA" w14:textId="293DD8D6" w:rsidR="7F5DD37A" w:rsidRDefault="7F5DD37A" w:rsidP="7F5DD37A">
                  <w:r w:rsidRPr="7F5DD37A">
                    <w:t>Signature of AR for MP:</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4AC3238A" w14:textId="3B2DA61E" w:rsidR="7F5DD37A" w:rsidRDefault="7F5DD37A" w:rsidP="7F5DD37A">
                  <w:pPr>
                    <w:spacing w:after="120"/>
                  </w:pPr>
                  <w:r w:rsidRPr="7F5DD37A">
                    <w:t xml:space="preserve"> </w:t>
                  </w:r>
                </w:p>
              </w:tc>
            </w:tr>
            <w:tr w:rsidR="7F5DD37A" w14:paraId="38F88CB5"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5D405331" w14:textId="446CD966" w:rsidR="7F5DD37A" w:rsidRDefault="7F5DD37A" w:rsidP="7F5DD37A">
                  <w:r w:rsidRPr="7F5DD37A">
                    <w:t>Printed Name of AR:</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40D9925D" w14:textId="41307EB9" w:rsidR="7F5DD37A" w:rsidRDefault="7F5DD37A" w:rsidP="7F5DD37A">
                  <w:r w:rsidRPr="7F5DD37A">
                    <w:t xml:space="preserve">     </w:t>
                  </w:r>
                </w:p>
              </w:tc>
            </w:tr>
            <w:tr w:rsidR="7F5DD37A" w14:paraId="3EEECC4F"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7483F2D1" w14:textId="558855B8" w:rsidR="7F5DD37A" w:rsidRDefault="7F5DD37A" w:rsidP="7F5DD37A">
                  <w:r w:rsidRPr="7F5DD37A">
                    <w:t xml:space="preserve">Email Address of AR: </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76EBBDB3" w14:textId="658912F1" w:rsidR="7F5DD37A" w:rsidRDefault="7F5DD37A" w:rsidP="7F5DD37A">
                  <w:r w:rsidRPr="7F5DD37A">
                    <w:t xml:space="preserve">     </w:t>
                  </w:r>
                </w:p>
              </w:tc>
            </w:tr>
            <w:tr w:rsidR="7F5DD37A" w14:paraId="1058E72D"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2E9C2D0A" w14:textId="5137B9CB" w:rsidR="7F5DD37A" w:rsidRDefault="7F5DD37A" w:rsidP="7F5DD37A">
                  <w:r w:rsidRPr="7F5DD37A">
                    <w:t>Date:</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3CA803EF" w14:textId="33A4DB60" w:rsidR="7F5DD37A" w:rsidRDefault="7F5DD37A" w:rsidP="7F5DD37A">
                  <w:r w:rsidRPr="7F5DD37A">
                    <w:t xml:space="preserve">     </w:t>
                  </w:r>
                </w:p>
              </w:tc>
            </w:tr>
            <w:tr w:rsidR="7F5DD37A" w14:paraId="5D3E5CE7"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17F3870A" w14:textId="6AB67C74" w:rsidR="7F5DD37A" w:rsidRDefault="7F5DD37A" w:rsidP="7F5DD37A">
                  <w:r w:rsidRPr="7F5DD37A">
                    <w:lastRenderedPageBreak/>
                    <w:t>Name of MP:</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52792300" w14:textId="68ECEEF6" w:rsidR="7F5DD37A" w:rsidRDefault="7F5DD37A" w:rsidP="7F5DD37A">
                  <w:r w:rsidRPr="7F5DD37A">
                    <w:t xml:space="preserve">     </w:t>
                  </w:r>
                </w:p>
              </w:tc>
            </w:tr>
            <w:tr w:rsidR="7F5DD37A" w14:paraId="413AA919"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4AB38DC8" w14:textId="64BEA9F4" w:rsidR="7F5DD37A" w:rsidRDefault="7F5DD37A" w:rsidP="7F5DD37A">
                  <w:r w:rsidRPr="7F5DD37A">
                    <w:t>DUNS No. of MP:</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3A179E15" w14:textId="151F7A93" w:rsidR="7F5DD37A" w:rsidRDefault="7F5DD37A" w:rsidP="7F5DD37A">
                  <w:r w:rsidRPr="7F5DD37A">
                    <w:t xml:space="preserve">     </w:t>
                  </w:r>
                </w:p>
              </w:tc>
            </w:tr>
          </w:tbl>
          <w:p w14:paraId="0F3DF36A" w14:textId="77777777" w:rsidR="006F30A2" w:rsidRDefault="006F30A2">
            <w:pPr>
              <w:rPr>
                <w:sz w:val="20"/>
                <w:szCs w:val="20"/>
              </w:rPr>
            </w:pPr>
          </w:p>
        </w:tc>
      </w:tr>
    </w:tbl>
    <w:p w14:paraId="215F6FA4" w14:textId="07E3A057" w:rsidR="009208EE" w:rsidRPr="00F72B58" w:rsidRDefault="6858502F" w:rsidP="7F5DD37A">
      <w:pPr>
        <w:jc w:val="center"/>
      </w:pPr>
      <w:r w:rsidRPr="7F5DD37A">
        <w:rPr>
          <w:b/>
          <w:bCs/>
        </w:rPr>
        <w:lastRenderedPageBreak/>
        <w:t xml:space="preserve"> </w:t>
      </w:r>
    </w:p>
    <w:p w14:paraId="1580C040" w14:textId="71D67AC7" w:rsidR="009208EE" w:rsidRPr="00F72B58" w:rsidRDefault="009208EE" w:rsidP="7F5DD37A">
      <w:pPr>
        <w:jc w:val="center"/>
      </w:pPr>
    </w:p>
    <w:p w14:paraId="044641C1" w14:textId="0F3720F6" w:rsidR="009208EE" w:rsidRPr="00F72B58" w:rsidRDefault="009208EE" w:rsidP="7F5DD37A">
      <w:pPr>
        <w:jc w:val="center"/>
      </w:pPr>
    </w:p>
    <w:p w14:paraId="1B7CEB20" w14:textId="3AA345C6" w:rsidR="009208EE" w:rsidRPr="00F72B58" w:rsidRDefault="6858502F" w:rsidP="7F5DD37A">
      <w:pPr>
        <w:jc w:val="both"/>
      </w:pPr>
      <w:hyperlink r:id="rId50" w:anchor="_ftnref1">
        <w:r w:rsidRPr="7F5DD37A">
          <w:rPr>
            <w:rStyle w:val="Hyperlink"/>
            <w:vertAlign w:val="superscript"/>
          </w:rPr>
          <w:t>**</w:t>
        </w:r>
      </w:hyperlink>
      <w:r w:rsidRPr="7F5DD37A">
        <w:t xml:space="preserve"> </w:t>
      </w:r>
      <w:r w:rsidRPr="7F5DD37A">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rsidRPr="7F5DD37A">
        <w:t>.</w:t>
      </w:r>
    </w:p>
    <w:p w14:paraId="68D2BC11" w14:textId="589ECE18" w:rsidR="009208EE" w:rsidRDefault="6858502F" w:rsidP="7F5DD37A">
      <w:pPr>
        <w:jc w:val="both"/>
        <w:rPr>
          <w:ins w:id="570" w:author="ERCOT" w:date="2025-09-03T11:45:00Z" w16du:dateUtc="2025-09-03T16:45:00Z"/>
          <w:b/>
          <w:bCs/>
          <w:sz w:val="36"/>
          <w:szCs w:val="36"/>
        </w:rPr>
      </w:pPr>
      <w:hyperlink r:id="rId51" w:anchor="_ftnref2">
        <w:r w:rsidRPr="7F5DD37A">
          <w:rPr>
            <w:rStyle w:val="Hyperlink"/>
            <w:vertAlign w:val="superscript"/>
          </w:rPr>
          <w:t>**</w:t>
        </w:r>
      </w:hyperlink>
      <w:r w:rsidRPr="7F5DD37A">
        <w:t xml:space="preserve"> </w:t>
      </w:r>
      <w:r w:rsidRPr="7F5DD37A">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rsidRPr="7F5DD37A">
        <w:t>.</w:t>
      </w:r>
      <w:r w:rsidRPr="7F5DD37A">
        <w:rPr>
          <w:b/>
          <w:bCs/>
          <w:sz w:val="36"/>
          <w:szCs w:val="36"/>
        </w:rPr>
        <w:t xml:space="preserve"> </w:t>
      </w:r>
    </w:p>
    <w:p w14:paraId="1DE07E6C" w14:textId="53BAE7EC" w:rsidR="00FD76EF" w:rsidRDefault="00FD76EF">
      <w:pPr>
        <w:rPr>
          <w:ins w:id="571" w:author="ERCOT" w:date="2025-09-03T11:45:00Z" w16du:dateUtc="2025-09-03T16:45:00Z"/>
          <w:b/>
          <w:bCs/>
          <w:sz w:val="36"/>
          <w:szCs w:val="36"/>
        </w:rPr>
      </w:pPr>
      <w:ins w:id="572" w:author="ERCOT" w:date="2025-09-03T11:45:00Z" w16du:dateUtc="2025-09-03T16:45:00Z">
        <w:r>
          <w:rPr>
            <w:b/>
            <w:bCs/>
            <w:sz w:val="36"/>
            <w:szCs w:val="36"/>
          </w:rPr>
          <w:br w:type="page"/>
        </w:r>
      </w:ins>
    </w:p>
    <w:p w14:paraId="44602246" w14:textId="77777777" w:rsidR="00FD76EF" w:rsidRDefault="00FD76EF" w:rsidP="7F5DD37A">
      <w:pPr>
        <w:jc w:val="both"/>
        <w:rPr>
          <w:ins w:id="573" w:author="ERCOT" w:date="2025-09-03T11:45:00Z" w16du:dateUtc="2025-09-03T16:45:00Z"/>
        </w:rPr>
      </w:pPr>
    </w:p>
    <w:p w14:paraId="36BBFCF8" w14:textId="77777777" w:rsidR="00FD76EF" w:rsidRDefault="00FD76EF" w:rsidP="7F5DD37A">
      <w:pPr>
        <w:jc w:val="both"/>
        <w:rPr>
          <w:ins w:id="574" w:author="ERCOT" w:date="2025-09-03T11:45:00Z" w16du:dateUtc="2025-09-03T16:45:00Z"/>
        </w:rPr>
      </w:pPr>
    </w:p>
    <w:p w14:paraId="3E3922E2" w14:textId="77777777" w:rsidR="00FD76EF" w:rsidRDefault="00FD76EF" w:rsidP="7F5DD37A">
      <w:pPr>
        <w:jc w:val="both"/>
        <w:rPr>
          <w:ins w:id="575" w:author="ERCOT" w:date="2025-09-03T11:45:00Z" w16du:dateUtc="2025-09-03T16:45:00Z"/>
        </w:rPr>
      </w:pPr>
    </w:p>
    <w:p w14:paraId="6E5C8458" w14:textId="77777777" w:rsidR="00FD76EF" w:rsidRDefault="00FD76EF" w:rsidP="7F5DD37A">
      <w:pPr>
        <w:jc w:val="both"/>
        <w:rPr>
          <w:ins w:id="576" w:author="ERCOT" w:date="2025-09-03T11:45:00Z" w16du:dateUtc="2025-09-03T16:45:00Z"/>
        </w:rPr>
      </w:pPr>
    </w:p>
    <w:p w14:paraId="3E6DE2DC" w14:textId="77777777" w:rsidR="00FD76EF" w:rsidRDefault="00FD76EF" w:rsidP="7F5DD37A">
      <w:pPr>
        <w:jc w:val="both"/>
        <w:rPr>
          <w:ins w:id="577" w:author="ERCOT" w:date="2025-09-03T11:45:00Z" w16du:dateUtc="2025-09-03T16:45:00Z"/>
        </w:rPr>
      </w:pPr>
    </w:p>
    <w:p w14:paraId="06E5CCC6" w14:textId="77777777" w:rsidR="00FD76EF" w:rsidRDefault="00FD76EF" w:rsidP="7F5DD37A">
      <w:pPr>
        <w:jc w:val="both"/>
        <w:rPr>
          <w:ins w:id="578" w:author="ERCOT" w:date="2025-09-03T11:45:00Z" w16du:dateUtc="2025-09-03T16:45:00Z"/>
        </w:rPr>
      </w:pPr>
    </w:p>
    <w:p w14:paraId="4503A3A4" w14:textId="77777777" w:rsidR="00FD76EF" w:rsidRPr="00F72B58" w:rsidRDefault="00FD76EF" w:rsidP="7F5DD37A">
      <w:pPr>
        <w:jc w:val="both"/>
      </w:pPr>
    </w:p>
    <w:p w14:paraId="355DEA3B" w14:textId="06CB2548" w:rsidR="009208EE" w:rsidRPr="00F72B58" w:rsidRDefault="009208EE" w:rsidP="7F5DD37A">
      <w:pPr>
        <w:jc w:val="center"/>
        <w:outlineLvl w:val="0"/>
        <w:rPr>
          <w:b/>
          <w:bCs/>
          <w:sz w:val="36"/>
          <w:szCs w:val="36"/>
        </w:rPr>
      </w:pPr>
      <w:r w:rsidRPr="7F5DD37A">
        <w:rPr>
          <w:b/>
          <w:bCs/>
          <w:sz w:val="36"/>
          <w:szCs w:val="36"/>
        </w:rPr>
        <w:t>ERCOT Nodal Protocols</w:t>
      </w:r>
    </w:p>
    <w:p w14:paraId="6EEFAF00" w14:textId="77777777" w:rsidR="009208EE" w:rsidRPr="00F72B58" w:rsidRDefault="009208EE" w:rsidP="009208EE">
      <w:pPr>
        <w:jc w:val="center"/>
        <w:outlineLvl w:val="0"/>
        <w:rPr>
          <w:b/>
          <w:sz w:val="36"/>
          <w:szCs w:val="36"/>
        </w:rPr>
      </w:pPr>
    </w:p>
    <w:p w14:paraId="7C197D78" w14:textId="77777777" w:rsidR="009208EE" w:rsidRPr="00F72B58" w:rsidRDefault="009208EE" w:rsidP="009208EE">
      <w:pPr>
        <w:jc w:val="center"/>
        <w:outlineLvl w:val="0"/>
        <w:rPr>
          <w:b/>
          <w:sz w:val="36"/>
          <w:szCs w:val="36"/>
        </w:rPr>
      </w:pPr>
      <w:r w:rsidRPr="00F72B58">
        <w:rPr>
          <w:b/>
          <w:sz w:val="36"/>
          <w:szCs w:val="36"/>
        </w:rPr>
        <w:t>Section 2</w:t>
      </w:r>
      <w:r>
        <w:rPr>
          <w:b/>
          <w:sz w:val="36"/>
          <w:szCs w:val="36"/>
        </w:rPr>
        <w:t>3</w:t>
      </w:r>
    </w:p>
    <w:p w14:paraId="78EF6924" w14:textId="77777777" w:rsidR="009208EE" w:rsidRPr="00F72B58" w:rsidRDefault="009208EE" w:rsidP="009208EE">
      <w:pPr>
        <w:jc w:val="center"/>
        <w:outlineLvl w:val="0"/>
        <w:rPr>
          <w:b/>
        </w:rPr>
      </w:pPr>
    </w:p>
    <w:p w14:paraId="13A1705C" w14:textId="77777777" w:rsidR="009208EE" w:rsidRDefault="009208EE" w:rsidP="009208EE">
      <w:pPr>
        <w:jc w:val="center"/>
        <w:outlineLvl w:val="0"/>
        <w:rPr>
          <w:color w:val="333300"/>
        </w:rPr>
      </w:pPr>
      <w:r>
        <w:rPr>
          <w:b/>
          <w:sz w:val="36"/>
          <w:szCs w:val="36"/>
        </w:rPr>
        <w:t>Form</w:t>
      </w:r>
      <w:r w:rsidRPr="00F72B58">
        <w:rPr>
          <w:b/>
          <w:sz w:val="36"/>
          <w:szCs w:val="36"/>
        </w:rPr>
        <w:t xml:space="preserve"> </w:t>
      </w:r>
      <w:r>
        <w:rPr>
          <w:b/>
          <w:sz w:val="36"/>
          <w:szCs w:val="36"/>
        </w:rPr>
        <w:t>J</w:t>
      </w:r>
      <w:r w:rsidRPr="00F72B58">
        <w:rPr>
          <w:b/>
          <w:sz w:val="36"/>
          <w:szCs w:val="36"/>
        </w:rPr>
        <w:t>:</w:t>
      </w:r>
      <w:r w:rsidRPr="00A1536D">
        <w:rPr>
          <w:b/>
          <w:sz w:val="36"/>
          <w:szCs w:val="36"/>
        </w:rPr>
        <w:t xml:space="preserve"> </w:t>
      </w:r>
      <w:r>
        <w:rPr>
          <w:b/>
          <w:sz w:val="36"/>
          <w:szCs w:val="36"/>
        </w:rPr>
        <w:t xml:space="preserve"> </w:t>
      </w:r>
      <w:r w:rsidRPr="00EA6AF7">
        <w:rPr>
          <w:b/>
          <w:sz w:val="36"/>
          <w:szCs w:val="36"/>
        </w:rPr>
        <w:t>Transmission and/or Distribution Service Provider Application for Registration</w:t>
      </w:r>
    </w:p>
    <w:p w14:paraId="33602AA7" w14:textId="77777777" w:rsidR="009208EE" w:rsidRDefault="009208EE" w:rsidP="009208EE">
      <w:pPr>
        <w:outlineLvl w:val="0"/>
        <w:rPr>
          <w:color w:val="333300"/>
        </w:rPr>
      </w:pPr>
    </w:p>
    <w:p w14:paraId="0B51091C" w14:textId="6679AC99" w:rsidR="009208EE" w:rsidRPr="005B2A3F" w:rsidRDefault="009208EE" w:rsidP="009208EE">
      <w:pPr>
        <w:jc w:val="center"/>
        <w:outlineLvl w:val="0"/>
        <w:rPr>
          <w:b/>
          <w:bCs/>
        </w:rPr>
      </w:pPr>
      <w:del w:id="579" w:author="ERCOT [2]" w:date="2025-06-04T17:19:00Z" w16du:dateUtc="2025-06-04T22:19:00Z">
        <w:r w:rsidDel="00406F78">
          <w:rPr>
            <w:b/>
            <w:bCs/>
          </w:rPr>
          <w:delText>August 1, 2024</w:delText>
        </w:r>
      </w:del>
      <w:ins w:id="580" w:author="ERCOT [2]" w:date="2025-06-04T17:19:00Z" w16du:dateUtc="2025-06-04T22:19:00Z">
        <w:r w:rsidR="00406F78">
          <w:rPr>
            <w:b/>
            <w:bCs/>
          </w:rPr>
          <w:t>TBD</w:t>
        </w:r>
      </w:ins>
    </w:p>
    <w:p w14:paraId="3ED732BE" w14:textId="77777777" w:rsidR="009208EE" w:rsidRDefault="009208EE" w:rsidP="009208EE">
      <w:pPr>
        <w:jc w:val="center"/>
        <w:outlineLvl w:val="0"/>
        <w:rPr>
          <w:b/>
          <w:bCs/>
        </w:rPr>
      </w:pPr>
    </w:p>
    <w:p w14:paraId="60C26602" w14:textId="77777777" w:rsidR="009208EE" w:rsidRDefault="009208EE" w:rsidP="009208EE">
      <w:pPr>
        <w:jc w:val="center"/>
        <w:outlineLvl w:val="0"/>
        <w:rPr>
          <w:b/>
          <w:bCs/>
        </w:rPr>
      </w:pPr>
    </w:p>
    <w:p w14:paraId="1CD04367" w14:textId="77777777" w:rsidR="009208EE" w:rsidRDefault="009208EE" w:rsidP="009208EE">
      <w:pPr>
        <w:pBdr>
          <w:between w:val="single" w:sz="4" w:space="1" w:color="auto"/>
        </w:pBdr>
        <w:rPr>
          <w:color w:val="333300"/>
        </w:rPr>
      </w:pPr>
    </w:p>
    <w:p w14:paraId="7CB696BD" w14:textId="77777777" w:rsidR="009208EE" w:rsidRDefault="009208EE" w:rsidP="009208EE">
      <w:pPr>
        <w:pBdr>
          <w:between w:val="single" w:sz="4" w:space="1" w:color="auto"/>
        </w:pBdr>
        <w:rPr>
          <w:color w:val="333300"/>
        </w:rPr>
      </w:pPr>
    </w:p>
    <w:p w14:paraId="03C1C614" w14:textId="77777777" w:rsidR="009208EE" w:rsidRDefault="009208EE" w:rsidP="009208EE">
      <w:pPr>
        <w:pBdr>
          <w:between w:val="single" w:sz="4" w:space="1" w:color="auto"/>
        </w:pBdr>
        <w:rPr>
          <w:color w:val="333300"/>
        </w:rPr>
        <w:sectPr w:rsidR="009208EE" w:rsidSect="009208EE">
          <w:headerReference w:type="default" r:id="rId52"/>
          <w:footerReference w:type="even" r:id="rId53"/>
          <w:footerReference w:type="default" r:id="rId54"/>
          <w:pgSz w:w="12240" w:h="15840" w:code="1"/>
          <w:pgMar w:top="1440" w:right="1440" w:bottom="1440" w:left="1440" w:header="720" w:footer="720" w:gutter="0"/>
          <w:cols w:space="720"/>
          <w:titlePg/>
          <w:docGrid w:linePitch="360"/>
        </w:sectPr>
      </w:pPr>
    </w:p>
    <w:p w14:paraId="3BD892A8" w14:textId="77777777" w:rsidR="009208EE" w:rsidRDefault="009208EE" w:rsidP="009208EE">
      <w:pPr>
        <w:jc w:val="center"/>
        <w:rPr>
          <w:b/>
          <w:bCs/>
        </w:rPr>
      </w:pPr>
      <w:r>
        <w:rPr>
          <w:b/>
          <w:bCs/>
          <w:noProof/>
        </w:rPr>
        <w:lastRenderedPageBreak/>
        <mc:AlternateContent>
          <mc:Choice Requires="wps">
            <w:drawing>
              <wp:anchor distT="0" distB="0" distL="114300" distR="114300" simplePos="0" relativeHeight="251658242" behindDoc="0" locked="0" layoutInCell="1" allowOverlap="1" wp14:anchorId="572842D0" wp14:editId="3E97F9A2">
                <wp:simplePos x="0" y="0"/>
                <wp:positionH relativeFrom="column">
                  <wp:posOffset>3420745</wp:posOffset>
                </wp:positionH>
                <wp:positionV relativeFrom="paragraph">
                  <wp:posOffset>0</wp:posOffset>
                </wp:positionV>
                <wp:extent cx="2514600" cy="457200"/>
                <wp:effectExtent l="0" t="0" r="19050" b="19050"/>
                <wp:wrapSquare wrapText="bothSides"/>
                <wp:docPr id="68586278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36AEEC8" w14:textId="77777777" w:rsidR="009208EE" w:rsidRDefault="009208EE" w:rsidP="009208EE">
                            <w:pPr>
                              <w:rPr>
                                <w:sz w:val="20"/>
                              </w:rPr>
                            </w:pPr>
                          </w:p>
                          <w:p w14:paraId="58572B46" w14:textId="77777777" w:rsidR="009208EE" w:rsidRDefault="009208EE" w:rsidP="009208E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842D0" id="Text Box 8" o:spid="_x0000_s1029" type="#_x0000_t202" style="position:absolute;left:0;text-align:left;margin-left:269.35pt;margin-top:0;width:198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">
                <v:textbox>
                  <w:txbxContent>
                    <w:p w14:paraId="236AEEC8" w14:textId="77777777" w:rsidR="009208EE" w:rsidRDefault="009208EE" w:rsidP="009208EE">
                      <w:pPr>
                        <w:rPr>
                          <w:sz w:val="20"/>
                        </w:rPr>
                      </w:pPr>
                    </w:p>
                    <w:p w14:paraId="58572B46" w14:textId="77777777" w:rsidR="009208EE" w:rsidRDefault="009208EE" w:rsidP="009208EE">
                      <w:r>
                        <w:rPr>
                          <w:sz w:val="20"/>
                        </w:rPr>
                        <w:t>Date Received:  ______________________</w:t>
                      </w:r>
                    </w:p>
                  </w:txbxContent>
                </v:textbox>
                <w10:wrap type="square"/>
              </v:shape>
            </w:pict>
          </mc:Fallback>
        </mc:AlternateContent>
      </w:r>
    </w:p>
    <w:p w14:paraId="7E7F0301" w14:textId="77777777" w:rsidR="009208EE" w:rsidRDefault="009208EE" w:rsidP="009208EE">
      <w:pPr>
        <w:jc w:val="center"/>
        <w:rPr>
          <w:b/>
          <w:bCs/>
        </w:rPr>
      </w:pPr>
    </w:p>
    <w:p w14:paraId="69A3449B" w14:textId="77777777" w:rsidR="009208EE" w:rsidRDefault="009208EE" w:rsidP="009208EE">
      <w:pPr>
        <w:jc w:val="center"/>
        <w:rPr>
          <w:b/>
          <w:bCs/>
        </w:rPr>
      </w:pPr>
    </w:p>
    <w:p w14:paraId="378BE944" w14:textId="77777777" w:rsidR="009208EE" w:rsidRPr="005B010C" w:rsidRDefault="009208EE" w:rsidP="009208EE">
      <w:pPr>
        <w:jc w:val="center"/>
        <w:rPr>
          <w:b/>
          <w:bCs/>
        </w:rPr>
      </w:pPr>
      <w:r w:rsidRPr="005B010C">
        <w:rPr>
          <w:b/>
          <w:bCs/>
        </w:rPr>
        <w:t>TRANSMISSION AND/OR DISTRIBUTION SERVICE PROVIDER (T</w:t>
      </w:r>
      <w:r>
        <w:rPr>
          <w:b/>
          <w:bCs/>
        </w:rPr>
        <w:t>D</w:t>
      </w:r>
      <w:r w:rsidRPr="005B010C">
        <w:rPr>
          <w:b/>
          <w:bCs/>
        </w:rPr>
        <w:t>SP)</w:t>
      </w:r>
    </w:p>
    <w:p w14:paraId="0D80B251" w14:textId="77777777" w:rsidR="009208EE" w:rsidRPr="005B010C" w:rsidRDefault="009208EE" w:rsidP="009208EE">
      <w:pPr>
        <w:spacing w:after="240"/>
        <w:jc w:val="center"/>
        <w:rPr>
          <w:b/>
          <w:bCs/>
        </w:rPr>
      </w:pPr>
      <w:r w:rsidRPr="005B010C">
        <w:rPr>
          <w:b/>
          <w:bCs/>
        </w:rPr>
        <w:t>APPLICATION FOR REGISTRATION</w:t>
      </w:r>
    </w:p>
    <w:p w14:paraId="1D459463" w14:textId="77777777" w:rsidR="009208EE" w:rsidRPr="005B010C" w:rsidRDefault="009208EE" w:rsidP="009208EE">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or both TSP and DSP by Electric Reliability Council of Texas</w:t>
      </w:r>
      <w:r>
        <w:t>,</w:t>
      </w:r>
      <w:r w:rsidRPr="005B010C">
        <w:t xml:space="preserve"> Inc. (ERCOT) in accordance with the ERCOT Protocols. </w:t>
      </w:r>
      <w:r>
        <w:t xml:space="preserve"> </w:t>
      </w:r>
      <w:r w:rsidRPr="005B010C">
        <w:t xml:space="preserve">Information may be inserted electronically to expand the </w:t>
      </w:r>
      <w:proofErr w:type="gramStart"/>
      <w:r w:rsidRPr="005B010C">
        <w:t>reply</w:t>
      </w:r>
      <w:proofErr w:type="gramEnd"/>
      <w:r w:rsidRPr="005B010C">
        <w:t xml:space="preserve"> spaces as necessary.</w:t>
      </w:r>
      <w:r>
        <w:t xml:space="preserve"> </w:t>
      </w:r>
      <w:r w:rsidRPr="005B010C">
        <w:t xml:space="preserve"> ERCOT will accept the completed, executed application via email to </w:t>
      </w:r>
      <w:hyperlink r:id="rId55" w:history="1">
        <w:r>
          <w:rPr>
            <w:color w:val="0000FF"/>
            <w:u w:val="single"/>
          </w:rPr>
          <w:t>MPRegistration@ercot.com</w:t>
        </w:r>
      </w:hyperlink>
      <w:r w:rsidRPr="005B010C">
        <w:t xml:space="preserve"> (.pdf version).</w:t>
      </w:r>
      <w:r w:rsidRPr="005B010C">
        <w:rPr>
          <w:bCs/>
        </w:rPr>
        <w:t xml:space="preserve"> </w:t>
      </w:r>
      <w:r>
        <w:rPr>
          <w:bCs/>
        </w:rPr>
        <w:t xml:space="preserve"> </w:t>
      </w:r>
      <w:r w:rsidRPr="00C577BA">
        <w:t>In addition to the application, ERCOT must receive an application fee in the amount of $500</w:t>
      </w:r>
      <w:r>
        <w:t xml:space="preserve"> </w:t>
      </w:r>
      <w:r w:rsidRPr="00BA4C1D">
        <w:t xml:space="preserve">via </w:t>
      </w:r>
      <w:r>
        <w:t>Electronic Funds Transfer (EFT) (wire or Automated Clearing House (ACH))</w:t>
      </w:r>
      <w:r w:rsidRPr="00C577BA">
        <w:t xml:space="preserve">.  </w:t>
      </w:r>
      <w:r>
        <w:t xml:space="preserve">All payments should reference the applicant’s name and </w:t>
      </w:r>
      <w:r w:rsidRPr="00B64B00">
        <w:t>Data Universal Numbering System</w:t>
      </w:r>
      <w:r>
        <w:t xml:space="preserve"> (DUNS) Number (DUNS #) in the remarks</w:t>
      </w:r>
      <w:r w:rsidRPr="00C577BA">
        <w:t xml:space="preserve">.  </w:t>
      </w:r>
      <w:r w:rsidRPr="005B010C">
        <w:rPr>
          <w:bCs/>
        </w:rPr>
        <w:t>If you need assistance filling out this form, or if you have any questions, please call (512) 248-3900.</w:t>
      </w:r>
    </w:p>
    <w:p w14:paraId="115A4DF8" w14:textId="77777777" w:rsidR="009208EE" w:rsidRDefault="009208EE" w:rsidP="009208EE">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14:paraId="506DD8D1" w14:textId="77777777" w:rsidR="009208EE" w:rsidRPr="005B010C" w:rsidRDefault="009208EE" w:rsidP="009208EE">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9208EE" w:rsidRPr="005B010C" w14:paraId="4D3BE289" w14:textId="77777777" w:rsidTr="003B5346">
        <w:tc>
          <w:tcPr>
            <w:tcW w:w="3182" w:type="dxa"/>
          </w:tcPr>
          <w:p w14:paraId="2123ACD5" w14:textId="77777777" w:rsidR="009208EE" w:rsidRPr="005B010C" w:rsidRDefault="009208EE" w:rsidP="003B5346">
            <w:pPr>
              <w:rPr>
                <w:b/>
                <w:bCs/>
              </w:rPr>
            </w:pPr>
            <w:r w:rsidRPr="005B010C">
              <w:rPr>
                <w:b/>
                <w:bCs/>
              </w:rPr>
              <w:t>Legal Name of the Applicant:</w:t>
            </w:r>
          </w:p>
        </w:tc>
        <w:tc>
          <w:tcPr>
            <w:tcW w:w="6394" w:type="dxa"/>
          </w:tcPr>
          <w:p w14:paraId="70AA3839"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9208EE" w:rsidRPr="005B010C" w14:paraId="5FB8F4EB" w14:textId="77777777" w:rsidTr="003B5346">
        <w:tc>
          <w:tcPr>
            <w:tcW w:w="3182" w:type="dxa"/>
          </w:tcPr>
          <w:p w14:paraId="0D6E771E" w14:textId="77777777" w:rsidR="009208EE" w:rsidRPr="005B010C" w:rsidRDefault="009208EE" w:rsidP="003B5346">
            <w:pPr>
              <w:rPr>
                <w:b/>
                <w:bCs/>
              </w:rPr>
            </w:pPr>
            <w:r w:rsidRPr="005B010C">
              <w:rPr>
                <w:b/>
                <w:bCs/>
              </w:rPr>
              <w:t>Legal Address of the Applicant:</w:t>
            </w:r>
          </w:p>
        </w:tc>
        <w:tc>
          <w:tcPr>
            <w:tcW w:w="6394" w:type="dxa"/>
          </w:tcPr>
          <w:p w14:paraId="61DC691A" w14:textId="77777777" w:rsidR="009208EE" w:rsidRPr="005B010C" w:rsidRDefault="009208EE" w:rsidP="003B5346">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177B460B" w14:textId="77777777" w:rsidTr="003B5346">
        <w:tc>
          <w:tcPr>
            <w:tcW w:w="3182" w:type="dxa"/>
          </w:tcPr>
          <w:p w14:paraId="5598B97B" w14:textId="77777777" w:rsidR="009208EE" w:rsidRPr="005B010C" w:rsidRDefault="009208EE" w:rsidP="003B5346">
            <w:pPr>
              <w:rPr>
                <w:b/>
                <w:bCs/>
              </w:rPr>
            </w:pPr>
          </w:p>
        </w:tc>
        <w:tc>
          <w:tcPr>
            <w:tcW w:w="6394" w:type="dxa"/>
          </w:tcPr>
          <w:p w14:paraId="5F1082EA" w14:textId="77777777" w:rsidR="009208EE" w:rsidRPr="005B010C" w:rsidRDefault="009208EE" w:rsidP="003B5346">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404845AA" w14:textId="77777777" w:rsidTr="003B5346">
        <w:tc>
          <w:tcPr>
            <w:tcW w:w="3182" w:type="dxa"/>
          </w:tcPr>
          <w:p w14:paraId="6F3AD136" w14:textId="77777777" w:rsidR="009208EE" w:rsidRPr="005B010C" w:rsidRDefault="009208EE" w:rsidP="003B5346">
            <w:pPr>
              <w:rPr>
                <w:b/>
                <w:bCs/>
              </w:rPr>
            </w:pPr>
            <w:r w:rsidRPr="005B010C">
              <w:rPr>
                <w:b/>
                <w:bCs/>
              </w:rPr>
              <w:t>DUNS¹ Number:</w:t>
            </w:r>
          </w:p>
        </w:tc>
        <w:tc>
          <w:tcPr>
            <w:tcW w:w="6394" w:type="dxa"/>
          </w:tcPr>
          <w:p w14:paraId="3E78EDD1" w14:textId="77777777" w:rsidR="009208EE" w:rsidRPr="005B010C" w:rsidRDefault="009208EE" w:rsidP="003B5346">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2FA56353" w14:textId="77777777" w:rsidR="009208EE" w:rsidRPr="005B010C" w:rsidRDefault="009208EE" w:rsidP="009208EE">
      <w:pPr>
        <w:autoSpaceDE w:val="0"/>
        <w:autoSpaceDN w:val="0"/>
        <w:spacing w:after="240"/>
        <w:jc w:val="both"/>
        <w:rPr>
          <w:sz w:val="20"/>
        </w:rPr>
      </w:pPr>
      <w:r w:rsidRPr="005B010C">
        <w:rPr>
          <w:sz w:val="20"/>
        </w:rPr>
        <w:t>¹</w:t>
      </w:r>
      <w:r>
        <w:rPr>
          <w:sz w:val="20"/>
        </w:rPr>
        <w:t>Defined in Section 2.1, Definitions.</w:t>
      </w:r>
    </w:p>
    <w:p w14:paraId="76E03573" w14:textId="77777777" w:rsidR="009208EE" w:rsidRPr="005B010C" w:rsidRDefault="009208EE" w:rsidP="009208EE">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as reflected on Standard Form Agreement</w:t>
      </w:r>
    </w:p>
    <w:p w14:paraId="126F75DD" w14:textId="77777777" w:rsidR="009208EE" w:rsidRPr="005B010C" w:rsidRDefault="009208EE" w:rsidP="009208EE">
      <w:pPr>
        <w:spacing w:before="240" w:after="240"/>
        <w:jc w:val="both"/>
        <w:rPr>
          <w:bCs/>
        </w:rPr>
      </w:pPr>
      <w:r w:rsidRPr="005B010C">
        <w:rPr>
          <w:b/>
          <w:bCs/>
        </w:rPr>
        <w:t xml:space="preserve">1. Authorized Representative </w:t>
      </w:r>
      <w:r>
        <w:rPr>
          <w:b/>
          <w:bCs/>
        </w:rPr>
        <w:t>(“AR”)</w:t>
      </w:r>
      <w:r w:rsidRPr="005B010C">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598E013D" w14:textId="77777777" w:rsidTr="003B5346">
        <w:tc>
          <w:tcPr>
            <w:tcW w:w="1523" w:type="dxa"/>
            <w:gridSpan w:val="2"/>
          </w:tcPr>
          <w:p w14:paraId="59096724" w14:textId="77777777" w:rsidR="009208EE" w:rsidRPr="005B010C" w:rsidRDefault="009208EE" w:rsidP="003B5346">
            <w:pPr>
              <w:jc w:val="both"/>
              <w:rPr>
                <w:b/>
                <w:bCs/>
              </w:rPr>
            </w:pPr>
            <w:r w:rsidRPr="005B010C">
              <w:rPr>
                <w:b/>
                <w:bCs/>
              </w:rPr>
              <w:t>Name:</w:t>
            </w:r>
          </w:p>
        </w:tc>
        <w:tc>
          <w:tcPr>
            <w:tcW w:w="7827" w:type="dxa"/>
            <w:gridSpan w:val="2"/>
          </w:tcPr>
          <w:p w14:paraId="58C6B155"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3F5DE15" w14:textId="77777777" w:rsidTr="003B5346">
        <w:tc>
          <w:tcPr>
            <w:tcW w:w="1376" w:type="dxa"/>
          </w:tcPr>
          <w:p w14:paraId="37D26890" w14:textId="77777777" w:rsidR="009208EE" w:rsidRPr="005B010C" w:rsidRDefault="009208EE" w:rsidP="003B5346">
            <w:pPr>
              <w:jc w:val="both"/>
              <w:rPr>
                <w:b/>
                <w:bCs/>
              </w:rPr>
            </w:pPr>
            <w:r w:rsidRPr="005B010C">
              <w:rPr>
                <w:b/>
                <w:bCs/>
              </w:rPr>
              <w:t>Telephone:</w:t>
            </w:r>
          </w:p>
        </w:tc>
        <w:tc>
          <w:tcPr>
            <w:tcW w:w="7974" w:type="dxa"/>
            <w:gridSpan w:val="3"/>
          </w:tcPr>
          <w:p w14:paraId="1E022944"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103B8213" w14:textId="77777777" w:rsidTr="003B5346">
        <w:tc>
          <w:tcPr>
            <w:tcW w:w="1796" w:type="dxa"/>
            <w:gridSpan w:val="3"/>
          </w:tcPr>
          <w:p w14:paraId="1A55B74E" w14:textId="77777777" w:rsidR="009208EE" w:rsidRPr="005B010C" w:rsidRDefault="009208EE" w:rsidP="003B5346">
            <w:pPr>
              <w:jc w:val="both"/>
              <w:rPr>
                <w:b/>
                <w:bCs/>
              </w:rPr>
            </w:pPr>
            <w:r w:rsidRPr="005B010C">
              <w:rPr>
                <w:b/>
                <w:bCs/>
              </w:rPr>
              <w:t>Email Address:</w:t>
            </w:r>
          </w:p>
        </w:tc>
        <w:tc>
          <w:tcPr>
            <w:tcW w:w="7554" w:type="dxa"/>
          </w:tcPr>
          <w:p w14:paraId="6565DF7C"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5F9C734" w14:textId="77777777" w:rsidR="009208EE" w:rsidRPr="005B010C" w:rsidRDefault="009208EE" w:rsidP="009208EE">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594455B9" w14:textId="77777777" w:rsidTr="003B5346">
        <w:tc>
          <w:tcPr>
            <w:tcW w:w="1523" w:type="dxa"/>
            <w:gridSpan w:val="2"/>
          </w:tcPr>
          <w:p w14:paraId="6A5BE77C" w14:textId="77777777" w:rsidR="009208EE" w:rsidRPr="005B010C" w:rsidRDefault="009208EE" w:rsidP="003B5346">
            <w:pPr>
              <w:jc w:val="both"/>
              <w:rPr>
                <w:b/>
                <w:bCs/>
              </w:rPr>
            </w:pPr>
            <w:r w:rsidRPr="005B010C">
              <w:rPr>
                <w:b/>
                <w:bCs/>
              </w:rPr>
              <w:t>Name:</w:t>
            </w:r>
          </w:p>
        </w:tc>
        <w:tc>
          <w:tcPr>
            <w:tcW w:w="7827" w:type="dxa"/>
            <w:gridSpan w:val="2"/>
          </w:tcPr>
          <w:p w14:paraId="62CC78D4"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28AF796B" w14:textId="77777777" w:rsidTr="003B5346">
        <w:tc>
          <w:tcPr>
            <w:tcW w:w="1376" w:type="dxa"/>
          </w:tcPr>
          <w:p w14:paraId="2D998BF3" w14:textId="77777777" w:rsidR="009208EE" w:rsidRPr="005B010C" w:rsidRDefault="009208EE" w:rsidP="003B5346">
            <w:pPr>
              <w:jc w:val="both"/>
              <w:rPr>
                <w:b/>
                <w:bCs/>
              </w:rPr>
            </w:pPr>
            <w:r w:rsidRPr="005B010C">
              <w:rPr>
                <w:b/>
                <w:bCs/>
              </w:rPr>
              <w:t>Telephone:</w:t>
            </w:r>
          </w:p>
        </w:tc>
        <w:tc>
          <w:tcPr>
            <w:tcW w:w="7974" w:type="dxa"/>
            <w:gridSpan w:val="3"/>
          </w:tcPr>
          <w:p w14:paraId="769AB8C6"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693A936B" w14:textId="77777777" w:rsidTr="003B5346">
        <w:tc>
          <w:tcPr>
            <w:tcW w:w="1796" w:type="dxa"/>
            <w:gridSpan w:val="3"/>
          </w:tcPr>
          <w:p w14:paraId="6ED1D084" w14:textId="77777777" w:rsidR="009208EE" w:rsidRPr="005B010C" w:rsidRDefault="009208EE" w:rsidP="003B5346">
            <w:pPr>
              <w:jc w:val="both"/>
              <w:rPr>
                <w:b/>
                <w:bCs/>
              </w:rPr>
            </w:pPr>
            <w:r w:rsidRPr="005B010C">
              <w:rPr>
                <w:b/>
                <w:bCs/>
              </w:rPr>
              <w:t>Email Address:</w:t>
            </w:r>
          </w:p>
        </w:tc>
        <w:tc>
          <w:tcPr>
            <w:tcW w:w="7554" w:type="dxa"/>
          </w:tcPr>
          <w:p w14:paraId="02393F35"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07364E70" w14:textId="77777777" w:rsidR="009208EE" w:rsidRPr="005B010C" w:rsidRDefault="009208EE" w:rsidP="009208EE">
      <w:pPr>
        <w:autoSpaceDE w:val="0"/>
        <w:autoSpaceDN w:val="0"/>
        <w:spacing w:before="240" w:after="240"/>
        <w:jc w:val="both"/>
      </w:pPr>
      <w:r w:rsidRPr="005B010C">
        <w:rPr>
          <w:b/>
          <w:bCs/>
        </w:rPr>
        <w:t>3. Type of Legal Structure.</w:t>
      </w:r>
      <w:r w:rsidRPr="005B010C">
        <w:t xml:space="preserve"> (Please indicate only one.)</w:t>
      </w:r>
    </w:p>
    <w:p w14:paraId="496BCBA5" w14:textId="77777777" w:rsidR="009208EE" w:rsidRPr="005B010C" w:rsidRDefault="009208EE" w:rsidP="009208EE">
      <w:pPr>
        <w:ind w:right="-720"/>
        <w:jc w:val="both"/>
      </w:pPr>
      <w:r w:rsidRPr="005B010C">
        <w:lastRenderedPageBreak/>
        <w:fldChar w:fldCharType="begin">
          <w:ffData>
            <w:name w:val="Check1"/>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Municipally Owned Utility</w:t>
      </w:r>
      <w:r w:rsidRPr="005B010C">
        <w:tab/>
      </w:r>
    </w:p>
    <w:p w14:paraId="4770522E" w14:textId="77777777" w:rsidR="009208EE" w:rsidRPr="005B010C" w:rsidRDefault="009208EE" w:rsidP="009208EE">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Corporation </w:t>
      </w:r>
    </w:p>
    <w:p w14:paraId="3B0D955D" w14:textId="77777777" w:rsidR="009208EE" w:rsidRPr="005B010C" w:rsidRDefault="009208EE" w:rsidP="009208EE">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1327E4C8" w14:textId="77777777" w:rsidR="009208EE" w:rsidRPr="005B010C" w:rsidRDefault="009208EE" w:rsidP="009208EE">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7C8097E2" w14:textId="72FDC1B3" w:rsidR="009208EE" w:rsidRPr="005B010C" w:rsidRDefault="009208EE" w:rsidP="009208EE">
      <w:pPr>
        <w:spacing w:after="240"/>
        <w:jc w:val="both"/>
      </w:pPr>
      <w:r w:rsidRPr="005B010C">
        <w:rPr>
          <w:b/>
          <w:bCs/>
        </w:rPr>
        <w:t xml:space="preserve">4. User Security Administrator (USA). </w:t>
      </w:r>
      <w:r w:rsidRPr="008629CC">
        <w:rPr>
          <w:bCs/>
        </w:rPr>
        <w:t xml:space="preserve">As defined in </w:t>
      </w:r>
      <w:r>
        <w:rPr>
          <w:bCs/>
        </w:rPr>
        <w:t xml:space="preserve">Section 16.12, User Security Administrator and </w:t>
      </w:r>
      <w:ins w:id="581" w:author="ERCOT [2]" w:date="2025-07-03T13:10:00Z" w16du:dateUtc="2025-07-03T18:10:00Z">
        <w:r w:rsidR="00A765F3">
          <w:rPr>
            <w:bCs/>
          </w:rPr>
          <w:t>Access to the MIS</w:t>
        </w:r>
      </w:ins>
      <w:del w:id="582" w:author="ERCOT [2]" w:date="2025-07-03T13:10:00Z" w16du:dateUtc="2025-07-03T18:10:00Z">
        <w:r w:rsidDel="00A765F3">
          <w:rPr>
            <w:bCs/>
          </w:rPr>
          <w:delText>Digital Certificates</w:delText>
        </w:r>
      </w:del>
      <w:r w:rsidRPr="005B010C">
        <w:rPr>
          <w:bCs/>
        </w:rPr>
        <w:t xml:space="preserve">, the USA </w:t>
      </w:r>
      <w:r w:rsidRPr="005B010C">
        <w:t xml:space="preserve">is responsible for managing the Market Participant’s access to ERCOT’s </w:t>
      </w:r>
      <w:ins w:id="583" w:author="ERCOT [2]" w:date="2025-07-03T13:10:00Z" w16du:dateUtc="2025-07-03T18:10:00Z">
        <w:r w:rsidR="00A765F3">
          <w:t>Market Information System</w:t>
        </w:r>
      </w:ins>
      <w:del w:id="584" w:author="ERCOT [2]" w:date="2025-07-03T13:10:00Z" w16du:dateUtc="2025-07-03T18:10:00Z">
        <w:r w:rsidRPr="005B010C" w:rsidDel="00A765F3">
          <w:delText>computer systems through Digital Certificates</w:delText>
        </w:r>
      </w:del>
      <w:r w:rsidRPr="005B010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72527C7C" w14:textId="77777777" w:rsidTr="003B5346">
        <w:tc>
          <w:tcPr>
            <w:tcW w:w="1523" w:type="dxa"/>
            <w:gridSpan w:val="2"/>
          </w:tcPr>
          <w:p w14:paraId="6C4FA106" w14:textId="77777777" w:rsidR="009208EE" w:rsidRPr="005B010C" w:rsidRDefault="009208EE" w:rsidP="003B5346">
            <w:pPr>
              <w:jc w:val="both"/>
              <w:rPr>
                <w:b/>
                <w:bCs/>
              </w:rPr>
            </w:pPr>
            <w:r w:rsidRPr="005B010C">
              <w:rPr>
                <w:b/>
                <w:bCs/>
              </w:rPr>
              <w:t>Name:</w:t>
            </w:r>
          </w:p>
        </w:tc>
        <w:tc>
          <w:tcPr>
            <w:tcW w:w="7827" w:type="dxa"/>
            <w:gridSpan w:val="2"/>
          </w:tcPr>
          <w:p w14:paraId="45E160FC"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8CA03D7" w14:textId="77777777" w:rsidTr="003B5346">
        <w:tc>
          <w:tcPr>
            <w:tcW w:w="1376" w:type="dxa"/>
          </w:tcPr>
          <w:p w14:paraId="617E9230" w14:textId="77777777" w:rsidR="009208EE" w:rsidRPr="005B010C" w:rsidRDefault="009208EE" w:rsidP="003B5346">
            <w:pPr>
              <w:jc w:val="both"/>
              <w:rPr>
                <w:b/>
                <w:bCs/>
              </w:rPr>
            </w:pPr>
            <w:r w:rsidRPr="005B010C">
              <w:rPr>
                <w:b/>
                <w:bCs/>
              </w:rPr>
              <w:t>Telephone:</w:t>
            </w:r>
          </w:p>
        </w:tc>
        <w:tc>
          <w:tcPr>
            <w:tcW w:w="7974" w:type="dxa"/>
            <w:gridSpan w:val="3"/>
          </w:tcPr>
          <w:p w14:paraId="4FBB2011"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2C7963CD" w14:textId="77777777" w:rsidTr="003B5346">
        <w:tc>
          <w:tcPr>
            <w:tcW w:w="1796" w:type="dxa"/>
            <w:gridSpan w:val="3"/>
          </w:tcPr>
          <w:p w14:paraId="59023CE0" w14:textId="77777777" w:rsidR="009208EE" w:rsidRPr="005B010C" w:rsidRDefault="009208EE" w:rsidP="003B5346">
            <w:pPr>
              <w:jc w:val="both"/>
              <w:rPr>
                <w:b/>
                <w:bCs/>
              </w:rPr>
            </w:pPr>
            <w:r w:rsidRPr="005B010C">
              <w:rPr>
                <w:b/>
                <w:bCs/>
              </w:rPr>
              <w:t>Email Address:</w:t>
            </w:r>
          </w:p>
        </w:tc>
        <w:tc>
          <w:tcPr>
            <w:tcW w:w="7554" w:type="dxa"/>
          </w:tcPr>
          <w:p w14:paraId="45E63B2F"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47F66E43" w14:textId="51077B4D" w:rsidR="009208EE" w:rsidRDefault="009208EE" w:rsidP="009208EE">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w:t>
      </w:r>
      <w:ins w:id="585" w:author="ERCOT [2]" w:date="2025-07-03T13:21:00Z" w16du:dateUtc="2025-07-03T18:21:00Z">
        <w:r w:rsidR="000213D2">
          <w:t>access the MIS</w:t>
        </w:r>
      </w:ins>
      <w:del w:id="586" w:author="ERCOT [2]" w:date="2025-07-03T13:21:00Z" w16du:dateUtc="2025-07-03T18:21:00Z">
        <w:r w:rsidDel="000213D2">
          <w:delText>receive Digital Certificates</w:delText>
        </w:r>
      </w:del>
      <w:r>
        <w:t>, and affirms the following:</w:t>
      </w:r>
    </w:p>
    <w:p w14:paraId="53F0E26C" w14:textId="77777777" w:rsidR="009208EE" w:rsidRDefault="009208EE" w:rsidP="009208EE">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14:paraId="5B2B1A28" w14:textId="77777777" w:rsidR="009208EE" w:rsidRDefault="009208EE" w:rsidP="009208EE">
      <w:pPr>
        <w:pStyle w:val="List"/>
        <w:ind w:left="1080"/>
        <w:jc w:val="both"/>
        <w:rPr>
          <w:szCs w:val="24"/>
        </w:rPr>
      </w:pPr>
      <w:r>
        <w:rPr>
          <w:szCs w:val="24"/>
        </w:rPr>
        <w:t>(b)</w:t>
      </w:r>
      <w:r>
        <w:rPr>
          <w:szCs w:val="24"/>
        </w:rPr>
        <w:tab/>
        <w:t xml:space="preserve">Applicant is not, and will not, be designated as a Transmission Operator (TO) with </w:t>
      </w:r>
      <w:bookmarkStart w:id="587" w:name="_Hlk203048453"/>
      <w:r>
        <w:rPr>
          <w:szCs w:val="24"/>
        </w:rPr>
        <w:t>ERCOT.</w:t>
      </w:r>
    </w:p>
    <w:p w14:paraId="1F9750F7" w14:textId="23E4F344" w:rsidR="009208EE" w:rsidRDefault="009208EE" w:rsidP="009208EE">
      <w:pPr>
        <w:pStyle w:val="List"/>
        <w:ind w:left="1080"/>
        <w:jc w:val="both"/>
        <w:rPr>
          <w:szCs w:val="24"/>
        </w:rPr>
      </w:pPr>
      <w:r>
        <w:rPr>
          <w:szCs w:val="24"/>
        </w:rPr>
        <w:t>(c)</w:t>
      </w:r>
      <w:r>
        <w:rPr>
          <w:szCs w:val="24"/>
        </w:rPr>
        <w:tab/>
        <w:t xml:space="preserve">Applicant understands that by opting out, it will not be granted access to </w:t>
      </w:r>
      <w:del w:id="588" w:author="ERCOT [2]" w:date="2025-07-03T13:22:00Z" w16du:dateUtc="2025-07-03T18:22:00Z">
        <w:r w:rsidDel="000213D2">
          <w:rPr>
            <w:szCs w:val="24"/>
          </w:rPr>
          <w:delText xml:space="preserve">portions of </w:delText>
        </w:r>
      </w:del>
      <w:r>
        <w:rPr>
          <w:szCs w:val="24"/>
        </w:rPr>
        <w:t>the ERCOT Market Information System (</w:t>
      </w:r>
      <w:r w:rsidRPr="00903EE5">
        <w:rPr>
          <w:szCs w:val="24"/>
        </w:rPr>
        <w:t>MIS</w:t>
      </w:r>
      <w:r>
        <w:rPr>
          <w:szCs w:val="24"/>
        </w:rPr>
        <w:t xml:space="preserve">) </w:t>
      </w:r>
      <w:del w:id="589" w:author="ERCOT [2]" w:date="2025-07-10T13:59:00Z" w16du:dateUtc="2025-07-10T18:59:00Z">
        <w:r w:rsidDel="00EC1FE5">
          <w:rPr>
            <w:szCs w:val="24"/>
          </w:rPr>
          <w:delText>that require Digital Certificate Access.</w:delText>
        </w:r>
      </w:del>
      <w:ins w:id="590" w:author="ERCOT [2]" w:date="2025-07-03T13:22:00Z" w16du:dateUtc="2025-07-03T18:22:00Z">
        <w:r w:rsidR="000213D2">
          <w:rPr>
            <w:szCs w:val="24"/>
          </w:rPr>
          <w:t xml:space="preserve">except for access to </w:t>
        </w:r>
        <w:r w:rsidR="000213D2" w:rsidRPr="00B16B95">
          <w:t>portions of the MIS required to perform duties of an Authorized Representative</w:t>
        </w:r>
      </w:ins>
      <w:ins w:id="591" w:author="ERCOT" w:date="2025-09-03T11:47:00Z" w16du:dateUtc="2025-09-03T16:47:00Z">
        <w:r w:rsidR="000A27F7">
          <w:t>.</w:t>
        </w:r>
      </w:ins>
      <w:r>
        <w:rPr>
          <w:szCs w:val="24"/>
        </w:rPr>
        <w:t xml:space="preserve"> </w:t>
      </w:r>
    </w:p>
    <w:bookmarkEnd w:id="587"/>
    <w:p w14:paraId="0B09E4CE" w14:textId="13824875" w:rsidR="009208EE" w:rsidRDefault="009208EE" w:rsidP="009208EE">
      <w:pPr>
        <w:pStyle w:val="List"/>
        <w:ind w:left="1080"/>
        <w:jc w:val="both"/>
        <w:rPr>
          <w:szCs w:val="24"/>
        </w:rPr>
      </w:pPr>
      <w:r>
        <w:rPr>
          <w:szCs w:val="24"/>
        </w:rPr>
        <w:t>(d)</w:t>
      </w:r>
      <w:r>
        <w:rPr>
          <w:szCs w:val="24"/>
        </w:rPr>
        <w:tab/>
      </w:r>
      <w:r w:rsidR="00FD7B50">
        <w:rPr>
          <w:szCs w:val="24"/>
        </w:rPr>
        <w:t xml:space="preserve">Applicant understands that it can cancel any approved opt-out request, designate a USA, and begin receiving </w:t>
      </w:r>
      <w:ins w:id="592" w:author="ERCOT" w:date="2025-09-03T11:47:00Z" w16du:dateUtc="2025-09-03T16:47:00Z">
        <w:r w:rsidR="000A27F7" w:rsidRPr="00EC4D2D">
          <w:rPr>
            <w:szCs w:val="24"/>
          </w:rPr>
          <w:t xml:space="preserve">access to </w:t>
        </w:r>
        <w:r w:rsidR="000A27F7" w:rsidRPr="00EC4D2D">
          <w:t xml:space="preserve">portions of the MIS </w:t>
        </w:r>
        <w:r w:rsidR="008A0561" w:rsidRPr="00EC4D2D">
          <w:t>beyond o</w:t>
        </w:r>
      </w:ins>
      <w:ins w:id="593" w:author="ERCOT" w:date="2025-09-03T11:48:00Z" w16du:dateUtc="2025-09-03T16:48:00Z">
        <w:r w:rsidR="008A0561" w:rsidRPr="00EC4D2D">
          <w:t xml:space="preserve">nly those </w:t>
        </w:r>
      </w:ins>
      <w:ins w:id="594" w:author="ERCOT" w:date="2025-09-03T11:47:00Z" w16du:dateUtc="2025-09-03T16:47:00Z">
        <w:r w:rsidR="000A27F7" w:rsidRPr="00EC4D2D">
          <w:t>required to perform duties of an Authorized Representative</w:t>
        </w:r>
        <w:r w:rsidR="000A27F7" w:rsidRPr="00EC4D2D" w:rsidDel="000A27F7">
          <w:rPr>
            <w:szCs w:val="24"/>
          </w:rPr>
          <w:t xml:space="preserve"> </w:t>
        </w:r>
      </w:ins>
      <w:del w:id="595" w:author="ERCOT" w:date="2025-09-03T11:47:00Z" w16du:dateUtc="2025-09-03T16:47:00Z">
        <w:r w:rsidR="00FD7B50" w:rsidRPr="00EC4D2D" w:rsidDel="000A27F7">
          <w:rPr>
            <w:szCs w:val="24"/>
          </w:rPr>
          <w:delText xml:space="preserve">Digital Certificates </w:delText>
        </w:r>
      </w:del>
      <w:r w:rsidR="00FD7B50" w:rsidRPr="00EC4D2D">
        <w:rPr>
          <w:szCs w:val="24"/>
        </w:rPr>
        <w:t xml:space="preserve">by properly </w:t>
      </w:r>
      <w:ins w:id="596" w:author="ERCOT" w:date="2025-09-03T11:48:00Z" w16du:dateUtc="2025-09-03T16:48:00Z">
        <w:r w:rsidR="008A0561" w:rsidRPr="00EC4D2D">
          <w:rPr>
            <w:szCs w:val="24"/>
          </w:rPr>
          <w:t xml:space="preserve">submitting, via the MIS Certified Area, the </w:t>
        </w:r>
        <w:r w:rsidR="00B62A4B" w:rsidRPr="00EC4D2D">
          <w:rPr>
            <w:szCs w:val="24"/>
          </w:rPr>
          <w:t xml:space="preserve">applicable information </w:t>
        </w:r>
      </w:ins>
      <w:del w:id="597" w:author="ERCOT" w:date="2025-09-03T11:48:00Z" w16du:dateUtc="2025-09-03T16:48:00Z">
        <w:r w:rsidR="00FD7B50" w:rsidRPr="00EC4D2D" w:rsidDel="00B62A4B">
          <w:rPr>
            <w:szCs w:val="24"/>
          </w:rPr>
          <w:delText xml:space="preserve">completing </w:delText>
        </w:r>
      </w:del>
      <w:ins w:id="598" w:author="ERCOT" w:date="2025-09-03T11:48:00Z" w16du:dateUtc="2025-09-03T16:48:00Z">
        <w:r w:rsidR="00B62A4B" w:rsidRPr="00EC4D2D">
          <w:rPr>
            <w:szCs w:val="24"/>
          </w:rPr>
          <w:t xml:space="preserve">reflected in </w:t>
        </w:r>
      </w:ins>
      <w:r w:rsidR="00FD7B50" w:rsidRPr="00EC4D2D">
        <w:rPr>
          <w:szCs w:val="24"/>
        </w:rPr>
        <w:t>Section 23, Form E, Notice of</w:t>
      </w:r>
      <w:r w:rsidR="00FD7B50" w:rsidRPr="00903EE5">
        <w:rPr>
          <w:szCs w:val="24"/>
        </w:rPr>
        <w:t xml:space="preserve"> Change of Information</w:t>
      </w:r>
      <w:r w:rsidR="00FD7B50">
        <w:rPr>
          <w:szCs w:val="24"/>
        </w:rPr>
        <w:t xml:space="preserve">, and meeting the requirements under </w:t>
      </w:r>
      <w:r w:rsidR="00FD7B50" w:rsidRPr="00903EE5">
        <w:rPr>
          <w:szCs w:val="24"/>
        </w:rPr>
        <w:t>Section 16.12</w:t>
      </w:r>
      <w:r w:rsidR="00FD7B50" w:rsidRPr="00023A6A">
        <w:rPr>
          <w:szCs w:val="24"/>
        </w:rPr>
        <w:t>.</w:t>
      </w:r>
    </w:p>
    <w:p w14:paraId="159B7AD8" w14:textId="77777777" w:rsidR="009208EE" w:rsidRPr="00FC03C2" w:rsidRDefault="009208EE" w:rsidP="009208EE">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14:paraId="08C4794E" w14:textId="77777777" w:rsidR="009208EE" w:rsidRPr="005B010C" w:rsidRDefault="009208EE" w:rsidP="009208EE">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54838944" w14:textId="77777777" w:rsidTr="003B5346">
        <w:tc>
          <w:tcPr>
            <w:tcW w:w="1523" w:type="dxa"/>
            <w:gridSpan w:val="2"/>
          </w:tcPr>
          <w:p w14:paraId="746E47BA" w14:textId="77777777" w:rsidR="009208EE" w:rsidRPr="005B010C" w:rsidRDefault="009208EE" w:rsidP="003B5346">
            <w:pPr>
              <w:jc w:val="both"/>
              <w:rPr>
                <w:b/>
                <w:bCs/>
              </w:rPr>
            </w:pPr>
            <w:r w:rsidRPr="005B010C">
              <w:rPr>
                <w:b/>
                <w:bCs/>
              </w:rPr>
              <w:t>Name:</w:t>
            </w:r>
          </w:p>
        </w:tc>
        <w:tc>
          <w:tcPr>
            <w:tcW w:w="7827" w:type="dxa"/>
            <w:gridSpan w:val="2"/>
          </w:tcPr>
          <w:p w14:paraId="45C292B8"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69A1F74D" w14:textId="77777777" w:rsidTr="003B5346">
        <w:tc>
          <w:tcPr>
            <w:tcW w:w="1376" w:type="dxa"/>
          </w:tcPr>
          <w:p w14:paraId="5535C92C" w14:textId="77777777" w:rsidR="009208EE" w:rsidRPr="005B010C" w:rsidRDefault="009208EE" w:rsidP="003B5346">
            <w:pPr>
              <w:jc w:val="both"/>
              <w:rPr>
                <w:b/>
                <w:bCs/>
              </w:rPr>
            </w:pPr>
            <w:r w:rsidRPr="005B010C">
              <w:rPr>
                <w:b/>
                <w:bCs/>
              </w:rPr>
              <w:t>Telephone:</w:t>
            </w:r>
          </w:p>
        </w:tc>
        <w:tc>
          <w:tcPr>
            <w:tcW w:w="7974" w:type="dxa"/>
            <w:gridSpan w:val="3"/>
          </w:tcPr>
          <w:p w14:paraId="0B73842A"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161CF5A5" w14:textId="77777777" w:rsidTr="003B5346">
        <w:tc>
          <w:tcPr>
            <w:tcW w:w="1796" w:type="dxa"/>
            <w:gridSpan w:val="3"/>
          </w:tcPr>
          <w:p w14:paraId="05994015" w14:textId="77777777" w:rsidR="009208EE" w:rsidRPr="005B010C" w:rsidRDefault="009208EE" w:rsidP="003B5346">
            <w:pPr>
              <w:jc w:val="both"/>
              <w:rPr>
                <w:b/>
                <w:bCs/>
              </w:rPr>
            </w:pPr>
            <w:r w:rsidRPr="005B010C">
              <w:rPr>
                <w:b/>
                <w:bCs/>
              </w:rPr>
              <w:t>Email Address:</w:t>
            </w:r>
          </w:p>
        </w:tc>
        <w:tc>
          <w:tcPr>
            <w:tcW w:w="7554" w:type="dxa"/>
          </w:tcPr>
          <w:p w14:paraId="633C29D0"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0086FB0" w14:textId="77777777" w:rsidR="009208EE" w:rsidRPr="00BA4C1D" w:rsidRDefault="009208EE" w:rsidP="009208EE">
      <w:pPr>
        <w:spacing w:before="240" w:after="240"/>
        <w:jc w:val="both"/>
      </w:pPr>
      <w:r w:rsidRPr="005B010C">
        <w:rPr>
          <w:b/>
        </w:rPr>
        <w:lastRenderedPageBreak/>
        <w:t xml:space="preserve">6. </w:t>
      </w:r>
      <w:r>
        <w:rPr>
          <w:b/>
          <w:bCs/>
        </w:rPr>
        <w:t>Cybersecurity</w:t>
      </w:r>
      <w:r w:rsidRPr="00C67B82">
        <w:rPr>
          <w:b/>
        </w:rPr>
        <w:t>.</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BA4C1D" w14:paraId="5AE02F02" w14:textId="77777777" w:rsidTr="003B5346">
        <w:tc>
          <w:tcPr>
            <w:tcW w:w="1523" w:type="dxa"/>
            <w:gridSpan w:val="2"/>
          </w:tcPr>
          <w:p w14:paraId="0EB1AE59" w14:textId="77777777" w:rsidR="009208EE" w:rsidRPr="00BA4C1D" w:rsidRDefault="009208EE" w:rsidP="003B5346">
            <w:pPr>
              <w:jc w:val="both"/>
              <w:rPr>
                <w:b/>
                <w:bCs/>
              </w:rPr>
            </w:pPr>
            <w:r w:rsidRPr="00BA4C1D">
              <w:rPr>
                <w:b/>
                <w:bCs/>
              </w:rPr>
              <w:t>Name:</w:t>
            </w:r>
          </w:p>
        </w:tc>
        <w:tc>
          <w:tcPr>
            <w:tcW w:w="7827" w:type="dxa"/>
            <w:gridSpan w:val="2"/>
          </w:tcPr>
          <w:p w14:paraId="517A461A"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208EE" w:rsidRPr="00BA4C1D" w14:paraId="4AF55AB0" w14:textId="77777777" w:rsidTr="003B5346">
        <w:tc>
          <w:tcPr>
            <w:tcW w:w="1376" w:type="dxa"/>
          </w:tcPr>
          <w:p w14:paraId="65783837" w14:textId="77777777" w:rsidR="009208EE" w:rsidRPr="00BA4C1D" w:rsidRDefault="009208EE" w:rsidP="003B5346">
            <w:pPr>
              <w:jc w:val="both"/>
              <w:rPr>
                <w:b/>
                <w:bCs/>
              </w:rPr>
            </w:pPr>
            <w:r w:rsidRPr="00BA4C1D">
              <w:rPr>
                <w:b/>
                <w:bCs/>
              </w:rPr>
              <w:t>Telephone:</w:t>
            </w:r>
          </w:p>
        </w:tc>
        <w:tc>
          <w:tcPr>
            <w:tcW w:w="7974" w:type="dxa"/>
            <w:gridSpan w:val="3"/>
          </w:tcPr>
          <w:p w14:paraId="501183AD"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208EE" w:rsidRPr="00BA4C1D" w14:paraId="724D07ED" w14:textId="77777777" w:rsidTr="003B5346">
        <w:tc>
          <w:tcPr>
            <w:tcW w:w="1796" w:type="dxa"/>
            <w:gridSpan w:val="3"/>
          </w:tcPr>
          <w:p w14:paraId="41A4FFC8" w14:textId="77777777" w:rsidR="009208EE" w:rsidRPr="00BA4C1D" w:rsidRDefault="009208EE" w:rsidP="003B5346">
            <w:pPr>
              <w:jc w:val="both"/>
              <w:rPr>
                <w:b/>
                <w:bCs/>
              </w:rPr>
            </w:pPr>
            <w:r w:rsidRPr="00BA4C1D">
              <w:rPr>
                <w:b/>
                <w:bCs/>
              </w:rPr>
              <w:t>Email Address:</w:t>
            </w:r>
          </w:p>
        </w:tc>
        <w:tc>
          <w:tcPr>
            <w:tcW w:w="7554" w:type="dxa"/>
          </w:tcPr>
          <w:p w14:paraId="71F5806F"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035F4A1" w14:textId="77777777" w:rsidR="009208EE" w:rsidRPr="005B010C" w:rsidRDefault="009208EE" w:rsidP="009208EE">
      <w:pPr>
        <w:spacing w:before="240" w:after="240"/>
        <w:jc w:val="both"/>
      </w:pPr>
      <w:r>
        <w:rPr>
          <w:b/>
        </w:rPr>
        <w:t>7</w:t>
      </w:r>
      <w:r w:rsidRPr="005B010C">
        <w:rPr>
          <w:b/>
        </w:rPr>
        <w:t>. TSP 24x7 Control or Operations Center.</w:t>
      </w:r>
      <w:r w:rsidRPr="005B010C">
        <w:t xml:space="preserve"> As defined in the ERCOT Protocols, the 24x7</w:t>
      </w:r>
      <w:r w:rsidRPr="005B010C">
        <w:rPr>
          <w:b/>
        </w:rPr>
        <w:t xml:space="preserve"> </w:t>
      </w:r>
      <w:r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9208EE" w:rsidRPr="005B010C" w14:paraId="73CD91CF" w14:textId="77777777" w:rsidTr="003B5346">
        <w:tc>
          <w:tcPr>
            <w:tcW w:w="1532" w:type="dxa"/>
            <w:gridSpan w:val="3"/>
          </w:tcPr>
          <w:p w14:paraId="00F67CC3" w14:textId="77777777" w:rsidR="009208EE" w:rsidRPr="005B010C" w:rsidRDefault="009208EE" w:rsidP="003B5346">
            <w:pPr>
              <w:jc w:val="both"/>
              <w:rPr>
                <w:b/>
                <w:bCs/>
              </w:rPr>
            </w:pPr>
            <w:r w:rsidRPr="005B010C">
              <w:rPr>
                <w:b/>
                <w:bCs/>
              </w:rPr>
              <w:t>Desk Name:</w:t>
            </w:r>
          </w:p>
        </w:tc>
        <w:tc>
          <w:tcPr>
            <w:tcW w:w="8044" w:type="dxa"/>
            <w:gridSpan w:val="7"/>
          </w:tcPr>
          <w:p w14:paraId="0B1D0821"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3B4F10D6" w14:textId="77777777" w:rsidTr="003B5346">
        <w:tc>
          <w:tcPr>
            <w:tcW w:w="1379" w:type="dxa"/>
            <w:gridSpan w:val="2"/>
          </w:tcPr>
          <w:p w14:paraId="305FA3E7" w14:textId="77777777" w:rsidR="009208EE" w:rsidRPr="005B010C" w:rsidRDefault="009208EE" w:rsidP="003B5346">
            <w:pPr>
              <w:jc w:val="both"/>
              <w:rPr>
                <w:b/>
                <w:bCs/>
              </w:rPr>
            </w:pPr>
            <w:r w:rsidRPr="005B010C">
              <w:rPr>
                <w:b/>
                <w:bCs/>
              </w:rPr>
              <w:t>Address:</w:t>
            </w:r>
          </w:p>
        </w:tc>
        <w:tc>
          <w:tcPr>
            <w:tcW w:w="8197" w:type="dxa"/>
            <w:gridSpan w:val="8"/>
          </w:tcPr>
          <w:p w14:paraId="601FB426"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36FDFDE0" w14:textId="77777777" w:rsidTr="003B5346">
        <w:tc>
          <w:tcPr>
            <w:tcW w:w="1025" w:type="dxa"/>
          </w:tcPr>
          <w:p w14:paraId="6345C552" w14:textId="77777777" w:rsidR="009208EE" w:rsidRPr="005B010C" w:rsidRDefault="009208EE" w:rsidP="003B5346">
            <w:pPr>
              <w:jc w:val="both"/>
              <w:rPr>
                <w:b/>
                <w:bCs/>
              </w:rPr>
            </w:pPr>
            <w:r w:rsidRPr="005B010C">
              <w:rPr>
                <w:b/>
                <w:bCs/>
              </w:rPr>
              <w:t>City:</w:t>
            </w:r>
          </w:p>
        </w:tc>
        <w:tc>
          <w:tcPr>
            <w:tcW w:w="2539" w:type="dxa"/>
            <w:gridSpan w:val="4"/>
          </w:tcPr>
          <w:p w14:paraId="06AFC3FE" w14:textId="77777777" w:rsidR="009208EE" w:rsidRPr="005B010C" w:rsidRDefault="009208EE" w:rsidP="003B5346">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14:paraId="1FFE9BA7" w14:textId="77777777" w:rsidR="009208EE" w:rsidRPr="005B010C" w:rsidRDefault="009208EE" w:rsidP="003B5346">
            <w:pPr>
              <w:jc w:val="both"/>
              <w:rPr>
                <w:b/>
                <w:bCs/>
              </w:rPr>
            </w:pPr>
            <w:r w:rsidRPr="005B010C">
              <w:rPr>
                <w:b/>
                <w:bCs/>
              </w:rPr>
              <w:t>State:</w:t>
            </w:r>
          </w:p>
        </w:tc>
        <w:tc>
          <w:tcPr>
            <w:tcW w:w="1977" w:type="dxa"/>
            <w:gridSpan w:val="2"/>
          </w:tcPr>
          <w:p w14:paraId="05A607E0" w14:textId="77777777" w:rsidR="009208EE" w:rsidRPr="005B010C" w:rsidRDefault="009208EE" w:rsidP="003B5346">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14:paraId="4D88C450" w14:textId="77777777" w:rsidR="009208EE" w:rsidRPr="005B010C" w:rsidRDefault="009208EE" w:rsidP="003B5346">
            <w:pPr>
              <w:jc w:val="both"/>
              <w:rPr>
                <w:b/>
                <w:bCs/>
              </w:rPr>
            </w:pPr>
            <w:r w:rsidRPr="005B010C">
              <w:rPr>
                <w:b/>
                <w:bCs/>
              </w:rPr>
              <w:t>Zip:</w:t>
            </w:r>
          </w:p>
        </w:tc>
        <w:tc>
          <w:tcPr>
            <w:tcW w:w="2349" w:type="dxa"/>
          </w:tcPr>
          <w:p w14:paraId="12E003C9" w14:textId="77777777" w:rsidR="009208EE" w:rsidRPr="005B010C" w:rsidRDefault="009208EE" w:rsidP="003B5346">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DDF7A22" w14:textId="77777777" w:rsidTr="003B5346">
        <w:tc>
          <w:tcPr>
            <w:tcW w:w="1379" w:type="dxa"/>
            <w:gridSpan w:val="2"/>
          </w:tcPr>
          <w:p w14:paraId="49015BA2" w14:textId="77777777" w:rsidR="009208EE" w:rsidRPr="005B010C" w:rsidRDefault="009208EE" w:rsidP="003B5346">
            <w:pPr>
              <w:jc w:val="both"/>
              <w:rPr>
                <w:b/>
                <w:bCs/>
              </w:rPr>
            </w:pPr>
            <w:r w:rsidRPr="005B010C">
              <w:rPr>
                <w:b/>
                <w:bCs/>
              </w:rPr>
              <w:t>Telephone:</w:t>
            </w:r>
          </w:p>
        </w:tc>
        <w:tc>
          <w:tcPr>
            <w:tcW w:w="3065" w:type="dxa"/>
            <w:gridSpan w:val="4"/>
          </w:tcPr>
          <w:p w14:paraId="542526D9"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14:paraId="30503A3C" w14:textId="77777777" w:rsidR="009208EE" w:rsidRPr="005B010C" w:rsidRDefault="009208EE" w:rsidP="003B5346">
            <w:pPr>
              <w:jc w:val="both"/>
              <w:rPr>
                <w:b/>
                <w:bCs/>
              </w:rPr>
            </w:pPr>
            <w:r w:rsidRPr="005B010C">
              <w:rPr>
                <w:b/>
                <w:bCs/>
              </w:rPr>
              <w:t>Fax:</w:t>
            </w:r>
          </w:p>
        </w:tc>
        <w:tc>
          <w:tcPr>
            <w:tcW w:w="4420" w:type="dxa"/>
            <w:gridSpan w:val="3"/>
          </w:tcPr>
          <w:p w14:paraId="10D6DCC0"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3198EE4E" w14:textId="77777777" w:rsidTr="003B5346">
        <w:tc>
          <w:tcPr>
            <w:tcW w:w="1823" w:type="dxa"/>
            <w:gridSpan w:val="4"/>
          </w:tcPr>
          <w:p w14:paraId="215D2FAA" w14:textId="77777777" w:rsidR="009208EE" w:rsidRPr="005B010C" w:rsidRDefault="009208EE" w:rsidP="003B5346">
            <w:pPr>
              <w:jc w:val="both"/>
              <w:rPr>
                <w:b/>
                <w:bCs/>
              </w:rPr>
            </w:pPr>
            <w:r w:rsidRPr="005B010C">
              <w:rPr>
                <w:b/>
                <w:bCs/>
              </w:rPr>
              <w:t>Email Address:</w:t>
            </w:r>
          </w:p>
        </w:tc>
        <w:tc>
          <w:tcPr>
            <w:tcW w:w="7753" w:type="dxa"/>
            <w:gridSpan w:val="6"/>
          </w:tcPr>
          <w:p w14:paraId="0EFA40E9"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2FB0100" w14:textId="77777777" w:rsidR="009208EE" w:rsidRPr="005B010C" w:rsidRDefault="009208EE" w:rsidP="009208EE">
      <w:pPr>
        <w:spacing w:before="240" w:after="240"/>
        <w:jc w:val="both"/>
      </w:pPr>
      <w:r>
        <w:rPr>
          <w:b/>
        </w:rPr>
        <w:t>8</w:t>
      </w:r>
      <w:r w:rsidRPr="005B010C">
        <w:rPr>
          <w:b/>
        </w:rPr>
        <w:t>. Compliance Contact</w:t>
      </w:r>
      <w:r w:rsidRPr="005B010C">
        <w:rPr>
          <w:b/>
          <w:bCs/>
        </w:rPr>
        <w:t>.</w:t>
      </w:r>
      <w:r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7295D6B6" w14:textId="77777777" w:rsidTr="003B5346">
        <w:tc>
          <w:tcPr>
            <w:tcW w:w="1523" w:type="dxa"/>
            <w:gridSpan w:val="2"/>
          </w:tcPr>
          <w:p w14:paraId="02622E9A" w14:textId="77777777" w:rsidR="009208EE" w:rsidRPr="005B010C" w:rsidRDefault="009208EE" w:rsidP="003B5346">
            <w:pPr>
              <w:jc w:val="both"/>
              <w:rPr>
                <w:b/>
                <w:bCs/>
              </w:rPr>
            </w:pPr>
            <w:r w:rsidRPr="005B010C">
              <w:rPr>
                <w:b/>
                <w:bCs/>
              </w:rPr>
              <w:t>Name:</w:t>
            </w:r>
          </w:p>
        </w:tc>
        <w:tc>
          <w:tcPr>
            <w:tcW w:w="7827" w:type="dxa"/>
            <w:gridSpan w:val="2"/>
          </w:tcPr>
          <w:p w14:paraId="0BA27602"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2469D988" w14:textId="77777777" w:rsidTr="003B5346">
        <w:tc>
          <w:tcPr>
            <w:tcW w:w="1376" w:type="dxa"/>
          </w:tcPr>
          <w:p w14:paraId="795AE67C" w14:textId="77777777" w:rsidR="009208EE" w:rsidRPr="005B010C" w:rsidRDefault="009208EE" w:rsidP="003B5346">
            <w:pPr>
              <w:jc w:val="both"/>
              <w:rPr>
                <w:b/>
                <w:bCs/>
              </w:rPr>
            </w:pPr>
            <w:r w:rsidRPr="005B010C">
              <w:rPr>
                <w:b/>
                <w:bCs/>
              </w:rPr>
              <w:t>Telephone:</w:t>
            </w:r>
          </w:p>
        </w:tc>
        <w:tc>
          <w:tcPr>
            <w:tcW w:w="7974" w:type="dxa"/>
            <w:gridSpan w:val="3"/>
          </w:tcPr>
          <w:p w14:paraId="2F4926FF"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7EEF3699" w14:textId="77777777" w:rsidTr="003B5346">
        <w:tc>
          <w:tcPr>
            <w:tcW w:w="1796" w:type="dxa"/>
            <w:gridSpan w:val="3"/>
          </w:tcPr>
          <w:p w14:paraId="0BCB0888" w14:textId="77777777" w:rsidR="009208EE" w:rsidRPr="005B010C" w:rsidRDefault="009208EE" w:rsidP="003B5346">
            <w:pPr>
              <w:jc w:val="both"/>
              <w:rPr>
                <w:b/>
                <w:bCs/>
              </w:rPr>
            </w:pPr>
            <w:r w:rsidRPr="005B010C">
              <w:rPr>
                <w:b/>
                <w:bCs/>
              </w:rPr>
              <w:t>Email Address:</w:t>
            </w:r>
          </w:p>
        </w:tc>
        <w:tc>
          <w:tcPr>
            <w:tcW w:w="7554" w:type="dxa"/>
          </w:tcPr>
          <w:p w14:paraId="0712FFE2"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3A0E7FF2" w14:textId="77777777" w:rsidR="009208EE" w:rsidRDefault="009208EE" w:rsidP="009208EE">
      <w:pPr>
        <w:pStyle w:val="NormalWeb"/>
        <w:spacing w:before="240" w:beforeAutospacing="0" w:after="240" w:afterAutospacing="0"/>
        <w:jc w:val="both"/>
        <w:rPr>
          <w:color w:val="000000"/>
        </w:rPr>
      </w:pPr>
      <w:r w:rsidRPr="00433282">
        <w:rPr>
          <w:b/>
          <w:bCs/>
          <w:color w:val="000000"/>
        </w:rPr>
        <w:t>9. Transition/Acquisition (“TA”).</w:t>
      </w:r>
      <w:r w:rsidRPr="00433282">
        <w:rPr>
          <w:color w:val="000000"/>
        </w:rPr>
        <w:t xml:space="preserve"> Responsible for coordinating Mass TA events between ERCOT, </w:t>
      </w:r>
      <w:r w:rsidRPr="00433282">
        <w:t xml:space="preserve">Competitive Retailers (CRs), and LSEs. </w:t>
      </w:r>
      <w:r>
        <w:t xml:space="preserve"> </w:t>
      </w:r>
      <w:r w:rsidRPr="00433282">
        <w:rPr>
          <w:color w:val="000000"/>
        </w:rPr>
        <w:t>Includes TA Business (“TAB”), TA Regulatory (“TAR”) and TA Technical (“TAT”)</w:t>
      </w:r>
      <w:r>
        <w:rPr>
          <w:color w:val="000000"/>
        </w:rPr>
        <w:t>.</w:t>
      </w:r>
    </w:p>
    <w:p w14:paraId="594F4433" w14:textId="77777777" w:rsidR="009208EE" w:rsidRPr="00170831" w:rsidRDefault="009208EE" w:rsidP="009208EE">
      <w:pPr>
        <w:pStyle w:val="NormalWeb"/>
        <w:spacing w:before="0" w:beforeAutospacing="0" w:after="0" w:afterAutospacing="0"/>
        <w:jc w:val="both"/>
        <w:rPr>
          <w:b/>
          <w:bCs/>
          <w:color w:val="000000"/>
        </w:rPr>
      </w:pPr>
      <w:r w:rsidRPr="00170831">
        <w:rPr>
          <w:b/>
          <w:bCs/>
          <w:color w:val="000000"/>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0219B0B3" w14:textId="77777777" w:rsidTr="003B5346">
        <w:tc>
          <w:tcPr>
            <w:tcW w:w="1523" w:type="dxa"/>
            <w:gridSpan w:val="2"/>
          </w:tcPr>
          <w:p w14:paraId="50F837D6" w14:textId="77777777" w:rsidR="009208EE" w:rsidRPr="005B010C" w:rsidRDefault="009208EE" w:rsidP="003B5346">
            <w:pPr>
              <w:jc w:val="both"/>
              <w:rPr>
                <w:b/>
                <w:bCs/>
              </w:rPr>
            </w:pPr>
            <w:r w:rsidRPr="005B010C">
              <w:rPr>
                <w:b/>
                <w:bCs/>
              </w:rPr>
              <w:t>Name:</w:t>
            </w:r>
          </w:p>
        </w:tc>
        <w:tc>
          <w:tcPr>
            <w:tcW w:w="7827" w:type="dxa"/>
            <w:gridSpan w:val="2"/>
          </w:tcPr>
          <w:p w14:paraId="5D82E861"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72CC933" w14:textId="77777777" w:rsidTr="003B5346">
        <w:tc>
          <w:tcPr>
            <w:tcW w:w="1376" w:type="dxa"/>
          </w:tcPr>
          <w:p w14:paraId="2E9C863D" w14:textId="77777777" w:rsidR="009208EE" w:rsidRPr="005B010C" w:rsidRDefault="009208EE" w:rsidP="003B5346">
            <w:pPr>
              <w:jc w:val="both"/>
              <w:rPr>
                <w:b/>
                <w:bCs/>
              </w:rPr>
            </w:pPr>
            <w:r w:rsidRPr="005B010C">
              <w:rPr>
                <w:b/>
                <w:bCs/>
              </w:rPr>
              <w:t>Telephone:</w:t>
            </w:r>
          </w:p>
        </w:tc>
        <w:tc>
          <w:tcPr>
            <w:tcW w:w="7974" w:type="dxa"/>
            <w:gridSpan w:val="3"/>
          </w:tcPr>
          <w:p w14:paraId="45D6A961"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10517709" w14:textId="77777777" w:rsidTr="003B5346">
        <w:tc>
          <w:tcPr>
            <w:tcW w:w="1796" w:type="dxa"/>
            <w:gridSpan w:val="3"/>
          </w:tcPr>
          <w:p w14:paraId="6C2F96FF" w14:textId="77777777" w:rsidR="009208EE" w:rsidRPr="005B010C" w:rsidRDefault="009208EE" w:rsidP="003B5346">
            <w:pPr>
              <w:jc w:val="both"/>
              <w:rPr>
                <w:b/>
                <w:bCs/>
              </w:rPr>
            </w:pPr>
            <w:r w:rsidRPr="005B010C">
              <w:rPr>
                <w:b/>
                <w:bCs/>
              </w:rPr>
              <w:t>Email Address:</w:t>
            </w:r>
          </w:p>
        </w:tc>
        <w:tc>
          <w:tcPr>
            <w:tcW w:w="7554" w:type="dxa"/>
          </w:tcPr>
          <w:p w14:paraId="78C09CEF"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205051A3" w14:textId="77777777" w:rsidR="009208EE" w:rsidRDefault="009208EE" w:rsidP="009208EE">
      <w:pPr>
        <w:pStyle w:val="NormalWeb"/>
        <w:spacing w:before="0" w:beforeAutospacing="0" w:after="0" w:afterAutospacing="0"/>
        <w:jc w:val="both"/>
        <w:rPr>
          <w:color w:val="000000"/>
        </w:rPr>
      </w:pPr>
    </w:p>
    <w:p w14:paraId="4458AAFD" w14:textId="77777777" w:rsidR="009208EE" w:rsidRPr="00170831" w:rsidRDefault="009208EE" w:rsidP="009208EE">
      <w:pPr>
        <w:pStyle w:val="NormalWeb"/>
        <w:spacing w:before="0" w:beforeAutospacing="0" w:after="0" w:afterAutospacing="0"/>
        <w:jc w:val="both"/>
        <w:rPr>
          <w:b/>
          <w:bCs/>
          <w:color w:val="000000"/>
        </w:rPr>
      </w:pPr>
      <w:r w:rsidRPr="00170831">
        <w:rPr>
          <w:b/>
          <w:bCs/>
          <w:color w:val="000000"/>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790BC756" w14:textId="77777777" w:rsidTr="003B5346">
        <w:tc>
          <w:tcPr>
            <w:tcW w:w="1523" w:type="dxa"/>
            <w:gridSpan w:val="2"/>
          </w:tcPr>
          <w:p w14:paraId="18A47E69" w14:textId="77777777" w:rsidR="009208EE" w:rsidRPr="005B010C" w:rsidRDefault="009208EE" w:rsidP="003B5346">
            <w:pPr>
              <w:jc w:val="both"/>
              <w:rPr>
                <w:b/>
                <w:bCs/>
              </w:rPr>
            </w:pPr>
            <w:r w:rsidRPr="005B010C">
              <w:rPr>
                <w:b/>
                <w:bCs/>
              </w:rPr>
              <w:t>Name:</w:t>
            </w:r>
          </w:p>
        </w:tc>
        <w:tc>
          <w:tcPr>
            <w:tcW w:w="7827" w:type="dxa"/>
            <w:gridSpan w:val="2"/>
          </w:tcPr>
          <w:p w14:paraId="79923518"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F8874AF" w14:textId="77777777" w:rsidTr="003B5346">
        <w:tc>
          <w:tcPr>
            <w:tcW w:w="1376" w:type="dxa"/>
          </w:tcPr>
          <w:p w14:paraId="53EB248E" w14:textId="77777777" w:rsidR="009208EE" w:rsidRPr="005B010C" w:rsidRDefault="009208EE" w:rsidP="003B5346">
            <w:pPr>
              <w:jc w:val="both"/>
              <w:rPr>
                <w:b/>
                <w:bCs/>
              </w:rPr>
            </w:pPr>
            <w:r w:rsidRPr="005B010C">
              <w:rPr>
                <w:b/>
                <w:bCs/>
              </w:rPr>
              <w:t>Telephone:</w:t>
            </w:r>
          </w:p>
        </w:tc>
        <w:tc>
          <w:tcPr>
            <w:tcW w:w="7974" w:type="dxa"/>
            <w:gridSpan w:val="3"/>
          </w:tcPr>
          <w:p w14:paraId="7EE62E3A"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620D80B" w14:textId="77777777" w:rsidTr="003B5346">
        <w:tc>
          <w:tcPr>
            <w:tcW w:w="1796" w:type="dxa"/>
            <w:gridSpan w:val="3"/>
          </w:tcPr>
          <w:p w14:paraId="10F1431B" w14:textId="77777777" w:rsidR="009208EE" w:rsidRPr="005B010C" w:rsidRDefault="009208EE" w:rsidP="003B5346">
            <w:pPr>
              <w:jc w:val="both"/>
              <w:rPr>
                <w:b/>
                <w:bCs/>
              </w:rPr>
            </w:pPr>
            <w:r w:rsidRPr="005B010C">
              <w:rPr>
                <w:b/>
                <w:bCs/>
              </w:rPr>
              <w:t>Email Address:</w:t>
            </w:r>
          </w:p>
        </w:tc>
        <w:tc>
          <w:tcPr>
            <w:tcW w:w="7554" w:type="dxa"/>
          </w:tcPr>
          <w:p w14:paraId="12A81B02"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450D004D" w14:textId="77777777" w:rsidR="009208EE" w:rsidRDefault="009208EE" w:rsidP="009208EE">
      <w:pPr>
        <w:pStyle w:val="NormalWeb"/>
        <w:spacing w:before="0" w:beforeAutospacing="0" w:after="0" w:afterAutospacing="0"/>
        <w:jc w:val="both"/>
        <w:rPr>
          <w:color w:val="000000"/>
        </w:rPr>
      </w:pPr>
    </w:p>
    <w:p w14:paraId="1ED16FCD" w14:textId="77777777" w:rsidR="009208EE" w:rsidRPr="00170831" w:rsidRDefault="009208EE" w:rsidP="009208EE">
      <w:pPr>
        <w:pStyle w:val="NormalWeb"/>
        <w:spacing w:before="0" w:beforeAutospacing="0" w:after="0" w:afterAutospacing="0"/>
        <w:jc w:val="both"/>
        <w:rPr>
          <w:b/>
          <w:bCs/>
          <w:color w:val="000000"/>
        </w:rPr>
      </w:pPr>
      <w:r w:rsidRPr="00170831">
        <w:rPr>
          <w:b/>
          <w:bCs/>
          <w:color w:val="000000"/>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1A60CF1C" w14:textId="77777777" w:rsidTr="003B5346">
        <w:tc>
          <w:tcPr>
            <w:tcW w:w="1523" w:type="dxa"/>
            <w:gridSpan w:val="2"/>
          </w:tcPr>
          <w:p w14:paraId="63BADF8A" w14:textId="77777777" w:rsidR="009208EE" w:rsidRPr="005B010C" w:rsidRDefault="009208EE" w:rsidP="003B5346">
            <w:pPr>
              <w:jc w:val="both"/>
              <w:rPr>
                <w:b/>
                <w:bCs/>
              </w:rPr>
            </w:pPr>
            <w:r w:rsidRPr="005B010C">
              <w:rPr>
                <w:b/>
                <w:bCs/>
              </w:rPr>
              <w:t>Name:</w:t>
            </w:r>
          </w:p>
        </w:tc>
        <w:tc>
          <w:tcPr>
            <w:tcW w:w="7827" w:type="dxa"/>
            <w:gridSpan w:val="2"/>
          </w:tcPr>
          <w:p w14:paraId="131EA9B2"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766E045" w14:textId="77777777" w:rsidTr="003B5346">
        <w:tc>
          <w:tcPr>
            <w:tcW w:w="1376" w:type="dxa"/>
          </w:tcPr>
          <w:p w14:paraId="0EF6168E" w14:textId="77777777" w:rsidR="009208EE" w:rsidRPr="005B010C" w:rsidRDefault="009208EE" w:rsidP="003B5346">
            <w:pPr>
              <w:jc w:val="both"/>
              <w:rPr>
                <w:b/>
                <w:bCs/>
              </w:rPr>
            </w:pPr>
            <w:r w:rsidRPr="005B010C">
              <w:rPr>
                <w:b/>
                <w:bCs/>
              </w:rPr>
              <w:t>Telephone:</w:t>
            </w:r>
          </w:p>
        </w:tc>
        <w:tc>
          <w:tcPr>
            <w:tcW w:w="7974" w:type="dxa"/>
            <w:gridSpan w:val="3"/>
          </w:tcPr>
          <w:p w14:paraId="11CBED9A"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6CEF5D4D" w14:textId="77777777" w:rsidTr="003B5346">
        <w:tc>
          <w:tcPr>
            <w:tcW w:w="1796" w:type="dxa"/>
            <w:gridSpan w:val="3"/>
          </w:tcPr>
          <w:p w14:paraId="20B6A12B" w14:textId="77777777" w:rsidR="009208EE" w:rsidRPr="005B010C" w:rsidRDefault="009208EE" w:rsidP="003B5346">
            <w:pPr>
              <w:jc w:val="both"/>
              <w:rPr>
                <w:b/>
                <w:bCs/>
              </w:rPr>
            </w:pPr>
            <w:r w:rsidRPr="005B010C">
              <w:rPr>
                <w:b/>
                <w:bCs/>
              </w:rPr>
              <w:t>Email Address:</w:t>
            </w:r>
          </w:p>
        </w:tc>
        <w:tc>
          <w:tcPr>
            <w:tcW w:w="7554" w:type="dxa"/>
          </w:tcPr>
          <w:p w14:paraId="1951A9E4"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35DB4C22" w14:textId="77777777" w:rsidR="009208EE" w:rsidRPr="005B010C" w:rsidRDefault="009208EE" w:rsidP="009208EE">
      <w:pPr>
        <w:spacing w:before="240" w:after="240"/>
        <w:jc w:val="center"/>
        <w:rPr>
          <w:b/>
          <w:u w:val="single"/>
        </w:rPr>
      </w:pPr>
      <w:r w:rsidRPr="005B010C">
        <w:rPr>
          <w:b/>
          <w:u w:val="single"/>
        </w:rPr>
        <w:t>PART II – ASSET REGISTRATION</w:t>
      </w:r>
    </w:p>
    <w:p w14:paraId="39048340" w14:textId="77777777" w:rsidR="009208EE" w:rsidRPr="005B010C" w:rsidRDefault="009208EE" w:rsidP="009208EE">
      <w:pPr>
        <w:spacing w:after="240"/>
        <w:jc w:val="both"/>
      </w:pPr>
      <w:r w:rsidRPr="005B010C">
        <w:t xml:space="preserve">1.  Provide Generation Load Metering Point and TDSP Read Generation information as required on the ERCOT Generation Load Metering Point(s) &amp; TDSP Read Generation Registration Form. </w:t>
      </w:r>
      <w:r>
        <w:t xml:space="preserve"> </w:t>
      </w:r>
      <w:r w:rsidRPr="005B010C">
        <w:t xml:space="preserve">The form is located at </w:t>
      </w:r>
      <w:hyperlink r:id="rId56" w:history="1">
        <w:r w:rsidRPr="005B010C">
          <w:rPr>
            <w:color w:val="0000FF"/>
            <w:u w:val="single"/>
          </w:rPr>
          <w:t>http://www.ercot.com/services/rq/tdsp/index.html</w:t>
        </w:r>
      </w:hyperlink>
      <w:r w:rsidRPr="005B010C">
        <w:t xml:space="preserve">. </w:t>
      </w:r>
      <w:r>
        <w:t xml:space="preserve"> </w:t>
      </w:r>
      <w:r w:rsidRPr="005B010C">
        <w:t>The completed form should be attached to, and submitted with, the TDSP Registration Application.</w:t>
      </w:r>
    </w:p>
    <w:p w14:paraId="7D2C125A" w14:textId="77777777" w:rsidR="009208EE" w:rsidRPr="005B010C" w:rsidRDefault="009208EE" w:rsidP="009208EE">
      <w:pPr>
        <w:spacing w:after="240"/>
        <w:jc w:val="both"/>
      </w:pPr>
      <w:r w:rsidRPr="005B010C">
        <w:lastRenderedPageBreak/>
        <w:t xml:space="preserve">2.  Provide status of registering </w:t>
      </w:r>
      <w:r>
        <w:t xml:space="preserve">MOU </w:t>
      </w:r>
      <w:r w:rsidRPr="005B010C">
        <w:t xml:space="preserve">or </w:t>
      </w:r>
      <w:r>
        <w:t>EC</w:t>
      </w:r>
      <w:r w:rsidRPr="005B010C">
        <w:t>:</w:t>
      </w:r>
    </w:p>
    <w:p w14:paraId="1EC8FA50" w14:textId="77777777" w:rsidR="009208EE" w:rsidRPr="005B010C" w:rsidRDefault="009208EE" w:rsidP="009208EE">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14:paraId="1F378D08" w14:textId="77777777" w:rsidR="009208EE" w:rsidRPr="005B010C" w:rsidRDefault="009208EE" w:rsidP="009208EE">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14:paraId="312A27B3" w14:textId="77777777" w:rsidR="009208EE" w:rsidRPr="005B010C" w:rsidRDefault="009208EE" w:rsidP="009208EE">
      <w:pPr>
        <w:spacing w:after="240"/>
        <w:jc w:val="center"/>
        <w:rPr>
          <w:b/>
          <w:u w:val="single"/>
        </w:rPr>
      </w:pPr>
      <w:r w:rsidRPr="005B010C">
        <w:rPr>
          <w:b/>
          <w:u w:val="single"/>
        </w:rPr>
        <w:t>PART III – ADDITIONAL REQUIRED INFORMATION</w:t>
      </w:r>
    </w:p>
    <w:p w14:paraId="3941D5EB" w14:textId="4AF1E59A" w:rsidR="009208EE" w:rsidRPr="005B010C" w:rsidRDefault="009208EE" w:rsidP="009208EE">
      <w:pPr>
        <w:spacing w:after="240"/>
        <w:jc w:val="both"/>
      </w:pPr>
      <w:r w:rsidRPr="005B010C">
        <w:rPr>
          <w:b/>
        </w:rPr>
        <w:t>1. O</w:t>
      </w:r>
      <w:r w:rsidRPr="005B010C">
        <w:rPr>
          <w:b/>
          <w:bCs/>
        </w:rPr>
        <w:t>fficers</w:t>
      </w:r>
      <w:r w:rsidRPr="00C67B82">
        <w:rPr>
          <w:b/>
          <w:bCs/>
        </w:rPr>
        <w:t>.</w:t>
      </w:r>
      <w:r w:rsidRPr="005B010C">
        <w:t xml:space="preserve"> ERCOT will obtain the names of all individuals and/or entities listed with the Texas Secretary of State as having binding authority for the Applicant. </w:t>
      </w:r>
      <w:r>
        <w:t xml:space="preserve"> </w:t>
      </w:r>
      <w:r w:rsidRPr="005B010C">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xml:space="preserve">, </w:t>
      </w:r>
      <w:del w:id="599" w:author="ERCOT [2]" w:date="2025-07-07T11:42:00Z" w16du:dateUtc="2025-07-07T16:42:00Z">
        <w:r w:rsidRPr="005B010C" w:rsidDel="00F23C35">
          <w:delText xml:space="preserve">Digital Certificate </w:delText>
        </w:r>
      </w:del>
      <w:del w:id="600" w:author="ERCOT [2]" w:date="2025-07-30T19:06:00Z">
        <w:r w:rsidRPr="005B010C">
          <w:delText>Audit Attestation</w:delText>
        </w:r>
        <w:r>
          <w:delText xml:space="preserve"> (</w:delText>
        </w:r>
      </w:del>
      <w:del w:id="601" w:author="ERCOT [2]" w:date="2025-07-07T11:42:00Z" w16du:dateUtc="2025-07-07T16:42:00Z">
        <w:r w:rsidDel="00F23C35">
          <w:delText>DC</w:delText>
        </w:r>
      </w:del>
      <w:del w:id="602" w:author="ERCOT [2]" w:date="2025-07-30T19:06:00Z">
        <w:r>
          <w:delText>AA)</w:delText>
        </w:r>
        <w:r w:rsidRPr="005B010C">
          <w:delText>,</w:delText>
        </w:r>
      </w:del>
      <w:r w:rsidRPr="005B010C">
        <w:t xml:space="preserve"> etc. </w:t>
      </w:r>
      <w:r>
        <w:t xml:space="preserve">  </w:t>
      </w:r>
      <w:r w:rsidRPr="005B010C">
        <w:t>Alternatively, additional documentation (Articles of Incorporation, Board Resolutions, Delegation of Authority, Secretary’s Certificate, etc.) can be provided to prove binding authority for the Applicant.</w:t>
      </w:r>
    </w:p>
    <w:p w14:paraId="2DB874AF" w14:textId="77777777" w:rsidR="009208EE" w:rsidRPr="005B010C" w:rsidRDefault="009208EE" w:rsidP="009208EE">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w:t>
      </w:r>
      <w:r>
        <w:rPr>
          <w:bCs/>
        </w:rPr>
        <w:t xml:space="preserve"> </w:t>
      </w:r>
      <w:r w:rsidRPr="005B010C">
        <w:rPr>
          <w:bCs/>
        </w:rPr>
        <w:t xml:space="preserve">Please also provide the name and type of any other ERCOT Market Participant registrations held by the Applicant. </w:t>
      </w:r>
      <w:r>
        <w:rPr>
          <w:bCs/>
        </w:rPr>
        <w:t xml:space="preserve">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208EE" w:rsidRPr="005B010C" w14:paraId="7358602A" w14:textId="77777777" w:rsidTr="003B5346">
        <w:tc>
          <w:tcPr>
            <w:tcW w:w="1974" w:type="pct"/>
          </w:tcPr>
          <w:p w14:paraId="18612F06" w14:textId="77777777" w:rsidR="009208EE" w:rsidRPr="005B010C" w:rsidRDefault="009208EE" w:rsidP="003B5346">
            <w:pPr>
              <w:ind w:left="360"/>
              <w:jc w:val="center"/>
            </w:pPr>
            <w:r w:rsidRPr="005B010C">
              <w:rPr>
                <w:b/>
                <w:bCs/>
              </w:rPr>
              <w:t>Affiliate Name</w:t>
            </w:r>
          </w:p>
          <w:p w14:paraId="6355BDAA" w14:textId="77777777" w:rsidR="009208EE" w:rsidRPr="005B010C" w:rsidRDefault="009208EE" w:rsidP="003B5346">
            <w:pPr>
              <w:ind w:left="360"/>
              <w:jc w:val="center"/>
            </w:pPr>
            <w:r w:rsidRPr="005B010C">
              <w:t>(or name used for other ERCOT registration)</w:t>
            </w:r>
          </w:p>
        </w:tc>
        <w:tc>
          <w:tcPr>
            <w:tcW w:w="1322" w:type="pct"/>
          </w:tcPr>
          <w:p w14:paraId="6B59FD58" w14:textId="77777777" w:rsidR="009208EE" w:rsidRPr="005B010C" w:rsidRDefault="009208EE" w:rsidP="003B5346">
            <w:pPr>
              <w:ind w:left="360"/>
              <w:jc w:val="center"/>
              <w:rPr>
                <w:b/>
                <w:bCs/>
              </w:rPr>
            </w:pPr>
            <w:r w:rsidRPr="005B010C">
              <w:rPr>
                <w:b/>
                <w:bCs/>
              </w:rPr>
              <w:t>Type of Legal Structure</w:t>
            </w:r>
          </w:p>
          <w:p w14:paraId="765909F5" w14:textId="77777777" w:rsidR="009208EE" w:rsidRPr="005B010C" w:rsidRDefault="009208EE" w:rsidP="003B5346">
            <w:pPr>
              <w:ind w:left="360"/>
              <w:jc w:val="center"/>
              <w:rPr>
                <w:bCs/>
              </w:rPr>
            </w:pPr>
            <w:r w:rsidRPr="005B010C">
              <w:rPr>
                <w:bCs/>
              </w:rPr>
              <w:t>(partnership, limited liability company, corporation, etc.)</w:t>
            </w:r>
          </w:p>
        </w:tc>
        <w:tc>
          <w:tcPr>
            <w:tcW w:w="1704" w:type="pct"/>
          </w:tcPr>
          <w:p w14:paraId="50DFF8E9" w14:textId="77777777" w:rsidR="009208EE" w:rsidRPr="005B010C" w:rsidRDefault="009208EE" w:rsidP="003B5346">
            <w:pPr>
              <w:keepNext/>
              <w:ind w:left="360"/>
              <w:jc w:val="center"/>
              <w:outlineLvl w:val="2"/>
              <w:rPr>
                <w:b/>
                <w:bCs/>
              </w:rPr>
            </w:pPr>
            <w:r w:rsidRPr="005B010C">
              <w:rPr>
                <w:b/>
                <w:bCs/>
              </w:rPr>
              <w:t>Relationship</w:t>
            </w:r>
          </w:p>
          <w:p w14:paraId="3B5CD4B1" w14:textId="77777777" w:rsidR="009208EE" w:rsidRPr="005B010C" w:rsidRDefault="009208EE" w:rsidP="003B5346">
            <w:pPr>
              <w:ind w:left="360"/>
              <w:jc w:val="center"/>
            </w:pPr>
            <w:r w:rsidRPr="005B010C">
              <w:t>(parent, subsidiary, partner, affiliate, etc.)</w:t>
            </w:r>
          </w:p>
        </w:tc>
      </w:tr>
      <w:tr w:rsidR="009208EE" w:rsidRPr="005B010C" w14:paraId="61425F6C" w14:textId="77777777" w:rsidTr="003B5346">
        <w:tc>
          <w:tcPr>
            <w:tcW w:w="1974" w:type="pct"/>
          </w:tcPr>
          <w:p w14:paraId="206E319B"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3E71D502"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3005956E"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297D4BF0" w14:textId="77777777" w:rsidTr="003B5346">
        <w:tc>
          <w:tcPr>
            <w:tcW w:w="1974" w:type="pct"/>
          </w:tcPr>
          <w:p w14:paraId="4A53907E" w14:textId="77777777" w:rsidR="009208EE" w:rsidRPr="005B010C" w:rsidRDefault="009208EE" w:rsidP="003B5346">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02DB1EF3" w14:textId="77777777" w:rsidR="009208EE" w:rsidRPr="005B010C" w:rsidRDefault="009208EE" w:rsidP="003B5346">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2B3EF658" w14:textId="77777777" w:rsidR="009208EE" w:rsidRPr="005B010C" w:rsidRDefault="009208EE" w:rsidP="003B5346">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0A590AE" w14:textId="77777777" w:rsidTr="003B5346">
        <w:tc>
          <w:tcPr>
            <w:tcW w:w="1974" w:type="pct"/>
          </w:tcPr>
          <w:p w14:paraId="46D708FC" w14:textId="77777777" w:rsidR="009208EE" w:rsidRPr="005B010C" w:rsidRDefault="009208EE" w:rsidP="003B5346">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2807A5F" w14:textId="77777777" w:rsidR="009208EE" w:rsidRPr="005B010C" w:rsidRDefault="009208EE" w:rsidP="003B5346">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5E36BA6" w14:textId="77777777" w:rsidR="009208EE" w:rsidRPr="005B010C" w:rsidRDefault="009208EE" w:rsidP="003B5346">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A452849" w14:textId="77777777" w:rsidTr="003B5346">
        <w:tc>
          <w:tcPr>
            <w:tcW w:w="1974" w:type="pct"/>
          </w:tcPr>
          <w:p w14:paraId="3AAC20BA" w14:textId="77777777" w:rsidR="009208EE" w:rsidRPr="005B010C" w:rsidRDefault="009208EE" w:rsidP="003B5346">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8705E47" w14:textId="77777777" w:rsidR="009208EE" w:rsidRPr="005B010C" w:rsidRDefault="009208EE" w:rsidP="003B5346">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9DDBA6A" w14:textId="77777777" w:rsidR="009208EE" w:rsidRPr="005B010C" w:rsidRDefault="009208EE" w:rsidP="003B5346">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DE3B4E9" w14:textId="77777777" w:rsidTr="003B5346">
        <w:tc>
          <w:tcPr>
            <w:tcW w:w="1974" w:type="pct"/>
          </w:tcPr>
          <w:p w14:paraId="6A273FB3" w14:textId="77777777" w:rsidR="009208EE" w:rsidRPr="005B010C" w:rsidRDefault="009208EE" w:rsidP="003B5346">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EC3A54B" w14:textId="77777777" w:rsidR="009208EE" w:rsidRPr="005B010C" w:rsidRDefault="009208EE" w:rsidP="003B5346">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32A92456" w14:textId="77777777" w:rsidR="009208EE" w:rsidRPr="005B010C" w:rsidRDefault="009208EE" w:rsidP="003B5346">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955211A" w14:textId="77777777" w:rsidTr="003B5346">
        <w:tc>
          <w:tcPr>
            <w:tcW w:w="1974" w:type="pct"/>
          </w:tcPr>
          <w:p w14:paraId="43A014ED"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F4FB078"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F31ECC5"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65995684" w14:textId="77777777" w:rsidTr="003B5346">
        <w:tc>
          <w:tcPr>
            <w:tcW w:w="1974" w:type="pct"/>
          </w:tcPr>
          <w:p w14:paraId="71E3AC9F"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6624938"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39FD41E"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4ED33C72" w14:textId="77777777" w:rsidTr="003B5346">
        <w:tc>
          <w:tcPr>
            <w:tcW w:w="1974" w:type="pct"/>
          </w:tcPr>
          <w:p w14:paraId="4698FB11"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5E49157"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CA8B276"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7AF4E56F" w14:textId="77777777" w:rsidTr="003B5346">
        <w:tc>
          <w:tcPr>
            <w:tcW w:w="1974" w:type="pct"/>
          </w:tcPr>
          <w:p w14:paraId="18C2CA9E"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03E3C3C7"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3DA5B7E"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EC011FA" w14:textId="77777777" w:rsidTr="003B5346">
        <w:tc>
          <w:tcPr>
            <w:tcW w:w="1974" w:type="pct"/>
          </w:tcPr>
          <w:p w14:paraId="2012CC69"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0C38A001"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35F0141"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14:paraId="497E64EF" w14:textId="77777777" w:rsidR="009208EE" w:rsidRDefault="009208EE" w:rsidP="009208EE">
      <w:pPr>
        <w:spacing w:before="240" w:after="240"/>
        <w:jc w:val="center"/>
      </w:pPr>
    </w:p>
    <w:p w14:paraId="10F2F8BF" w14:textId="77777777" w:rsidR="009208EE" w:rsidRPr="005B010C" w:rsidRDefault="009208EE" w:rsidP="009208EE">
      <w:pPr>
        <w:spacing w:before="240" w:after="240"/>
        <w:jc w:val="center"/>
        <w:rPr>
          <w:b/>
          <w:u w:val="single"/>
        </w:rPr>
      </w:pPr>
      <w:r w:rsidRPr="005B010C">
        <w:rPr>
          <w:b/>
          <w:u w:val="single"/>
        </w:rPr>
        <w:t>PART IV – SIGNATURE</w:t>
      </w:r>
    </w:p>
    <w:p w14:paraId="543D7BA5" w14:textId="77777777" w:rsidR="009208EE" w:rsidRPr="005B010C" w:rsidRDefault="009208EE" w:rsidP="009208EE">
      <w:pPr>
        <w:spacing w:after="240"/>
        <w:ind w:left="360"/>
        <w:jc w:val="both"/>
      </w:pPr>
      <w:r w:rsidRPr="005B010C">
        <w:t xml:space="preserve">I affirm that I have personal knowledge of the facts stated in this application and that I have the authority to submit this application form on behalf of the Applicant. </w:t>
      </w:r>
      <w:r>
        <w:t xml:space="preserve"> </w:t>
      </w:r>
      <w:r w:rsidRPr="005B010C">
        <w:t xml:space="preserve">I further affirm that all statements </w:t>
      </w:r>
      <w:proofErr w:type="gramStart"/>
      <w:r w:rsidRPr="005B010C">
        <w:t>made</w:t>
      </w:r>
      <w:proofErr w:type="gramEnd"/>
      <w:r w:rsidRPr="005B010C">
        <w:t xml:space="preserve"> and </w:t>
      </w:r>
      <w:smartTag w:uri="urn:schemas-microsoft-com:office:smarttags" w:element="PersonName">
        <w:r w:rsidRPr="005B010C">
          <w:t>info</w:t>
        </w:r>
      </w:smartTag>
      <w:r w:rsidRPr="005B010C">
        <w:t xml:space="preserve">rmation provided in this application form are true, correct and </w:t>
      </w:r>
      <w:r w:rsidRPr="005B010C">
        <w:lastRenderedPageBreak/>
        <w:t xml:space="preserve">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208EE" w:rsidRPr="005B010C" w14:paraId="49CA2756" w14:textId="77777777" w:rsidTr="003B5346">
        <w:trPr>
          <w:trHeight w:val="692"/>
        </w:trPr>
        <w:tc>
          <w:tcPr>
            <w:tcW w:w="2594" w:type="pct"/>
            <w:vAlign w:val="center"/>
          </w:tcPr>
          <w:p w14:paraId="55BD54FD" w14:textId="77777777" w:rsidR="009208EE" w:rsidRPr="005B010C" w:rsidRDefault="009208EE" w:rsidP="003B5346">
            <w:pPr>
              <w:autoSpaceDE w:val="0"/>
              <w:autoSpaceDN w:val="0"/>
              <w:ind w:left="360"/>
            </w:pPr>
            <w:r w:rsidRPr="005B010C">
              <w:t xml:space="preserve">Signature of </w:t>
            </w:r>
            <w:r>
              <w:t>AR</w:t>
            </w:r>
            <w:r w:rsidRPr="005B010C">
              <w:t>, Backup AR or Officer:</w:t>
            </w:r>
          </w:p>
        </w:tc>
        <w:tc>
          <w:tcPr>
            <w:tcW w:w="2406" w:type="pct"/>
          </w:tcPr>
          <w:p w14:paraId="5B7244E7" w14:textId="77777777" w:rsidR="009208EE" w:rsidRPr="005B010C" w:rsidRDefault="009208EE" w:rsidP="003B5346">
            <w:pPr>
              <w:keepNext/>
              <w:autoSpaceDE w:val="0"/>
              <w:autoSpaceDN w:val="0"/>
              <w:ind w:left="360"/>
              <w:jc w:val="both"/>
              <w:outlineLvl w:val="1"/>
              <w:rPr>
                <w:b/>
                <w:bCs/>
                <w:iCs/>
              </w:rPr>
            </w:pPr>
          </w:p>
        </w:tc>
      </w:tr>
      <w:tr w:rsidR="009208EE" w:rsidRPr="005B010C" w14:paraId="1F9F2A94" w14:textId="77777777" w:rsidTr="003B5346">
        <w:tc>
          <w:tcPr>
            <w:tcW w:w="2594" w:type="pct"/>
            <w:vAlign w:val="center"/>
          </w:tcPr>
          <w:p w14:paraId="6B53EAC7" w14:textId="77777777" w:rsidR="009208EE" w:rsidRPr="005B010C" w:rsidRDefault="009208EE" w:rsidP="003B5346">
            <w:pPr>
              <w:autoSpaceDE w:val="0"/>
              <w:autoSpaceDN w:val="0"/>
              <w:ind w:left="360"/>
            </w:pPr>
            <w:r w:rsidRPr="005B010C">
              <w:t>Printed Name of AR, Backup AR or Officer:</w:t>
            </w:r>
          </w:p>
        </w:tc>
        <w:tc>
          <w:tcPr>
            <w:tcW w:w="2406" w:type="pct"/>
          </w:tcPr>
          <w:p w14:paraId="0D62BAA6" w14:textId="77777777" w:rsidR="009208EE" w:rsidRPr="005B010C" w:rsidRDefault="009208EE" w:rsidP="003B5346">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603"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603"/>
          </w:p>
        </w:tc>
      </w:tr>
      <w:tr w:rsidR="009208EE" w:rsidRPr="005B010C" w14:paraId="20B9457C" w14:textId="77777777" w:rsidTr="003B5346">
        <w:tc>
          <w:tcPr>
            <w:tcW w:w="2594" w:type="pct"/>
            <w:vAlign w:val="center"/>
          </w:tcPr>
          <w:p w14:paraId="3831330D" w14:textId="77777777" w:rsidR="009208EE" w:rsidRPr="005B010C" w:rsidRDefault="009208EE" w:rsidP="003B5346">
            <w:pPr>
              <w:keepNext/>
              <w:autoSpaceDE w:val="0"/>
              <w:autoSpaceDN w:val="0"/>
              <w:ind w:left="360"/>
              <w:outlineLvl w:val="1"/>
              <w:rPr>
                <w:bCs/>
                <w:iCs/>
              </w:rPr>
            </w:pPr>
            <w:r w:rsidRPr="005B010C">
              <w:rPr>
                <w:bCs/>
                <w:iCs/>
              </w:rPr>
              <w:t>Date:</w:t>
            </w:r>
          </w:p>
        </w:tc>
        <w:tc>
          <w:tcPr>
            <w:tcW w:w="2406" w:type="pct"/>
          </w:tcPr>
          <w:p w14:paraId="528057E8" w14:textId="77777777" w:rsidR="009208EE" w:rsidRPr="005B010C" w:rsidRDefault="009208EE" w:rsidP="003B5346">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14:paraId="7EAB7697" w14:textId="77777777" w:rsidR="009208EE" w:rsidRDefault="009208EE" w:rsidP="009208EE">
      <w:pPr>
        <w:rPr>
          <w:b/>
          <w:bCs/>
        </w:rPr>
      </w:pPr>
    </w:p>
    <w:p w14:paraId="12F1892D" w14:textId="77777777" w:rsidR="009208EE" w:rsidRPr="00394938" w:rsidRDefault="009208EE" w:rsidP="009208EE">
      <w:pPr>
        <w:rPr>
          <w:b/>
          <w:bCs/>
        </w:rPr>
      </w:pPr>
    </w:p>
    <w:p w14:paraId="437B8450" w14:textId="77777777" w:rsidR="009208EE" w:rsidRDefault="009208EE" w:rsidP="008E7709">
      <w:pPr>
        <w:pStyle w:val="BodyText"/>
        <w:ind w:left="720" w:hanging="720"/>
        <w:sectPr w:rsidR="009208EE">
          <w:pgSz w:w="12240" w:h="15840" w:code="1"/>
          <w:pgMar w:top="1440" w:right="1440" w:bottom="1440" w:left="1440" w:header="720" w:footer="720" w:gutter="0"/>
          <w:cols w:space="720"/>
          <w:docGrid w:linePitch="360"/>
        </w:sectPr>
      </w:pPr>
    </w:p>
    <w:p w14:paraId="5136B0D9" w14:textId="77777777" w:rsidR="000D07B9" w:rsidRDefault="000D07B9" w:rsidP="009208EE">
      <w:pPr>
        <w:jc w:val="center"/>
        <w:outlineLvl w:val="0"/>
        <w:rPr>
          <w:ins w:id="604" w:author="ERCOT" w:date="2025-09-03T11:49:00Z" w16du:dateUtc="2025-09-03T16:49:00Z"/>
          <w:b/>
          <w:sz w:val="36"/>
          <w:szCs w:val="36"/>
        </w:rPr>
      </w:pPr>
    </w:p>
    <w:p w14:paraId="2D4F4089" w14:textId="77777777" w:rsidR="000D07B9" w:rsidRDefault="000D07B9" w:rsidP="009208EE">
      <w:pPr>
        <w:jc w:val="center"/>
        <w:outlineLvl w:val="0"/>
        <w:rPr>
          <w:ins w:id="605" w:author="ERCOT" w:date="2025-09-03T11:49:00Z" w16du:dateUtc="2025-09-03T16:49:00Z"/>
          <w:b/>
          <w:sz w:val="36"/>
          <w:szCs w:val="36"/>
        </w:rPr>
      </w:pPr>
    </w:p>
    <w:p w14:paraId="29AAA2D5" w14:textId="77777777" w:rsidR="000D07B9" w:rsidRDefault="000D07B9" w:rsidP="009208EE">
      <w:pPr>
        <w:jc w:val="center"/>
        <w:outlineLvl w:val="0"/>
        <w:rPr>
          <w:ins w:id="606" w:author="ERCOT" w:date="2025-09-03T11:49:00Z" w16du:dateUtc="2025-09-03T16:49:00Z"/>
          <w:b/>
          <w:sz w:val="36"/>
          <w:szCs w:val="36"/>
        </w:rPr>
      </w:pPr>
    </w:p>
    <w:p w14:paraId="6F31B590" w14:textId="77777777" w:rsidR="000D07B9" w:rsidRDefault="000D07B9" w:rsidP="009208EE">
      <w:pPr>
        <w:jc w:val="center"/>
        <w:outlineLvl w:val="0"/>
        <w:rPr>
          <w:ins w:id="607" w:author="ERCOT" w:date="2025-09-03T11:49:00Z" w16du:dateUtc="2025-09-03T16:49:00Z"/>
          <w:b/>
          <w:sz w:val="36"/>
          <w:szCs w:val="36"/>
        </w:rPr>
      </w:pPr>
    </w:p>
    <w:p w14:paraId="0C69F03B" w14:textId="76F9FB7C" w:rsidR="009208EE" w:rsidRPr="00F72B58" w:rsidRDefault="009208EE" w:rsidP="009208EE">
      <w:pPr>
        <w:jc w:val="center"/>
        <w:outlineLvl w:val="0"/>
        <w:rPr>
          <w:b/>
          <w:sz w:val="36"/>
          <w:szCs w:val="36"/>
        </w:rPr>
      </w:pPr>
      <w:r w:rsidRPr="00F72B58">
        <w:rPr>
          <w:b/>
          <w:sz w:val="36"/>
          <w:szCs w:val="36"/>
        </w:rPr>
        <w:t>ERCOT Nodal Protocols</w:t>
      </w:r>
    </w:p>
    <w:p w14:paraId="5731B690" w14:textId="77777777" w:rsidR="009208EE" w:rsidRPr="00F72B58" w:rsidRDefault="009208EE" w:rsidP="009208EE">
      <w:pPr>
        <w:jc w:val="center"/>
        <w:outlineLvl w:val="0"/>
        <w:rPr>
          <w:b/>
          <w:sz w:val="36"/>
          <w:szCs w:val="36"/>
        </w:rPr>
      </w:pPr>
    </w:p>
    <w:p w14:paraId="293595D2" w14:textId="77777777" w:rsidR="009208EE" w:rsidRPr="00F72B58" w:rsidRDefault="009208EE" w:rsidP="009208EE">
      <w:pPr>
        <w:jc w:val="center"/>
        <w:outlineLvl w:val="0"/>
        <w:rPr>
          <w:b/>
          <w:sz w:val="36"/>
          <w:szCs w:val="36"/>
        </w:rPr>
      </w:pPr>
      <w:r w:rsidRPr="00F72B58">
        <w:rPr>
          <w:b/>
          <w:sz w:val="36"/>
          <w:szCs w:val="36"/>
        </w:rPr>
        <w:t>Section 2</w:t>
      </w:r>
      <w:r>
        <w:rPr>
          <w:b/>
          <w:sz w:val="36"/>
          <w:szCs w:val="36"/>
        </w:rPr>
        <w:t>3</w:t>
      </w:r>
    </w:p>
    <w:p w14:paraId="07C15529" w14:textId="77777777" w:rsidR="009208EE" w:rsidRPr="00F72B58" w:rsidRDefault="009208EE" w:rsidP="009208EE">
      <w:pPr>
        <w:jc w:val="center"/>
        <w:outlineLvl w:val="0"/>
        <w:rPr>
          <w:b/>
        </w:rPr>
      </w:pPr>
    </w:p>
    <w:p w14:paraId="1EECBE65" w14:textId="77777777" w:rsidR="009208EE" w:rsidRDefault="009208EE" w:rsidP="009208EE">
      <w:pPr>
        <w:jc w:val="center"/>
        <w:outlineLvl w:val="0"/>
        <w:rPr>
          <w:color w:val="333300"/>
        </w:rPr>
      </w:pPr>
      <w:r>
        <w:rPr>
          <w:b/>
          <w:sz w:val="36"/>
          <w:szCs w:val="36"/>
        </w:rPr>
        <w:t>Form</w:t>
      </w:r>
      <w:r w:rsidRPr="00F72B58">
        <w:rPr>
          <w:b/>
          <w:sz w:val="36"/>
          <w:szCs w:val="36"/>
        </w:rPr>
        <w:t xml:space="preserve"> </w:t>
      </w:r>
      <w:r>
        <w:rPr>
          <w:b/>
          <w:sz w:val="36"/>
          <w:szCs w:val="36"/>
        </w:rPr>
        <w:t>K</w:t>
      </w:r>
      <w:r w:rsidRPr="00F72B58">
        <w:rPr>
          <w:b/>
          <w:sz w:val="36"/>
          <w:szCs w:val="36"/>
        </w:rPr>
        <w:t>:</w:t>
      </w:r>
      <w:r w:rsidRPr="00A1536D">
        <w:rPr>
          <w:b/>
          <w:sz w:val="36"/>
          <w:szCs w:val="36"/>
        </w:rPr>
        <w:t xml:space="preserve"> </w:t>
      </w:r>
      <w:r>
        <w:rPr>
          <w:b/>
          <w:sz w:val="36"/>
          <w:szCs w:val="36"/>
        </w:rPr>
        <w:t xml:space="preserve"> </w:t>
      </w:r>
      <w:r w:rsidRPr="00B97B0B">
        <w:rPr>
          <w:b/>
          <w:sz w:val="36"/>
          <w:szCs w:val="36"/>
        </w:rPr>
        <w:t>Wide Area Network (WAN) Agreement</w:t>
      </w:r>
    </w:p>
    <w:p w14:paraId="7B50DA84" w14:textId="77777777" w:rsidR="009208EE" w:rsidRDefault="009208EE" w:rsidP="009208EE">
      <w:pPr>
        <w:outlineLvl w:val="0"/>
        <w:rPr>
          <w:color w:val="333300"/>
        </w:rPr>
      </w:pPr>
    </w:p>
    <w:p w14:paraId="67DBF223" w14:textId="124FA470" w:rsidR="009208EE" w:rsidRPr="005B2A3F" w:rsidRDefault="009208EE" w:rsidP="009208EE">
      <w:pPr>
        <w:jc w:val="center"/>
        <w:outlineLvl w:val="0"/>
        <w:rPr>
          <w:b/>
          <w:bCs/>
        </w:rPr>
      </w:pPr>
      <w:del w:id="608" w:author="ERCOT" w:date="2025-09-23T10:16:00Z" w16du:dateUtc="2025-09-23T15:16:00Z">
        <w:r w:rsidDel="005B412E">
          <w:rPr>
            <w:b/>
            <w:bCs/>
          </w:rPr>
          <w:delText>February 1, 2022</w:delText>
        </w:r>
      </w:del>
      <w:ins w:id="609" w:author="ERCOT" w:date="2025-09-23T10:16:00Z" w16du:dateUtc="2025-09-23T15:16:00Z">
        <w:r w:rsidR="005B412E">
          <w:rPr>
            <w:b/>
            <w:bCs/>
          </w:rPr>
          <w:t>TBD</w:t>
        </w:r>
      </w:ins>
    </w:p>
    <w:p w14:paraId="7BE5100A" w14:textId="77777777" w:rsidR="009208EE" w:rsidRDefault="009208EE" w:rsidP="009208EE">
      <w:pPr>
        <w:jc w:val="center"/>
        <w:outlineLvl w:val="0"/>
        <w:rPr>
          <w:b/>
          <w:bCs/>
        </w:rPr>
      </w:pPr>
    </w:p>
    <w:p w14:paraId="1DA53BFB" w14:textId="77777777" w:rsidR="009208EE" w:rsidRDefault="009208EE" w:rsidP="009208EE">
      <w:pPr>
        <w:jc w:val="center"/>
        <w:outlineLvl w:val="0"/>
        <w:rPr>
          <w:b/>
          <w:bCs/>
        </w:rPr>
      </w:pPr>
    </w:p>
    <w:p w14:paraId="66FAD8D5" w14:textId="77777777" w:rsidR="009208EE" w:rsidRDefault="009208EE" w:rsidP="009208EE">
      <w:pPr>
        <w:pBdr>
          <w:between w:val="single" w:sz="4" w:space="1" w:color="auto"/>
        </w:pBdr>
        <w:rPr>
          <w:color w:val="333300"/>
        </w:rPr>
      </w:pPr>
    </w:p>
    <w:p w14:paraId="405D5C9D" w14:textId="77777777" w:rsidR="009208EE" w:rsidRDefault="009208EE" w:rsidP="009208EE">
      <w:pPr>
        <w:pBdr>
          <w:between w:val="single" w:sz="4" w:space="1" w:color="auto"/>
        </w:pBdr>
        <w:rPr>
          <w:color w:val="333300"/>
        </w:rPr>
      </w:pPr>
    </w:p>
    <w:p w14:paraId="58B6C8D4" w14:textId="77777777" w:rsidR="009208EE" w:rsidRDefault="009208EE" w:rsidP="009208EE">
      <w:pPr>
        <w:pBdr>
          <w:between w:val="single" w:sz="4" w:space="1" w:color="auto"/>
        </w:pBdr>
        <w:rPr>
          <w:color w:val="333300"/>
        </w:rPr>
        <w:sectPr w:rsidR="009208EE" w:rsidSect="009208EE">
          <w:headerReference w:type="default" r:id="rId57"/>
          <w:footerReference w:type="even" r:id="rId58"/>
          <w:footerReference w:type="default" r:id="rId59"/>
          <w:pgSz w:w="12240" w:h="15840" w:code="1"/>
          <w:pgMar w:top="1440" w:right="1440" w:bottom="1440" w:left="1440" w:header="720" w:footer="720" w:gutter="0"/>
          <w:cols w:space="720"/>
          <w:titlePg/>
          <w:docGrid w:linePitch="360"/>
        </w:sectPr>
      </w:pPr>
    </w:p>
    <w:p w14:paraId="77434607" w14:textId="77777777" w:rsidR="009208EE" w:rsidRPr="00430595" w:rsidRDefault="009208EE" w:rsidP="009208EE">
      <w:pPr>
        <w:spacing w:after="240"/>
        <w:jc w:val="center"/>
        <w:rPr>
          <w:b/>
        </w:rPr>
      </w:pPr>
      <w:r w:rsidRPr="00430595">
        <w:rPr>
          <w:b/>
        </w:rPr>
        <w:lastRenderedPageBreak/>
        <w:t xml:space="preserve">ERCOT </w:t>
      </w:r>
      <w:r>
        <w:rPr>
          <w:b/>
        </w:rPr>
        <w:t>Private Wide Area Network (</w:t>
      </w:r>
      <w:r w:rsidRPr="00430595">
        <w:rPr>
          <w:b/>
        </w:rPr>
        <w:t>WAN</w:t>
      </w:r>
      <w:r>
        <w:rPr>
          <w:b/>
        </w:rPr>
        <w:t>)</w:t>
      </w:r>
      <w:r w:rsidRPr="00430595">
        <w:rPr>
          <w:b/>
        </w:rPr>
        <w:t xml:space="preserve"> Agreement</w:t>
      </w:r>
    </w:p>
    <w:p w14:paraId="6AE272A7" w14:textId="77777777" w:rsidR="009208EE" w:rsidRDefault="009208EE" w:rsidP="009208EE">
      <w:pPr>
        <w:spacing w:after="240"/>
        <w:jc w:val="both"/>
      </w:pPr>
      <w:r>
        <w:t xml:space="preserve">This Private WAN Agreement (“Agreement”) is made and entered into on this </w:t>
      </w:r>
      <w:r>
        <w:fldChar w:fldCharType="begin">
          <w:ffData>
            <w:name w:val="Text12"/>
            <w:enabled/>
            <w:calcOnExit w:val="0"/>
            <w:textInput>
              <w:default w:val="Insert Day of Month"/>
            </w:textInput>
          </w:ffData>
        </w:fldChar>
      </w:r>
      <w:r>
        <w:instrText xml:space="preserve"> FORMTEXT </w:instrText>
      </w:r>
      <w:r>
        <w:fldChar w:fldCharType="separate"/>
      </w:r>
      <w:r>
        <w:t> </w:t>
      </w:r>
      <w:r>
        <w:t> </w:t>
      </w:r>
      <w:r>
        <w:t> </w:t>
      </w:r>
      <w:r>
        <w:t> </w:t>
      </w:r>
      <w:r>
        <w:t> </w:t>
      </w:r>
      <w:r>
        <w:fldChar w:fldCharType="end"/>
      </w:r>
      <w:r>
        <w:t xml:space="preserve"> day of </w:t>
      </w:r>
      <w:r>
        <w:fldChar w:fldCharType="begin">
          <w:ffData>
            <w:name w:val="Text13"/>
            <w:enabled/>
            <w:calcOnExit w:val="0"/>
            <w:textInput>
              <w:default w:val="Insert Month"/>
            </w:textInput>
          </w:ffData>
        </w:fldChar>
      </w:r>
      <w:r>
        <w:instrText xml:space="preserve"> FORMTEXT </w:instrText>
      </w:r>
      <w:r>
        <w:fldChar w:fldCharType="separate"/>
      </w:r>
      <w:r>
        <w:t> </w:t>
      </w:r>
      <w:r>
        <w:t> </w:t>
      </w:r>
      <w:r>
        <w:t> </w:t>
      </w:r>
      <w:r>
        <w:t> </w:t>
      </w:r>
      <w:r>
        <w:t> </w:t>
      </w:r>
      <w:r>
        <w:fldChar w:fldCharType="end"/>
      </w:r>
      <w:r>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r>
        <w:t xml:space="preserve"> (“Effective Date”) by and between Electric Reliability Council of Texas, Inc. (ERCOT), a Texas non-profit corporation having an office at </w:t>
      </w:r>
      <w:r w:rsidRPr="000E2E98">
        <w:t>8000 Metropolis Drive (Building E), Suite 100</w:t>
      </w:r>
      <w:r>
        <w:t>, Austin, Texas 78744 and the undersigned entity (“Participant”) (collectively, “the Parties”), having an office at the address listed below.</w:t>
      </w:r>
    </w:p>
    <w:p w14:paraId="0C55511B" w14:textId="77777777" w:rsidR="009208EE" w:rsidRDefault="009208EE" w:rsidP="009208EE">
      <w:pPr>
        <w:spacing w:before="480" w:after="240"/>
        <w:jc w:val="both"/>
      </w:pPr>
      <w:r>
        <w:rPr>
          <w:b/>
        </w:rPr>
        <w:t>1.</w:t>
      </w:r>
      <w:r>
        <w:rPr>
          <w:b/>
        </w:rPr>
        <w:tab/>
        <w:t>Scope</w:t>
      </w:r>
    </w:p>
    <w:p w14:paraId="40152398" w14:textId="77777777" w:rsidR="009208EE" w:rsidRDefault="009208EE" w:rsidP="009208EE">
      <w:pPr>
        <w:spacing w:after="240"/>
        <w:ind w:left="720" w:hanging="720"/>
        <w:jc w:val="both"/>
      </w:pPr>
      <w:r>
        <w:t>1.1</w:t>
      </w:r>
      <w:r>
        <w:tab/>
        <w:t>This Agreement sets forth the terms, conditions and prices under which ERCOT agrees to allow Participant to interconnect Participant’s data transfer system with ERCOT’s data network and facilities for the sole purpose of transferring data between ERCOT and Participant.  This Agreement also sets forth the terms and conditions to maintain operational security of the ERCOT WAN for the secure transfer of data between ERCOT and Participant.</w:t>
      </w:r>
    </w:p>
    <w:p w14:paraId="06034D32" w14:textId="77777777" w:rsidR="009208EE" w:rsidRDefault="009208EE" w:rsidP="009208EE">
      <w:pPr>
        <w:spacing w:after="240"/>
        <w:ind w:left="720" w:hanging="720"/>
        <w:jc w:val="both"/>
      </w:pPr>
      <w:r>
        <w:t>1.2</w:t>
      </w:r>
      <w:r>
        <w:tab/>
        <w:t>Participant represents and warrants that Participant is a Market Participant as defined by the ERCOT Protocols and has executed (or will timely execute prior to participation as a Market Participant) all agreements required of Participant by the ERCOT Protocols (Protocols Agreement(s)).  This Agreement shall terminate immediately and automatically upon the termination of all Participant’s Protocols Agreement(s).  “ERCOT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w:t>
      </w:r>
    </w:p>
    <w:p w14:paraId="47B53BE0" w14:textId="77777777" w:rsidR="009208EE" w:rsidRDefault="009208EE" w:rsidP="009208EE">
      <w:pPr>
        <w:spacing w:after="240"/>
        <w:ind w:left="720" w:hanging="720"/>
        <w:jc w:val="both"/>
      </w:pPr>
      <w:r>
        <w:t>1.3</w:t>
      </w:r>
      <w:r>
        <w:tab/>
        <w:t>Except to the extent provided otherwise in this Agreement, the terms and conditions of the Protocols Agreement(s) signed between Participant and ERCOT shall apply and be incorporated by reference into this Agreement.  In the event of a conflict between this Agreement and the Protocols Agreement(s), this Agreement shall control with respect to the subject matter of this Agreement.</w:t>
      </w:r>
    </w:p>
    <w:p w14:paraId="0EC6C982" w14:textId="77777777" w:rsidR="009208EE" w:rsidRDefault="009208EE" w:rsidP="009208EE">
      <w:pPr>
        <w:spacing w:before="480" w:after="240"/>
        <w:ind w:left="720" w:hanging="720"/>
        <w:jc w:val="both"/>
      </w:pPr>
      <w:r>
        <w:rPr>
          <w:b/>
        </w:rPr>
        <w:t>2.</w:t>
      </w:r>
      <w:r>
        <w:rPr>
          <w:b/>
        </w:rPr>
        <w:tab/>
        <w:t>Term of Agreement</w:t>
      </w:r>
    </w:p>
    <w:p w14:paraId="7B2D3E7D" w14:textId="77777777" w:rsidR="009208EE" w:rsidRDefault="009208EE" w:rsidP="009208EE">
      <w:pPr>
        <w:spacing w:after="240"/>
        <w:ind w:left="720" w:hanging="720"/>
        <w:jc w:val="both"/>
      </w:pPr>
      <w:r>
        <w:t>2.1</w:t>
      </w:r>
      <w:r>
        <w:tab/>
        <w:t>The initial term of this Agreement shall commence on the Effective Date and expire 12 months thereafter.  The term of this Agreement shall automatically renew for a successive 12-month period on each anniversary date of the Effective Date, unless either party delivers to the other party written notice to terminate as provided herein.</w:t>
      </w:r>
    </w:p>
    <w:p w14:paraId="11C33F71" w14:textId="77777777" w:rsidR="009208EE" w:rsidRDefault="009208EE" w:rsidP="009208EE">
      <w:pPr>
        <w:spacing w:after="240"/>
        <w:ind w:left="720" w:hanging="720"/>
        <w:jc w:val="both"/>
      </w:pPr>
      <w:r>
        <w:t>2.2</w:t>
      </w:r>
      <w:r>
        <w:tab/>
        <w:t>If Participant wishes to terminate this Agreement, it shall notify ERCOT in writing of its desire to terminate.  Termination shall be effective no sooner than 60 days following receipt of such written notice by ERCOT.</w:t>
      </w:r>
    </w:p>
    <w:p w14:paraId="0A65999C" w14:textId="77777777" w:rsidR="009208EE" w:rsidRDefault="009208EE" w:rsidP="009208EE">
      <w:pPr>
        <w:spacing w:after="240"/>
        <w:ind w:left="720" w:hanging="720"/>
        <w:jc w:val="both"/>
      </w:pPr>
      <w:r>
        <w:lastRenderedPageBreak/>
        <w:t>2.3</w:t>
      </w:r>
      <w:r>
        <w:tab/>
        <w:t>In addition to any other remedies ERCOT may have at law or in equity, ERCOT may terminate this Agreement for material breach in accordance with the default provisions set forth in the Protocols Agreement(s).</w:t>
      </w:r>
    </w:p>
    <w:p w14:paraId="76C2BB0D" w14:textId="77777777" w:rsidR="009208EE" w:rsidRDefault="009208EE" w:rsidP="009208EE">
      <w:pPr>
        <w:spacing w:after="240"/>
        <w:ind w:left="720" w:hanging="720"/>
        <w:jc w:val="both"/>
      </w:pPr>
      <w:r>
        <w:t>2.4</w:t>
      </w:r>
      <w:r>
        <w:tab/>
        <w:t>ERCOT may also terminate this Agreement upon 60 days’ written notice to Participant if ERCOT amends the form of this standard form agreement.  In such event, ERCOT shall provide Participant the opportunity to execute a new standard form agreement regarding the subject matter of this Agreement.</w:t>
      </w:r>
    </w:p>
    <w:p w14:paraId="278EE992" w14:textId="77777777" w:rsidR="009208EE" w:rsidRDefault="009208EE" w:rsidP="009208EE">
      <w:pPr>
        <w:spacing w:after="240"/>
        <w:ind w:left="720" w:hanging="720"/>
        <w:jc w:val="both"/>
      </w:pPr>
      <w:r>
        <w:t>2.5</w:t>
      </w:r>
      <w:r>
        <w:tab/>
        <w:t xml:space="preserve">In the event of any termination of this Agreement, Participant shall reimburse ERCOT for ERCOT’s expenses incurred hereunder prior to notice of termination.  If this Agreement has been terminated except as proved under Section 2.4 above, ERCOT may remove from Participant’s premises </w:t>
      </w:r>
      <w:proofErr w:type="spellStart"/>
      <w:r>
        <w:t>any</w:t>
      </w:r>
      <w:proofErr w:type="spellEnd"/>
      <w:r>
        <w:t xml:space="preserve"> equipment for which ERCOT has not received payment and Participant shall reimburse ERCOT for the cost of such removal.</w:t>
      </w:r>
    </w:p>
    <w:p w14:paraId="30A345A8" w14:textId="77777777" w:rsidR="009208EE" w:rsidRDefault="009208EE" w:rsidP="009208EE">
      <w:pPr>
        <w:spacing w:before="480" w:after="240"/>
        <w:ind w:left="720" w:hanging="720"/>
        <w:jc w:val="both"/>
      </w:pPr>
      <w:r>
        <w:rPr>
          <w:b/>
        </w:rPr>
        <w:t>3.</w:t>
      </w:r>
      <w:r>
        <w:rPr>
          <w:b/>
        </w:rPr>
        <w:tab/>
        <w:t>Interconnection with and use of ERCOT WAN</w:t>
      </w:r>
    </w:p>
    <w:p w14:paraId="02B3F9AE" w14:textId="77777777" w:rsidR="009208EE" w:rsidRDefault="009208EE" w:rsidP="009208EE">
      <w:pPr>
        <w:spacing w:after="240"/>
        <w:ind w:left="720" w:hanging="720"/>
        <w:jc w:val="both"/>
      </w:pPr>
      <w:r>
        <w:t>3.1</w:t>
      </w:r>
      <w:r>
        <w:tab/>
        <w:t>Participant shall interconnect its facilities with ERCOT in a manner consistent with and defined by ERCOT.  ERCOT shall define and demarcate the</w:t>
      </w:r>
      <w:r w:rsidRPr="00143B88">
        <w:t xml:space="preserve"> </w:t>
      </w:r>
      <w:r>
        <w:t>location of interconnection with the ERCOT WAN.</w:t>
      </w:r>
    </w:p>
    <w:p w14:paraId="4D7E2BCD" w14:textId="77777777" w:rsidR="009208EE" w:rsidRDefault="009208EE" w:rsidP="009208EE">
      <w:pPr>
        <w:spacing w:after="240"/>
        <w:ind w:left="720" w:hanging="720"/>
        <w:jc w:val="both"/>
      </w:pPr>
      <w:r>
        <w:t>3.2</w:t>
      </w:r>
      <w:r>
        <w:tab/>
        <w:t>ERCOT shall provide, in accordance with its reasonable discretion and control, the design, engineering, procurement, and installation of the equipment and facilities necessary to interconnect Participant’s Facilities to the ERCOT WAN.  Participant shall reimburse ERCOT for ERCOT’s expenses incurred in design, engineering, procurement, and installation of such equipment and facilities for each such new installation.  The reimbursed costs for each new installation shall not exceed the fees designated in the ERCOT Fee Schedule.  Only ERCOT-authorized personnel shall conduct network problem diagnosis and administrative functions, including, but not limited to, provisioning, monitoring, and auditing the ERCOT WAN.  Participant will reimburse ERCOT’s cost of performing or acquiring such services per month per installation during the initial term hereof and any subsequent renewal terms.  The monthly cost per installation shall not exceed the fees designated in the ERCOT Fee Schedule.  Participant will also reimburse ERCOT’s cost of providing or acquiring data transport service to Participant, which cost will vary according to Participant’s location.</w:t>
      </w:r>
    </w:p>
    <w:p w14:paraId="7C633C07" w14:textId="77777777" w:rsidR="009208EE" w:rsidRDefault="009208EE" w:rsidP="009208EE">
      <w:pPr>
        <w:spacing w:after="240"/>
        <w:ind w:left="720" w:hanging="720"/>
        <w:jc w:val="both"/>
      </w:pPr>
      <w:r>
        <w:t>3.3</w:t>
      </w:r>
      <w:r>
        <w:tab/>
        <w:t>With respect to access to the ERCOT WAN, Participant will comply with ERCOT’s security and safety procedures and requirements, including, but not limited to, access restrictions, sign in, and identification requirements.  Participant will also comply with all ERCOT policies and procedures regarding use of the ERCOT WAN (as such policies and procedures may be amended from time to time), including, but not limited to, the document entitled “Communicating with ERCOT,” the document entitled “QSE Qualification Testing,” the ERCOT Operating Guides and ERCOT Protocols.</w:t>
      </w:r>
    </w:p>
    <w:p w14:paraId="0602C03F" w14:textId="77777777" w:rsidR="009208EE" w:rsidRDefault="009208EE" w:rsidP="009208EE">
      <w:pPr>
        <w:spacing w:after="240"/>
        <w:ind w:left="720" w:hanging="720"/>
        <w:jc w:val="both"/>
      </w:pPr>
      <w:r>
        <w:t>3.4</w:t>
      </w:r>
      <w:r>
        <w:tab/>
        <w:t xml:space="preserve">Participant shall consistently maintain the security of its computer systems (including the interconnection with the ERCOT WAN, support equipment, systems, tools, and/or data </w:t>
      </w:r>
      <w:r>
        <w:lastRenderedPageBreak/>
        <w:t>required under this Agreement) in accordance with industry standards for computer system security.</w:t>
      </w:r>
    </w:p>
    <w:p w14:paraId="3295F359" w14:textId="77777777" w:rsidR="009208EE" w:rsidRDefault="009208EE" w:rsidP="009208EE">
      <w:pPr>
        <w:spacing w:after="240"/>
        <w:ind w:left="720" w:hanging="720"/>
        <w:jc w:val="both"/>
      </w:pPr>
      <w:r>
        <w:t>3.5</w:t>
      </w:r>
      <w:r>
        <w:tab/>
        <w:t>Participant shall maintain operational security of the ERCOT WAN for the uninterrupted transfer of data between ERCOT and Participant.  Participant agrees that the integrity of the data provided through the WAN is essential, and will take all steps and responsibility for ensuring the integrity of such data.  Such steps shall include, at a minimum, ensuring the prevention of any remote electronic connections by unauthorized persons or organizations through Participant’s network to the ERCOT WAN connection point. Particularly, Participant’s systems must deny any connectivity with Participant’s internet access point to unauthorized persons or organizations.</w:t>
      </w:r>
    </w:p>
    <w:p w14:paraId="3DA57B98" w14:textId="77777777" w:rsidR="009208EE" w:rsidRDefault="009208EE" w:rsidP="009208EE">
      <w:pPr>
        <w:spacing w:after="240"/>
        <w:ind w:left="720" w:hanging="720"/>
        <w:jc w:val="both"/>
      </w:pPr>
      <w:r>
        <w:t>3.6</w:t>
      </w:r>
      <w:r>
        <w:tab/>
        <w:t>If ERCOT determines, within its reasonable discretion, that Participant is not in compliance with this Agreement or ERCOT’s security procedures and requirements, ERCOT may prohibit Participant from transferring data using the WAN.</w:t>
      </w:r>
    </w:p>
    <w:p w14:paraId="10833D07" w14:textId="77777777" w:rsidR="009208EE" w:rsidRDefault="009208EE" w:rsidP="009208EE">
      <w:pPr>
        <w:spacing w:after="240"/>
        <w:ind w:left="720" w:hanging="720"/>
        <w:jc w:val="both"/>
      </w:pPr>
      <w:r>
        <w:t>3.7</w:t>
      </w:r>
      <w:r>
        <w:tab/>
        <w:t>Where one Party’s information resides on the other Party’s computer system, the Party in control of the computer system shall take, or cause the custodian of the computer system to take commercially reasonable measures to prevent unauthorized access to such information by others who have access to that computer system.  Each Party agrees that it, its employees, agents and representatives who have access to its computer systems at its facilities will not use the WAN and/or the interconnection with the ERCOT WAN to obtain or to attempt to obtain unauthorized access to information of the other Party or information of a third party that may reside on the other Party’s computer system.</w:t>
      </w:r>
    </w:p>
    <w:p w14:paraId="15C901F9" w14:textId="77777777" w:rsidR="009208EE" w:rsidRDefault="009208EE" w:rsidP="009208EE">
      <w:pPr>
        <w:spacing w:before="480" w:after="240"/>
        <w:ind w:left="720" w:hanging="720"/>
        <w:jc w:val="both"/>
      </w:pPr>
      <w:r>
        <w:rPr>
          <w:b/>
        </w:rPr>
        <w:t>4.</w:t>
      </w:r>
      <w:r>
        <w:rPr>
          <w:b/>
        </w:rPr>
        <w:tab/>
        <w:t>Network Maintenance and Management</w:t>
      </w:r>
    </w:p>
    <w:p w14:paraId="5B5D6B6C" w14:textId="5CD1E71E" w:rsidR="009208EE" w:rsidRDefault="009208EE" w:rsidP="009208EE">
      <w:pPr>
        <w:spacing w:after="240"/>
        <w:ind w:left="720" w:hanging="720"/>
        <w:jc w:val="both"/>
      </w:pPr>
      <w:r>
        <w:t>4.1</w:t>
      </w:r>
      <w:r>
        <w:tab/>
      </w:r>
      <w:r w:rsidR="00FD7B50">
        <w:t xml:space="preserve">As part of the WAN Application, Participant has provided ERCOT contact information for network maintenance and management.  Participant may change such contact information </w:t>
      </w:r>
      <w:ins w:id="610" w:author="ERCOT" w:date="2025-09-03T11:50:00Z" w16du:dateUtc="2025-09-03T16:50:00Z">
        <w:r w:rsidR="00025755" w:rsidRPr="00CC5FFD">
          <w:t>via the MIS Certified Are</w:t>
        </w:r>
        <w:r w:rsidR="00025755">
          <w:t>a</w:t>
        </w:r>
        <w:r w:rsidR="00025755" w:rsidDel="009D284F">
          <w:t xml:space="preserve"> </w:t>
        </w:r>
      </w:ins>
      <w:r w:rsidR="00FD7B50">
        <w:t>by submitting</w:t>
      </w:r>
      <w:ins w:id="611" w:author="ERCOT" w:date="2025-09-03T11:50:00Z" w16du:dateUtc="2025-09-03T16:50:00Z">
        <w:r w:rsidR="00025755" w:rsidRPr="00025755">
          <w:t xml:space="preserve"> </w:t>
        </w:r>
        <w:r w:rsidR="00025755">
          <w:t>the applicable information reflected in</w:t>
        </w:r>
      </w:ins>
      <w:r w:rsidR="00FD7B50">
        <w:t xml:space="preserve"> </w:t>
      </w:r>
      <w:del w:id="612" w:author="ERCOT" w:date="2025-09-03T11:50:00Z" w16du:dateUtc="2025-09-03T16:50:00Z">
        <w:r w:rsidR="00FD7B50" w:rsidDel="006213E9">
          <w:delText xml:space="preserve">a </w:delText>
        </w:r>
      </w:del>
      <w:ins w:id="613" w:author="ERCOT" w:date="2025-09-03T11:50:00Z" w16du:dateUtc="2025-09-03T16:50:00Z">
        <w:r w:rsidR="006213E9">
          <w:t xml:space="preserve">the </w:t>
        </w:r>
      </w:ins>
      <w:r w:rsidR="00FD7B50" w:rsidRPr="00514B7D">
        <w:t>Notice of Change of Information</w:t>
      </w:r>
      <w:r w:rsidR="00FD7B50">
        <w:t xml:space="preserve"> (NCI)(</w:t>
      </w:r>
      <w:r w:rsidR="00FD7B50" w:rsidRPr="00EC41FF">
        <w:t>Section 23, Form E</w:t>
      </w:r>
      <w:r w:rsidR="00FD7B50">
        <w:t>) to ERCOT, and referring specifically to this Agreement.</w:t>
      </w:r>
    </w:p>
    <w:p w14:paraId="29EEF064" w14:textId="77777777" w:rsidR="009208EE" w:rsidRDefault="009208EE" w:rsidP="009208EE">
      <w:pPr>
        <w:spacing w:after="240"/>
        <w:ind w:left="720" w:hanging="720"/>
        <w:jc w:val="both"/>
      </w:pPr>
      <w:r>
        <w:t>4.2</w:t>
      </w:r>
      <w:r>
        <w:tab/>
        <w:t>Participant will not use any service provided under this Agreement in a manner that impairs the quality of service to other WAN users.  Participant shall cooperate with ERCOT in the testing of interconnection to the WAN and in the prevention or correction of disruption or loss of service over the WAN.</w:t>
      </w:r>
    </w:p>
    <w:p w14:paraId="4E890438" w14:textId="77777777" w:rsidR="009208EE" w:rsidRDefault="009208EE" w:rsidP="009208EE">
      <w:pPr>
        <w:spacing w:after="240"/>
        <w:ind w:left="720" w:hanging="720"/>
        <w:jc w:val="both"/>
      </w:pPr>
      <w:r>
        <w:t>4.3</w:t>
      </w:r>
      <w:r>
        <w:tab/>
        <w:t>ERCOT agrees to provide Participant reasonable written notice of changes in the information necessary for the transmission and routing of data using ERCOT’s facilities or networks, as well as other changes that affect the interoperability of those respective facilities and networks.</w:t>
      </w:r>
    </w:p>
    <w:p w14:paraId="7973B4A7" w14:textId="77777777" w:rsidR="009208EE" w:rsidRDefault="009208EE" w:rsidP="009208EE">
      <w:pPr>
        <w:spacing w:after="240"/>
        <w:ind w:left="720" w:hanging="720"/>
        <w:jc w:val="both"/>
      </w:pPr>
      <w:r>
        <w:t>4.4</w:t>
      </w:r>
      <w:r>
        <w:tab/>
        <w:t>Participant agrees to notify the ERCOT Help Desk immediately of any intrusion or virus event within its network or systems connected to the ERCOT WAN so that ERCOT can take steps to ensure the integrity of the rest of the WAN.</w:t>
      </w:r>
    </w:p>
    <w:p w14:paraId="66E6627A" w14:textId="77777777" w:rsidR="009208EE" w:rsidRDefault="009208EE" w:rsidP="009208EE">
      <w:pPr>
        <w:spacing w:before="480" w:after="240"/>
        <w:ind w:left="720" w:hanging="720"/>
        <w:jc w:val="both"/>
      </w:pPr>
      <w:r>
        <w:rPr>
          <w:b/>
        </w:rPr>
        <w:lastRenderedPageBreak/>
        <w:t xml:space="preserve">5. </w:t>
      </w:r>
      <w:r>
        <w:rPr>
          <w:b/>
        </w:rPr>
        <w:tab/>
        <w:t>Compensation</w:t>
      </w:r>
    </w:p>
    <w:p w14:paraId="2F5CCD3F" w14:textId="77777777" w:rsidR="009208EE" w:rsidRDefault="009208EE" w:rsidP="009208EE">
      <w:pPr>
        <w:spacing w:after="240"/>
        <w:ind w:left="720" w:hanging="720"/>
        <w:jc w:val="both"/>
      </w:pPr>
      <w:r>
        <w:t>5.1</w:t>
      </w:r>
      <w:r>
        <w:tab/>
        <w:t>Participant agrees to reimburse ERCOT for ERCOT’s expenses incurred in the design, engineering, procurement, and installation of equipment and facilities hereunder.  Participant further agrees to pay ERCOT for any additional services rendered by ERCOT under this Agreement; to the extent such expenses and chargers are assessed pursuant to Section 3.2 above.</w:t>
      </w:r>
    </w:p>
    <w:p w14:paraId="163AA515" w14:textId="77777777" w:rsidR="009208EE" w:rsidRDefault="009208EE" w:rsidP="009208EE">
      <w:pPr>
        <w:spacing w:after="240"/>
        <w:ind w:left="720" w:hanging="720"/>
        <w:jc w:val="both"/>
      </w:pPr>
      <w:r>
        <w:t>5.2</w:t>
      </w:r>
      <w:r>
        <w:tab/>
        <w:t>ERCOT will remit a bill to Participant to reflect the charges required and permitted pursuant to Section 3.2 above under this Agreement, any applicable taxes, and other costs or charges that are the responsibility of Participant, but were incurred by ERCOT.  Payment is due within 30 days of receipt of the bill.</w:t>
      </w:r>
    </w:p>
    <w:p w14:paraId="62DBDD22" w14:textId="77777777" w:rsidR="009208EE" w:rsidRDefault="009208EE" w:rsidP="009208EE">
      <w:pPr>
        <w:spacing w:after="240"/>
        <w:ind w:left="720" w:hanging="720"/>
        <w:jc w:val="both"/>
      </w:pPr>
      <w:r>
        <w:t>5.3</w:t>
      </w:r>
      <w:r>
        <w:tab/>
        <w:t>Payments shall be made either through bank draft or wire transfer, as agreed upon by the parties.  Interest shall accrue on any past due amount at the lesser of: (a) 18% per annum; or (b) the maximum rate permitted by applicable law.  If Participant fails to make payment within 30 days of receipt of the bill, ERCOT may, at its option, terminate this Agreement.</w:t>
      </w:r>
    </w:p>
    <w:p w14:paraId="27BF5EA2" w14:textId="77777777" w:rsidR="009208EE" w:rsidRDefault="009208EE" w:rsidP="009208EE">
      <w:pPr>
        <w:spacing w:before="480" w:after="240"/>
        <w:ind w:left="720" w:hanging="720"/>
        <w:jc w:val="both"/>
      </w:pPr>
      <w:r>
        <w:rPr>
          <w:b/>
        </w:rPr>
        <w:t>6.</w:t>
      </w:r>
      <w:r>
        <w:rPr>
          <w:b/>
        </w:rPr>
        <w:tab/>
        <w:t>Liability</w:t>
      </w:r>
    </w:p>
    <w:p w14:paraId="739E3B4C" w14:textId="77777777" w:rsidR="009208EE" w:rsidRDefault="009208EE" w:rsidP="009208EE">
      <w:pPr>
        <w:spacing w:after="240"/>
        <w:ind w:left="720" w:hanging="720"/>
        <w:jc w:val="both"/>
      </w:pPr>
      <w:r>
        <w:t>6.1</w:t>
      </w:r>
      <w:r>
        <w:tab/>
        <w:t>EXCEPT TO THE EXTENT REQUIRED BY STATE OR FEDERAL LAW, ERCOT MAKES NO REPRESENTATIONS OR WARRANTIES, EXPRESS OR IMPLIED, INCLUDING BUT NOT LIMITED TO ANY WARRANTY AS TO MERCHANT ABILITY OR FITNESS FOR INTENDED OR PARTICULAR PURPOSE WITH RESPECT TO EQUIPMENT OR SERVICES PROVIDED HEREUNDER.  ADDITIONALLY, ERCOT MAKES NO WARRANTIES, EXPRESS OR IMPLIED, CONCERNING PARTICIPANT’S (OR ANY THIRD PARTY’S) RIGHTS WITH RESPECT TO INTELLECTUAL PROPERTY OR THIRD PARTY CONTRACT RIGHTS, INCLUDING WHETHER SUCH RIGHTS WILL BE VIOLATED BY PARTICIPANT’S INTERCONNECTION WITH ERCOT’S WAN OR PARTICIPANT’S USE OF THE OTHER EQUIPMENT OR FACILITIES FURNISHED UNDER THIS AGREEMENT.</w:t>
      </w:r>
    </w:p>
    <w:p w14:paraId="1855D9A2" w14:textId="77777777" w:rsidR="009208EE" w:rsidRDefault="009208EE" w:rsidP="009208EE">
      <w:pPr>
        <w:spacing w:after="240"/>
        <w:ind w:left="720" w:hanging="720"/>
        <w:jc w:val="both"/>
      </w:pPr>
      <w:r>
        <w:t>6.2</w:t>
      </w:r>
      <w:r>
        <w:tab/>
        <w:t>Each Party understands and acknowledges that third parties might obtain unauthorized remote access to the other Party’s computer systems, and further, that there exists the possibility that such third parties may attempt unauthorized access to the computer systems or information thereon, that computer viruses may be transmitted, and that damage might result to a Party’s computer systems or data thereon, or that the confidentiality of a Party’s information may thereby be breached.  ACCORDINGLY, EACH PARTY SHALL BE SOLELY AND EXCLUSIVELY RESPONSIBLE FOR SAFEGUARDING ITS OWN COMPUTER SYSTEMS AND INFORMATION THEREON FROM SUCH UNAUTHORIZED ACCESS OR DAMAGE OCCURRING THROUGH THE INTERCONNECTION WITH ERCOT UNDER THIS AGREEMENT AND FOR THE ACTIONS OF ITS EMPLOYEES, AGENTS, AND REPRESENTATIVES WHO USE ITS COMPUTER SYSTEMS.</w:t>
      </w:r>
    </w:p>
    <w:p w14:paraId="308ADB9E" w14:textId="77777777" w:rsidR="009208EE" w:rsidRDefault="009208EE" w:rsidP="009208EE">
      <w:pPr>
        <w:spacing w:before="480" w:after="240"/>
        <w:ind w:left="720" w:hanging="720"/>
        <w:jc w:val="both"/>
      </w:pPr>
      <w:r>
        <w:rPr>
          <w:b/>
        </w:rPr>
        <w:lastRenderedPageBreak/>
        <w:t>7.</w:t>
      </w:r>
      <w:r>
        <w:rPr>
          <w:b/>
        </w:rPr>
        <w:tab/>
        <w:t>Notices</w:t>
      </w:r>
    </w:p>
    <w:p w14:paraId="5A1805FA" w14:textId="0FBF7884" w:rsidR="009208EE" w:rsidRDefault="009208EE" w:rsidP="009208EE">
      <w:pPr>
        <w:spacing w:after="240"/>
        <w:jc w:val="both"/>
      </w:pPr>
      <w:r>
        <w:t>Except as provided herein for operational communications, 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ERCOT may change its address for such notices by delivering to Participant a written notice referring specifically to this Agreement.</w:t>
      </w:r>
      <w:r w:rsidRPr="008A5070">
        <w:t xml:space="preserve"> </w:t>
      </w:r>
      <w:r>
        <w:t xml:space="preserve"> Participant may change its address for such notices by submitting</w:t>
      </w:r>
      <w:ins w:id="614" w:author="ERCOT" w:date="2025-09-03T11:51:00Z" w16du:dateUtc="2025-09-03T16:51:00Z">
        <w:r w:rsidR="009F2F6E">
          <w:t xml:space="preserve">, via the MIS Certified Area, </w:t>
        </w:r>
        <w:r w:rsidR="006213E9">
          <w:t xml:space="preserve"> the applicable information reflected in</w:t>
        </w:r>
      </w:ins>
      <w:r>
        <w:t xml:space="preserve"> </w:t>
      </w:r>
      <w:del w:id="615" w:author="ERCOT" w:date="2025-09-03T11:51:00Z" w16du:dateUtc="2025-09-03T16:51:00Z">
        <w:r w:rsidDel="009F2F6E">
          <w:delText xml:space="preserve">an </w:delText>
        </w:r>
      </w:del>
      <w:r>
        <w:t>NCI (</w:t>
      </w:r>
      <w:r w:rsidRPr="00EC41FF">
        <w:t>Section 23, Form E</w:t>
      </w:r>
      <w:r>
        <w:t>) to ERCOT and referring specifically to this Agreement.</w:t>
      </w:r>
    </w:p>
    <w:p w14:paraId="66AA2FE5" w14:textId="77777777" w:rsidR="009208EE" w:rsidRDefault="009208EE" w:rsidP="009208EE">
      <w:pPr>
        <w:spacing w:before="480" w:after="240"/>
        <w:jc w:val="both"/>
      </w:pPr>
      <w:r>
        <w:rPr>
          <w:b/>
        </w:rPr>
        <w:t>8.</w:t>
      </w:r>
      <w:r>
        <w:rPr>
          <w:b/>
        </w:rPr>
        <w:tab/>
        <w:t>Entire Agreement and Amendments</w:t>
      </w:r>
    </w:p>
    <w:p w14:paraId="29FC497F" w14:textId="77777777" w:rsidR="009208EE" w:rsidRDefault="009208EE" w:rsidP="009208EE">
      <w:pPr>
        <w:spacing w:after="240"/>
        <w:ind w:left="720" w:hanging="720"/>
        <w:jc w:val="both"/>
      </w:pPr>
      <w:r>
        <w:t>8.1</w:t>
      </w:r>
      <w:r>
        <w:tab/>
        <w:t>This Agreement constitutes the entire agreement between the Parties concerning the subject matter hereof  and supersedes any prior agreements, representations, statements, negotiations, understandings, proposals or undertakings, oral or written, with respect to the subject matter expressly set forth herein.</w:t>
      </w:r>
    </w:p>
    <w:p w14:paraId="4E9C56CA" w14:textId="77777777" w:rsidR="009208EE" w:rsidRDefault="009208EE" w:rsidP="009208EE">
      <w:pPr>
        <w:spacing w:after="240"/>
        <w:ind w:left="720" w:hanging="720"/>
        <w:jc w:val="both"/>
      </w:pPr>
      <w:r>
        <w:t>8.2</w:t>
      </w:r>
      <w:r>
        <w:tab/>
        <w:t>Neither Party will be bound by an amendment, modification or additional term unless it is reduced to writing and signed by an authorized representative of the Party sought to be bound.</w:t>
      </w:r>
    </w:p>
    <w:p w14:paraId="31C4A0C8" w14:textId="77777777" w:rsidR="009208EE" w:rsidRDefault="009208EE" w:rsidP="009208EE">
      <w:pPr>
        <w:spacing w:after="240"/>
        <w:jc w:val="both"/>
        <w:rPr>
          <w:i/>
        </w:rPr>
      </w:pPr>
      <w:r>
        <w:rPr>
          <w:i/>
        </w:rPr>
        <w:t>Each person whose signature appears below represents and warrants that he or she has authority to bind the Party on whose behalf he or she has executed this Agreement.</w:t>
      </w:r>
    </w:p>
    <w:p w14:paraId="5F58E2AF" w14:textId="77777777" w:rsidR="009208EE" w:rsidRDefault="009208EE" w:rsidP="009208EE">
      <w:pPr>
        <w:spacing w:after="240"/>
        <w:jc w:val="both"/>
      </w:pPr>
      <w:r>
        <w:rPr>
          <w:i/>
        </w:rPr>
        <w:t>Executed and Agreed:</w:t>
      </w:r>
    </w:p>
    <w:p w14:paraId="6FFD3F18" w14:textId="77777777" w:rsidR="009208EE" w:rsidRPr="00113F7B" w:rsidRDefault="009208EE" w:rsidP="009208E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643"/>
      </w:tblGrid>
      <w:tr w:rsidR="009208EE" w14:paraId="076A612E" w14:textId="77777777" w:rsidTr="003B5346">
        <w:tc>
          <w:tcPr>
            <w:tcW w:w="4788" w:type="dxa"/>
          </w:tcPr>
          <w:p w14:paraId="616A6EA8" w14:textId="77777777" w:rsidR="009208EE" w:rsidRDefault="009208EE" w:rsidP="003B5346">
            <w:pPr>
              <w:jc w:val="both"/>
            </w:pPr>
            <w:r>
              <w:t>Electric Reliability Council of Texas, Inc.:</w:t>
            </w:r>
          </w:p>
          <w:p w14:paraId="4B241572" w14:textId="77777777" w:rsidR="009208EE" w:rsidRDefault="009208EE" w:rsidP="003B5346">
            <w:pPr>
              <w:jc w:val="both"/>
            </w:pPr>
          </w:p>
          <w:p w14:paraId="42579E44" w14:textId="77777777" w:rsidR="009208EE" w:rsidRDefault="009208EE" w:rsidP="003B5346">
            <w:pPr>
              <w:jc w:val="both"/>
            </w:pPr>
            <w:r>
              <w:t>Signature: _____________________________</w:t>
            </w:r>
          </w:p>
          <w:p w14:paraId="365F671A" w14:textId="77777777" w:rsidR="009208EE" w:rsidRDefault="009208EE" w:rsidP="003B5346">
            <w:pPr>
              <w:jc w:val="both"/>
            </w:pPr>
          </w:p>
          <w:p w14:paraId="05032678" w14:textId="77777777" w:rsidR="009208EE" w:rsidRDefault="009208EE" w:rsidP="003B5346">
            <w:pPr>
              <w:jc w:val="both"/>
            </w:pPr>
            <w:r>
              <w:t>Date: _________________________________</w:t>
            </w:r>
          </w:p>
          <w:p w14:paraId="64E76AC9" w14:textId="77777777" w:rsidR="009208EE" w:rsidRDefault="009208EE" w:rsidP="003B5346">
            <w:pPr>
              <w:jc w:val="both"/>
            </w:pPr>
          </w:p>
          <w:p w14:paraId="1CF88CC5" w14:textId="77777777" w:rsidR="009208EE" w:rsidRDefault="009208EE" w:rsidP="003B5346">
            <w:pPr>
              <w:jc w:val="both"/>
            </w:pPr>
            <w:r>
              <w:t>Printed Name: _________________________</w:t>
            </w:r>
          </w:p>
          <w:p w14:paraId="063D1CB0" w14:textId="77777777" w:rsidR="009208EE" w:rsidRDefault="009208EE" w:rsidP="003B5346">
            <w:pPr>
              <w:jc w:val="both"/>
            </w:pPr>
          </w:p>
          <w:p w14:paraId="71824B79" w14:textId="77777777" w:rsidR="009208EE" w:rsidRDefault="009208EE" w:rsidP="003B5346">
            <w:pPr>
              <w:jc w:val="both"/>
            </w:pPr>
            <w:r>
              <w:t>Title: _________________________________</w:t>
            </w:r>
          </w:p>
          <w:p w14:paraId="2E96625C" w14:textId="77777777" w:rsidR="009208EE" w:rsidRDefault="009208EE" w:rsidP="003B5346">
            <w:pPr>
              <w:jc w:val="both"/>
            </w:pPr>
          </w:p>
          <w:p w14:paraId="5A483192" w14:textId="77777777" w:rsidR="009208EE" w:rsidRDefault="009208EE" w:rsidP="003B5346">
            <w:pPr>
              <w:jc w:val="both"/>
            </w:pPr>
            <w:r w:rsidRPr="000E2E98">
              <w:t>8000 Metropolis Drive (Building E), Suite 100</w:t>
            </w:r>
          </w:p>
          <w:p w14:paraId="1EA29930" w14:textId="77777777" w:rsidR="009208EE" w:rsidRDefault="009208EE" w:rsidP="003B5346">
            <w:pPr>
              <w:jc w:val="both"/>
            </w:pPr>
            <w:r>
              <w:t>Austin, Texas 78744</w:t>
            </w:r>
          </w:p>
          <w:p w14:paraId="5EDB9689" w14:textId="77777777" w:rsidR="009208EE" w:rsidRDefault="009208EE" w:rsidP="003B5346">
            <w:pPr>
              <w:jc w:val="both"/>
            </w:pPr>
            <w:r>
              <w:t>(512) 225-7000</w:t>
            </w:r>
          </w:p>
        </w:tc>
        <w:tc>
          <w:tcPr>
            <w:tcW w:w="4788" w:type="dxa"/>
          </w:tcPr>
          <w:p w14:paraId="292AE647" w14:textId="77777777" w:rsidR="009208EE" w:rsidRDefault="009208EE" w:rsidP="003B5346">
            <w:pPr>
              <w:jc w:val="both"/>
            </w:pPr>
            <w:r>
              <w:t xml:space="preserve">Participant: </w:t>
            </w:r>
            <w:r>
              <w:fldChar w:fldCharType="begin">
                <w:ffData>
                  <w:name w:val="Text4"/>
                  <w:enabled/>
                  <w:calcOnExit w:val="0"/>
                  <w:textInput/>
                </w:ffData>
              </w:fldChar>
            </w:r>
            <w:bookmarkStart w:id="616"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6"/>
          </w:p>
          <w:p w14:paraId="6DD109D5" w14:textId="77777777" w:rsidR="009208EE" w:rsidRDefault="009208EE" w:rsidP="003B5346">
            <w:pPr>
              <w:jc w:val="both"/>
            </w:pPr>
          </w:p>
          <w:p w14:paraId="07731AA2" w14:textId="77777777" w:rsidR="009208EE" w:rsidRDefault="009208EE" w:rsidP="003B5346">
            <w:pPr>
              <w:jc w:val="both"/>
            </w:pPr>
            <w:r>
              <w:t>Signature: _____________________________</w:t>
            </w:r>
          </w:p>
          <w:p w14:paraId="65D15BD7" w14:textId="77777777" w:rsidR="009208EE" w:rsidRDefault="009208EE" w:rsidP="003B5346">
            <w:pPr>
              <w:jc w:val="both"/>
            </w:pPr>
          </w:p>
          <w:p w14:paraId="2BBD40A4" w14:textId="77777777" w:rsidR="009208EE" w:rsidRDefault="009208EE" w:rsidP="003B5346">
            <w:pPr>
              <w:jc w:val="both"/>
            </w:pPr>
            <w:r>
              <w:t xml:space="preserve">Date: </w:t>
            </w:r>
            <w:r>
              <w:fldChar w:fldCharType="begin">
                <w:ffData>
                  <w:name w:val="Text5"/>
                  <w:enabled/>
                  <w:calcOnExit w:val="0"/>
                  <w:textInput/>
                </w:ffData>
              </w:fldChar>
            </w:r>
            <w:bookmarkStart w:id="617"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7"/>
          </w:p>
          <w:p w14:paraId="16659EE2" w14:textId="77777777" w:rsidR="009208EE" w:rsidRDefault="009208EE" w:rsidP="003B5346">
            <w:pPr>
              <w:jc w:val="both"/>
            </w:pPr>
            <w:r>
              <w:t xml:space="preserve">Printed Name: </w:t>
            </w:r>
            <w:r>
              <w:fldChar w:fldCharType="begin">
                <w:ffData>
                  <w:name w:val="Text6"/>
                  <w:enabled/>
                  <w:calcOnExit w:val="0"/>
                  <w:textInput/>
                </w:ffData>
              </w:fldChar>
            </w:r>
            <w:bookmarkStart w:id="618"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8"/>
          </w:p>
          <w:p w14:paraId="538D0CA2" w14:textId="77777777" w:rsidR="009208EE" w:rsidRDefault="009208EE" w:rsidP="003B5346">
            <w:pPr>
              <w:jc w:val="both"/>
            </w:pPr>
            <w:r>
              <w:t xml:space="preserve">Title: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52A7618" w14:textId="77777777" w:rsidR="009208EE" w:rsidRDefault="009208EE" w:rsidP="003B5346">
            <w:pPr>
              <w:jc w:val="both"/>
            </w:pPr>
            <w:r>
              <w:t xml:space="preserve">Address: </w:t>
            </w:r>
            <w:r>
              <w:fldChar w:fldCharType="begin">
                <w:ffData>
                  <w:name w:val="Text8"/>
                  <w:enabled/>
                  <w:calcOnExit w:val="0"/>
                  <w:textInput/>
                </w:ffData>
              </w:fldChar>
            </w:r>
            <w:bookmarkStart w:id="619"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9"/>
          </w:p>
          <w:p w14:paraId="29016F5B" w14:textId="77777777" w:rsidR="009208EE" w:rsidRDefault="009208EE" w:rsidP="003B5346">
            <w:pPr>
              <w:jc w:val="both"/>
            </w:pPr>
            <w:r>
              <w:t xml:space="preserve">City, State, Zip: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19BA78" w14:textId="77777777" w:rsidR="009208EE" w:rsidRDefault="009208EE" w:rsidP="003B5346">
            <w:pPr>
              <w:jc w:val="both"/>
            </w:pPr>
          </w:p>
          <w:p w14:paraId="71136136" w14:textId="77777777" w:rsidR="009208EE" w:rsidRDefault="009208EE" w:rsidP="003B5346">
            <w:pPr>
              <w:jc w:val="both"/>
            </w:pPr>
            <w:r>
              <w:t xml:space="preserve">Type of Organization: </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F8549BC" w14:textId="77777777" w:rsidR="009208EE" w:rsidRDefault="009208EE" w:rsidP="003B5346">
            <w:pPr>
              <w:jc w:val="both"/>
            </w:pPr>
            <w:r>
              <w:t xml:space="preserve">Organized Under the Laws of: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71ED7D0" w14:textId="77777777" w:rsidR="009208EE" w:rsidRDefault="009208EE" w:rsidP="009208EE">
      <w:pPr>
        <w:jc w:val="center"/>
        <w:rPr>
          <w:b/>
          <w:bCs/>
        </w:rPr>
      </w:pPr>
    </w:p>
    <w:p w14:paraId="1549FF96" w14:textId="77777777" w:rsidR="009208EE" w:rsidRPr="00394938" w:rsidRDefault="009208EE" w:rsidP="009208EE">
      <w:pPr>
        <w:jc w:val="center"/>
        <w:rPr>
          <w:b/>
          <w:bCs/>
        </w:rPr>
      </w:pPr>
    </w:p>
    <w:p w14:paraId="489EEC21" w14:textId="77777777" w:rsidR="004755AA" w:rsidRDefault="004755AA" w:rsidP="004755AA">
      <w:pPr>
        <w:jc w:val="center"/>
        <w:outlineLvl w:val="0"/>
        <w:rPr>
          <w:b/>
          <w:sz w:val="36"/>
          <w:szCs w:val="36"/>
        </w:rPr>
      </w:pPr>
    </w:p>
    <w:p w14:paraId="5AEED6E2" w14:textId="77777777" w:rsidR="004755AA" w:rsidRDefault="004755AA" w:rsidP="004755AA">
      <w:pPr>
        <w:jc w:val="center"/>
        <w:outlineLvl w:val="0"/>
        <w:rPr>
          <w:b/>
          <w:sz w:val="36"/>
          <w:szCs w:val="36"/>
        </w:rPr>
      </w:pPr>
    </w:p>
    <w:p w14:paraId="5C140168" w14:textId="77777777" w:rsidR="004755AA" w:rsidRDefault="004755AA" w:rsidP="004755AA">
      <w:pPr>
        <w:jc w:val="center"/>
        <w:outlineLvl w:val="0"/>
        <w:rPr>
          <w:b/>
          <w:sz w:val="36"/>
          <w:szCs w:val="36"/>
        </w:rPr>
      </w:pPr>
    </w:p>
    <w:p w14:paraId="6CCD3B88" w14:textId="77777777" w:rsidR="004755AA" w:rsidRDefault="004755AA" w:rsidP="004755AA">
      <w:pPr>
        <w:jc w:val="center"/>
        <w:outlineLvl w:val="0"/>
        <w:rPr>
          <w:b/>
          <w:sz w:val="36"/>
          <w:szCs w:val="36"/>
        </w:rPr>
      </w:pPr>
    </w:p>
    <w:p w14:paraId="590F8DFC" w14:textId="77777777" w:rsidR="004755AA" w:rsidRDefault="004755AA" w:rsidP="004755AA">
      <w:pPr>
        <w:jc w:val="center"/>
        <w:outlineLvl w:val="0"/>
        <w:rPr>
          <w:b/>
          <w:sz w:val="36"/>
          <w:szCs w:val="36"/>
        </w:rPr>
      </w:pPr>
    </w:p>
    <w:p w14:paraId="08AC5804" w14:textId="77777777" w:rsidR="004755AA" w:rsidRDefault="004755AA" w:rsidP="004755AA">
      <w:pPr>
        <w:jc w:val="center"/>
        <w:outlineLvl w:val="0"/>
        <w:rPr>
          <w:b/>
          <w:sz w:val="36"/>
          <w:szCs w:val="36"/>
        </w:rPr>
      </w:pPr>
    </w:p>
    <w:p w14:paraId="561C7EDA" w14:textId="77777777" w:rsidR="003A0C70" w:rsidRDefault="003A0C70" w:rsidP="003A0C70">
      <w:pPr>
        <w:spacing w:before="120" w:after="120"/>
        <w:jc w:val="center"/>
        <w:outlineLvl w:val="0"/>
        <w:rPr>
          <w:color w:val="333300"/>
        </w:rPr>
      </w:pPr>
    </w:p>
    <w:p w14:paraId="1E3B6616" w14:textId="77777777" w:rsidR="003A0C70" w:rsidRDefault="003A0C70" w:rsidP="003A0C70">
      <w:pPr>
        <w:spacing w:before="120" w:after="120"/>
        <w:jc w:val="center"/>
        <w:outlineLvl w:val="0"/>
        <w:rPr>
          <w:color w:val="333300"/>
        </w:rPr>
      </w:pPr>
    </w:p>
    <w:p w14:paraId="67C81B41" w14:textId="77777777" w:rsidR="003A0C70" w:rsidRDefault="003A0C70" w:rsidP="003A0C70">
      <w:pPr>
        <w:jc w:val="center"/>
        <w:outlineLvl w:val="0"/>
        <w:rPr>
          <w:color w:val="333300"/>
        </w:rPr>
      </w:pPr>
    </w:p>
    <w:p w14:paraId="02CA6E79" w14:textId="77777777" w:rsidR="003A0C70" w:rsidRDefault="003A0C70" w:rsidP="003A0C70">
      <w:pPr>
        <w:jc w:val="center"/>
        <w:outlineLvl w:val="0"/>
        <w:rPr>
          <w:color w:val="333300"/>
        </w:rPr>
      </w:pPr>
    </w:p>
    <w:p w14:paraId="2AFCD3FA" w14:textId="77777777" w:rsidR="003A0C70" w:rsidRDefault="003A0C70" w:rsidP="003A0C70">
      <w:pPr>
        <w:jc w:val="center"/>
        <w:outlineLvl w:val="0"/>
        <w:rPr>
          <w:color w:val="333300"/>
        </w:rPr>
      </w:pPr>
    </w:p>
    <w:p w14:paraId="405CE441" w14:textId="77777777" w:rsidR="003A0C70" w:rsidRDefault="003A0C70" w:rsidP="003A0C70">
      <w:pPr>
        <w:jc w:val="center"/>
        <w:outlineLvl w:val="0"/>
        <w:rPr>
          <w:color w:val="333300"/>
        </w:rPr>
      </w:pPr>
    </w:p>
    <w:p w14:paraId="46AD7891" w14:textId="77777777" w:rsidR="003A0C70" w:rsidRDefault="003A0C70" w:rsidP="003A0C70">
      <w:pPr>
        <w:jc w:val="center"/>
        <w:outlineLvl w:val="0"/>
        <w:rPr>
          <w:b/>
          <w:bCs/>
          <w:color w:val="333300"/>
        </w:rPr>
      </w:pPr>
    </w:p>
    <w:p w14:paraId="07F71C2F" w14:textId="77777777" w:rsidR="004755AA" w:rsidRPr="00F72B58" w:rsidRDefault="004755AA" w:rsidP="004755AA">
      <w:pPr>
        <w:jc w:val="center"/>
        <w:outlineLvl w:val="0"/>
        <w:rPr>
          <w:b/>
          <w:sz w:val="36"/>
          <w:szCs w:val="36"/>
        </w:rPr>
      </w:pPr>
      <w:r w:rsidRPr="00F72B58">
        <w:rPr>
          <w:b/>
          <w:sz w:val="36"/>
          <w:szCs w:val="36"/>
        </w:rPr>
        <w:t>ERCOT Nodal Protocols</w:t>
      </w:r>
    </w:p>
    <w:p w14:paraId="2E00F1D2" w14:textId="77777777" w:rsidR="004755AA" w:rsidRPr="00F72B58" w:rsidRDefault="004755AA" w:rsidP="004755AA">
      <w:pPr>
        <w:jc w:val="center"/>
        <w:outlineLvl w:val="0"/>
        <w:rPr>
          <w:b/>
          <w:sz w:val="36"/>
          <w:szCs w:val="36"/>
        </w:rPr>
      </w:pPr>
    </w:p>
    <w:p w14:paraId="7549C859" w14:textId="77777777" w:rsidR="004755AA" w:rsidRPr="00F72B58" w:rsidRDefault="004755AA" w:rsidP="004755AA">
      <w:pPr>
        <w:jc w:val="center"/>
        <w:outlineLvl w:val="0"/>
        <w:rPr>
          <w:b/>
          <w:sz w:val="36"/>
          <w:szCs w:val="36"/>
        </w:rPr>
      </w:pPr>
      <w:r w:rsidRPr="00F72B58">
        <w:rPr>
          <w:b/>
          <w:sz w:val="36"/>
          <w:szCs w:val="36"/>
        </w:rPr>
        <w:t>Section 2</w:t>
      </w:r>
      <w:r>
        <w:rPr>
          <w:b/>
          <w:sz w:val="36"/>
          <w:szCs w:val="36"/>
        </w:rPr>
        <w:t>3</w:t>
      </w:r>
    </w:p>
    <w:p w14:paraId="2A97EDFA" w14:textId="77777777" w:rsidR="004755AA" w:rsidRPr="00F72B58" w:rsidRDefault="004755AA" w:rsidP="004755AA">
      <w:pPr>
        <w:jc w:val="center"/>
        <w:outlineLvl w:val="0"/>
        <w:rPr>
          <w:b/>
        </w:rPr>
      </w:pPr>
    </w:p>
    <w:p w14:paraId="21915C2D" w14:textId="6FE3E584" w:rsidR="003A0C70" w:rsidRDefault="003A0C70" w:rsidP="003A0C70">
      <w:pPr>
        <w:jc w:val="center"/>
        <w:outlineLvl w:val="0"/>
        <w:rPr>
          <w:color w:val="333300"/>
        </w:rPr>
      </w:pPr>
      <w:r w:rsidRPr="285B6B19">
        <w:rPr>
          <w:b/>
          <w:bCs/>
          <w:sz w:val="36"/>
          <w:szCs w:val="36"/>
        </w:rPr>
        <w:t xml:space="preserve">Form L:  </w:t>
      </w:r>
      <w:del w:id="620" w:author="ERCOT [2]" w:date="2025-07-30T19:08:00Z">
        <w:r w:rsidRPr="285B6B19" w:rsidDel="003A0C70">
          <w:rPr>
            <w:b/>
            <w:bCs/>
            <w:sz w:val="36"/>
            <w:szCs w:val="36"/>
          </w:rPr>
          <w:delText>Digital Certificate</w:delText>
        </w:r>
      </w:del>
      <w:ins w:id="621" w:author="ERCOT [2]" w:date="2025-07-30T19:08:00Z">
        <w:r w:rsidR="69F57192" w:rsidRPr="285B6B19">
          <w:rPr>
            <w:b/>
            <w:bCs/>
            <w:sz w:val="36"/>
            <w:szCs w:val="36"/>
          </w:rPr>
          <w:t xml:space="preserve"> MIS Access</w:t>
        </w:r>
      </w:ins>
      <w:r w:rsidRPr="285B6B19">
        <w:rPr>
          <w:b/>
          <w:bCs/>
          <w:sz w:val="36"/>
          <w:szCs w:val="36"/>
        </w:rPr>
        <w:t xml:space="preserve"> Audit Attestation</w:t>
      </w:r>
    </w:p>
    <w:p w14:paraId="6089E158" w14:textId="77777777" w:rsidR="004755AA" w:rsidRDefault="004755AA" w:rsidP="004755AA">
      <w:pPr>
        <w:outlineLvl w:val="0"/>
        <w:rPr>
          <w:color w:val="333300"/>
        </w:rPr>
      </w:pPr>
    </w:p>
    <w:p w14:paraId="2496D33F" w14:textId="3D7AC2A3" w:rsidR="004755AA" w:rsidRPr="005B2A3F" w:rsidRDefault="004755AA" w:rsidP="004755AA">
      <w:pPr>
        <w:jc w:val="center"/>
        <w:outlineLvl w:val="0"/>
        <w:rPr>
          <w:b/>
          <w:bCs/>
        </w:rPr>
      </w:pPr>
      <w:del w:id="622" w:author="ERCOT" w:date="2025-08-08T10:22:00Z" w16du:dateUtc="2025-08-08T15:22:00Z">
        <w:r w:rsidDel="005B7FCB">
          <w:rPr>
            <w:b/>
            <w:bCs/>
          </w:rPr>
          <w:delText>February 1, 2022</w:delText>
        </w:r>
      </w:del>
      <w:ins w:id="623" w:author="ERCOT" w:date="2025-08-08T10:22:00Z" w16du:dateUtc="2025-08-08T15:22:00Z">
        <w:r w:rsidR="005B7FCB">
          <w:rPr>
            <w:b/>
            <w:bCs/>
          </w:rPr>
          <w:t>TBD</w:t>
        </w:r>
      </w:ins>
    </w:p>
    <w:p w14:paraId="4932EF67" w14:textId="77777777" w:rsidR="004755AA" w:rsidRDefault="004755AA" w:rsidP="004755AA">
      <w:pPr>
        <w:jc w:val="center"/>
        <w:outlineLvl w:val="0"/>
        <w:rPr>
          <w:b/>
          <w:bCs/>
        </w:rPr>
      </w:pPr>
    </w:p>
    <w:p w14:paraId="42172240" w14:textId="77777777" w:rsidR="009208EE" w:rsidRDefault="009208EE" w:rsidP="003A0C70">
      <w:pPr>
        <w:jc w:val="center"/>
        <w:outlineLvl w:val="0"/>
        <w:rPr>
          <w:b/>
        </w:rPr>
      </w:pPr>
    </w:p>
    <w:p w14:paraId="0C89D74E" w14:textId="77777777" w:rsidR="003A0C70" w:rsidRDefault="003A0C70" w:rsidP="003A0C70">
      <w:pPr>
        <w:pBdr>
          <w:between w:val="single" w:sz="4" w:space="1" w:color="auto"/>
        </w:pBdr>
        <w:rPr>
          <w:color w:val="333300"/>
        </w:rPr>
      </w:pPr>
    </w:p>
    <w:p w14:paraId="1F158DF3" w14:textId="77777777" w:rsidR="003A0C70" w:rsidRDefault="003A0C70" w:rsidP="003A0C70">
      <w:pPr>
        <w:pBdr>
          <w:between w:val="single" w:sz="4" w:space="1" w:color="auto"/>
        </w:pBdr>
        <w:rPr>
          <w:color w:val="333300"/>
        </w:rPr>
      </w:pPr>
    </w:p>
    <w:p w14:paraId="18F3691D" w14:textId="77777777" w:rsidR="003A0C70" w:rsidRDefault="003A0C70" w:rsidP="003A0C70">
      <w:pPr>
        <w:pBdr>
          <w:between w:val="single" w:sz="4" w:space="1" w:color="auto"/>
        </w:pBdr>
        <w:rPr>
          <w:color w:val="333300"/>
        </w:rPr>
        <w:sectPr w:rsidR="003A0C70" w:rsidSect="00D7679A">
          <w:footerReference w:type="even" r:id="rId60"/>
          <w:footerReference w:type="first" r:id="rId61"/>
          <w:pgSz w:w="12240" w:h="15840" w:code="1"/>
          <w:pgMar w:top="1440" w:right="1440" w:bottom="1440" w:left="1440" w:header="720" w:footer="720" w:gutter="0"/>
          <w:cols w:space="720"/>
          <w:docGrid w:linePitch="360"/>
        </w:sectPr>
      </w:pPr>
    </w:p>
    <w:p w14:paraId="4D143C1A" w14:textId="43DBF50E" w:rsidR="003A0C70" w:rsidRPr="00D72EE5" w:rsidRDefault="003A0C70" w:rsidP="285B6B19">
      <w:pPr>
        <w:keepNext/>
        <w:jc w:val="center"/>
        <w:rPr>
          <w:b/>
          <w:bCs/>
          <w:u w:val="single"/>
        </w:rPr>
      </w:pPr>
      <w:del w:id="624" w:author="ERCOT [2]" w:date="2025-07-30T19:08:00Z">
        <w:r w:rsidRPr="285B6B19" w:rsidDel="003A0C70">
          <w:rPr>
            <w:b/>
            <w:bCs/>
            <w:u w:val="single"/>
          </w:rPr>
          <w:lastRenderedPageBreak/>
          <w:delText>Digital Certificate</w:delText>
        </w:r>
      </w:del>
      <w:ins w:id="625" w:author="ERCOT [2]" w:date="2025-07-30T19:08:00Z">
        <w:r w:rsidR="3773E81B" w:rsidRPr="285B6B19">
          <w:rPr>
            <w:b/>
            <w:bCs/>
            <w:u w:val="single"/>
          </w:rPr>
          <w:t xml:space="preserve"> MIS Access</w:t>
        </w:r>
      </w:ins>
      <w:r w:rsidRPr="285B6B19">
        <w:rPr>
          <w:b/>
          <w:bCs/>
          <w:u w:val="single"/>
        </w:rPr>
        <w:t xml:space="preserve"> Audit Attestation</w:t>
      </w:r>
    </w:p>
    <w:p w14:paraId="1C527EA0" w14:textId="77777777" w:rsidR="004755AA" w:rsidRPr="00D72EE5" w:rsidRDefault="004755AA" w:rsidP="004755AA">
      <w:pPr>
        <w:rPr>
          <w:szCs w:val="20"/>
        </w:rPr>
      </w:pPr>
    </w:p>
    <w:p w14:paraId="23D0770D" w14:textId="2DE6680D" w:rsidR="004755AA" w:rsidRPr="00D72EE5" w:rsidRDefault="004755AA" w:rsidP="004755AA">
      <w:pPr>
        <w:jc w:val="both"/>
      </w:pPr>
      <w:r>
        <w:t xml:space="preserve">Pursuant to Section 16.12.3, Market Participant Audits of User Security Administrators and </w:t>
      </w:r>
      <w:del w:id="626" w:author="ERCOT [2]" w:date="2025-07-30T19:13:00Z">
        <w:r w:rsidR="003A0C70" w:rsidDel="003A0C70">
          <w:delText>Digital Certificates</w:delText>
        </w:r>
      </w:del>
      <w:ins w:id="627" w:author="ERCOT [2]" w:date="2025-07-30T19:13:00Z">
        <w:r w:rsidR="5924055B">
          <w:t>MIS Access</w:t>
        </w:r>
      </w:ins>
      <w:r>
        <w:t xml:space="preserve">, each Market Participant must verify compliance with </w:t>
      </w:r>
      <w:del w:id="628" w:author="ERCOT [2]" w:date="2025-07-30T19:10:00Z">
        <w:r w:rsidDel="009D284F">
          <w:delText xml:space="preserve">the </w:delText>
        </w:r>
      </w:del>
      <w:del w:id="629" w:author="ERCOT [2]" w:date="2025-07-30T19:08:00Z">
        <w:r w:rsidDel="009D284F">
          <w:delText>Digital Certificate</w:delText>
        </w:r>
      </w:del>
      <w:ins w:id="630" w:author="ERCOT [2]" w:date="2025-07-30T19:08:00Z">
        <w:r w:rsidDel="009D284F">
          <w:t xml:space="preserve"> </w:t>
        </w:r>
        <w:r w:rsidR="562AE93B">
          <w:t>MIS Access</w:t>
        </w:r>
      </w:ins>
      <w:r w:rsidR="003A0C70">
        <w:t xml:space="preserve"> </w:t>
      </w:r>
      <w:del w:id="631" w:author="ERCOT [2]" w:date="2025-07-30T19:13:00Z">
        <w:r w:rsidDel="009D284F">
          <w:delText>use</w:delText>
        </w:r>
        <w:r>
          <w:delText xml:space="preserve"> </w:delText>
        </w:r>
      </w:del>
      <w:r>
        <w:t xml:space="preserve">requirements set forth in the ERCOT Protocols.  Market Participants must complete this form and return it via (i) email to </w:t>
      </w:r>
      <w:ins w:id="632" w:author="ERCOT" w:date="2025-09-08T16:19:00Z" w16du:dateUtc="2025-09-08T21:19:00Z">
        <w:r w:rsidR="00A041BA">
          <w:rPr>
            <w:color w:val="0000FF"/>
            <w:u w:val="single"/>
          </w:rPr>
          <w:fldChar w:fldCharType="begin"/>
        </w:r>
        <w:r w:rsidR="00A041BA">
          <w:rPr>
            <w:color w:val="0000FF"/>
            <w:u w:val="single"/>
          </w:rPr>
          <w:instrText>HYPERLINK "mailto:</w:instrText>
        </w:r>
      </w:ins>
      <w:ins w:id="633" w:author="ERCOT [2]" w:date="2025-07-30T19:08:00Z">
        <w:r w:rsidR="00A041BA" w:rsidRPr="285B6B19">
          <w:rPr>
            <w:color w:val="0000FF"/>
            <w:u w:val="single"/>
          </w:rPr>
          <w:instrText>M</w:instrText>
        </w:r>
      </w:ins>
      <w:ins w:id="634" w:author="ERCOT" w:date="2025-09-08T16:19:00Z" w16du:dateUtc="2025-09-08T21:19:00Z">
        <w:r w:rsidR="00A041BA">
          <w:rPr>
            <w:color w:val="0000FF"/>
            <w:u w:val="single"/>
          </w:rPr>
          <w:instrText>A</w:instrText>
        </w:r>
      </w:ins>
      <w:r w:rsidR="00A041BA" w:rsidRPr="285B6B19">
        <w:rPr>
          <w:color w:val="0000FF"/>
          <w:u w:val="single"/>
        </w:rPr>
        <w:instrText>AA@ercot.com</w:instrText>
      </w:r>
      <w:ins w:id="635" w:author="ERCOT" w:date="2025-09-08T16:19:00Z" w16du:dateUtc="2025-09-08T21:19:00Z">
        <w:r w:rsidR="00A041BA">
          <w:rPr>
            <w:color w:val="0000FF"/>
            <w:u w:val="single"/>
          </w:rPr>
          <w:instrText>"</w:instrText>
        </w:r>
        <w:r w:rsidR="00A041BA">
          <w:rPr>
            <w:color w:val="0000FF"/>
            <w:u w:val="single"/>
          </w:rPr>
        </w:r>
        <w:r w:rsidR="00A041BA">
          <w:rPr>
            <w:color w:val="0000FF"/>
            <w:u w:val="single"/>
          </w:rPr>
          <w:fldChar w:fldCharType="separate"/>
        </w:r>
      </w:ins>
      <w:del w:id="636" w:author="ERCOT [2]" w:date="2025-07-30T19:08:00Z">
        <w:r w:rsidR="00A041BA" w:rsidRPr="00874560" w:rsidDel="003A0C70">
          <w:rPr>
            <w:rStyle w:val="Hyperlink"/>
          </w:rPr>
          <w:delText>DC</w:delText>
        </w:r>
      </w:del>
      <w:ins w:id="637" w:author="ERCOT [2]" w:date="2025-07-30T19:08:00Z">
        <w:r w:rsidR="00A041BA" w:rsidRPr="00874560">
          <w:rPr>
            <w:rStyle w:val="Hyperlink"/>
          </w:rPr>
          <w:t>M</w:t>
        </w:r>
      </w:ins>
      <w:ins w:id="638" w:author="ERCOT" w:date="2025-09-08T16:19:00Z" w16du:dateUtc="2025-09-08T21:19:00Z">
        <w:r w:rsidR="00A041BA" w:rsidRPr="00874560">
          <w:rPr>
            <w:rStyle w:val="Hyperlink"/>
          </w:rPr>
          <w:t>A</w:t>
        </w:r>
      </w:ins>
      <w:r w:rsidR="00A041BA" w:rsidRPr="00874560">
        <w:rPr>
          <w:rStyle w:val="Hyperlink"/>
        </w:rPr>
        <w:t>AA@ercot.com</w:t>
      </w:r>
      <w:ins w:id="639" w:author="ERCOT" w:date="2025-09-08T16:19:00Z" w16du:dateUtc="2025-09-08T21:19:00Z">
        <w:r w:rsidR="00A041BA">
          <w:rPr>
            <w:color w:val="0000FF"/>
            <w:u w:val="single"/>
          </w:rPr>
          <w:fldChar w:fldCharType="end"/>
        </w:r>
      </w:ins>
      <w:r>
        <w:t xml:space="preserve"> (.pdf version)</w:t>
      </w:r>
      <w:del w:id="640" w:author="ERCOT [2]" w:date="2025-07-30T19:10:00Z">
        <w:r>
          <w:delText>; or (ii) regular mail to: ERCOT, Market Participant Registration, 8000 Metropolis Drive (Building E), Suite 100, Austin, Texas 78744</w:delText>
        </w:r>
      </w:del>
      <w:r>
        <w:t xml:space="preserve">.  This audit and attestation shall be completed for </w:t>
      </w:r>
      <w:r w:rsidRPr="3BFCAA90">
        <w:rPr>
          <w:i/>
        </w:rPr>
        <w:t>each</w:t>
      </w:r>
      <w:r>
        <w:t xml:space="preserve"> DUNS Number the Market Participant has currently registered with ERCOT.</w:t>
      </w:r>
    </w:p>
    <w:p w14:paraId="0F73E6AC" w14:textId="77777777" w:rsidR="004755AA" w:rsidRPr="00D72EE5" w:rsidRDefault="004755AA" w:rsidP="004755AA">
      <w:pPr>
        <w:rPr>
          <w:b/>
          <w:szCs w:val="20"/>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490"/>
      </w:tblGrid>
      <w:tr w:rsidR="004755AA" w:rsidRPr="00D72EE5" w14:paraId="1D2C588D" w14:textId="77777777" w:rsidTr="003B5346">
        <w:tc>
          <w:tcPr>
            <w:tcW w:w="3955" w:type="dxa"/>
          </w:tcPr>
          <w:p w14:paraId="6C6509C2" w14:textId="77777777" w:rsidR="004755AA" w:rsidRPr="00D72EE5" w:rsidRDefault="004755AA" w:rsidP="003B5346">
            <w:pPr>
              <w:rPr>
                <w:b/>
                <w:szCs w:val="20"/>
              </w:rPr>
            </w:pPr>
            <w:r w:rsidRPr="00D72EE5">
              <w:rPr>
                <w:b/>
                <w:szCs w:val="20"/>
              </w:rPr>
              <w:t>Legal Name of the Market Participant:</w:t>
            </w:r>
          </w:p>
        </w:tc>
        <w:tc>
          <w:tcPr>
            <w:tcW w:w="5490" w:type="dxa"/>
          </w:tcPr>
          <w:p w14:paraId="7B3436EF" w14:textId="77777777" w:rsidR="004755AA" w:rsidRPr="00D72EE5" w:rsidRDefault="004755AA" w:rsidP="003B5346">
            <w:pPr>
              <w:rPr>
                <w:szCs w:val="20"/>
              </w:rPr>
            </w:pPr>
            <w:r w:rsidRPr="00D72EE5">
              <w:rPr>
                <w:szCs w:val="20"/>
              </w:rPr>
              <w:fldChar w:fldCharType="begin">
                <w:ffData>
                  <w:name w:val="Text1"/>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4755AA" w:rsidRPr="00D72EE5" w14:paraId="1D76B1EB" w14:textId="77777777" w:rsidTr="003B5346">
        <w:tc>
          <w:tcPr>
            <w:tcW w:w="3955" w:type="dxa"/>
          </w:tcPr>
          <w:p w14:paraId="494DD816" w14:textId="77777777" w:rsidR="004755AA" w:rsidRPr="00D72EE5" w:rsidRDefault="004755AA" w:rsidP="003B5346">
            <w:pPr>
              <w:rPr>
                <w:b/>
                <w:szCs w:val="20"/>
              </w:rPr>
            </w:pPr>
            <w:r w:rsidRPr="00D72EE5">
              <w:rPr>
                <w:b/>
                <w:szCs w:val="20"/>
              </w:rPr>
              <w:t>Market Participant Type:</w:t>
            </w:r>
          </w:p>
        </w:tc>
        <w:tc>
          <w:tcPr>
            <w:tcW w:w="5490" w:type="dxa"/>
          </w:tcPr>
          <w:p w14:paraId="4A67AD0B" w14:textId="77777777" w:rsidR="004755AA" w:rsidRPr="00D72EE5" w:rsidRDefault="004755AA" w:rsidP="003B5346">
            <w:pPr>
              <w:rPr>
                <w:b/>
                <w:szCs w:val="20"/>
              </w:rPr>
            </w:pP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CP  </w:t>
            </w: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CRRAH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IMRE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LSE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QSE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Sub-QSE</w:t>
            </w:r>
          </w:p>
          <w:p w14:paraId="06664BCD" w14:textId="77777777" w:rsidR="004755AA" w:rsidRPr="00D72EE5" w:rsidRDefault="004755AA" w:rsidP="003B5346">
            <w:pPr>
              <w:rPr>
                <w:b/>
                <w:szCs w:val="20"/>
              </w:rPr>
            </w:pPr>
            <w:r w:rsidRPr="00D72EE5">
              <w:rPr>
                <w:b/>
                <w:szCs w:val="20"/>
              </w:rPr>
              <w:fldChar w:fldCharType="begin">
                <w:ffData>
                  <w:name w:val="Check3"/>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Resource  </w:t>
            </w:r>
            <w:r w:rsidRPr="00D72EE5">
              <w:rPr>
                <w:b/>
                <w:szCs w:val="20"/>
              </w:rPr>
              <w:fldChar w:fldCharType="begin">
                <w:ffData>
                  <w:name w:val="Check4"/>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TSP and/or DSP</w:t>
            </w:r>
          </w:p>
        </w:tc>
      </w:tr>
      <w:tr w:rsidR="004755AA" w:rsidRPr="00D72EE5" w14:paraId="1C0E8D5B" w14:textId="77777777" w:rsidTr="003B5346">
        <w:tc>
          <w:tcPr>
            <w:tcW w:w="3955" w:type="dxa"/>
          </w:tcPr>
          <w:p w14:paraId="6D9451EB" w14:textId="77777777" w:rsidR="004755AA" w:rsidRPr="00D72EE5" w:rsidRDefault="004755AA" w:rsidP="003B5346">
            <w:pPr>
              <w:rPr>
                <w:b/>
                <w:szCs w:val="20"/>
              </w:rPr>
            </w:pPr>
            <w:r w:rsidRPr="00D72EE5">
              <w:rPr>
                <w:b/>
                <w:szCs w:val="20"/>
              </w:rPr>
              <w:t>DUNS Number:</w:t>
            </w:r>
          </w:p>
        </w:tc>
        <w:tc>
          <w:tcPr>
            <w:tcW w:w="5490" w:type="dxa"/>
          </w:tcPr>
          <w:p w14:paraId="6E17A47F" w14:textId="77777777" w:rsidR="004755AA" w:rsidRPr="00D72EE5" w:rsidRDefault="004755AA" w:rsidP="003B5346">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4755AA" w:rsidRPr="00D72EE5" w14:paraId="16F702CA" w14:textId="77777777" w:rsidTr="003B5346">
        <w:tc>
          <w:tcPr>
            <w:tcW w:w="3955" w:type="dxa"/>
          </w:tcPr>
          <w:p w14:paraId="7551A137" w14:textId="77777777" w:rsidR="004755AA" w:rsidRPr="00D72EE5" w:rsidRDefault="004755AA" w:rsidP="003B5346">
            <w:pPr>
              <w:rPr>
                <w:b/>
                <w:szCs w:val="20"/>
              </w:rPr>
            </w:pPr>
            <w:r w:rsidRPr="00D72EE5">
              <w:rPr>
                <w:b/>
                <w:szCs w:val="20"/>
              </w:rPr>
              <w:t>User Security Administrator (USA):</w:t>
            </w:r>
          </w:p>
        </w:tc>
        <w:tc>
          <w:tcPr>
            <w:tcW w:w="5490" w:type="dxa"/>
          </w:tcPr>
          <w:p w14:paraId="57A2ADEB" w14:textId="77777777" w:rsidR="004755AA" w:rsidRPr="00D72EE5" w:rsidRDefault="004755AA" w:rsidP="003B5346">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4755AA" w:rsidRPr="00D72EE5" w14:paraId="7C42C129" w14:textId="77777777" w:rsidTr="003B5346">
        <w:tc>
          <w:tcPr>
            <w:tcW w:w="3955" w:type="dxa"/>
          </w:tcPr>
          <w:p w14:paraId="1D32C0DF" w14:textId="77777777" w:rsidR="004755AA" w:rsidRPr="00D72EE5" w:rsidRDefault="004755AA" w:rsidP="003B5346">
            <w:pPr>
              <w:rPr>
                <w:b/>
                <w:szCs w:val="20"/>
              </w:rPr>
            </w:pPr>
            <w:r w:rsidRPr="00D72EE5">
              <w:rPr>
                <w:b/>
                <w:szCs w:val="20"/>
              </w:rPr>
              <w:t>Backup USA (if applicable):</w:t>
            </w:r>
          </w:p>
        </w:tc>
        <w:tc>
          <w:tcPr>
            <w:tcW w:w="5490" w:type="dxa"/>
          </w:tcPr>
          <w:p w14:paraId="3F1DFB69" w14:textId="77777777" w:rsidR="004755AA" w:rsidRPr="00D72EE5" w:rsidRDefault="004755AA" w:rsidP="003B5346">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bl>
    <w:p w14:paraId="27F92FD1" w14:textId="77777777" w:rsidR="004755AA" w:rsidRPr="00D72EE5" w:rsidRDefault="004755AA" w:rsidP="004755AA">
      <w:pPr>
        <w:rPr>
          <w:b/>
          <w:szCs w:val="20"/>
        </w:rPr>
      </w:pPr>
    </w:p>
    <w:p w14:paraId="1DAC2A63" w14:textId="77777777" w:rsidR="004755AA" w:rsidRPr="00D72EE5" w:rsidRDefault="004755AA" w:rsidP="004755AA">
      <w:pPr>
        <w:jc w:val="both"/>
        <w:rPr>
          <w:szCs w:val="20"/>
        </w:rPr>
      </w:pPr>
      <w:r w:rsidRPr="00D72EE5">
        <w:rPr>
          <w:szCs w:val="20"/>
        </w:rPr>
        <w:t>Market Participant hereby affirms the following:</w:t>
      </w:r>
    </w:p>
    <w:p w14:paraId="70E2DA0D" w14:textId="77777777" w:rsidR="004755AA" w:rsidRPr="00D72EE5" w:rsidRDefault="004755AA" w:rsidP="004755AA">
      <w:pPr>
        <w:jc w:val="both"/>
        <w:rPr>
          <w:szCs w:val="20"/>
        </w:rPr>
      </w:pPr>
    </w:p>
    <w:p w14:paraId="49D40681" w14:textId="75611762" w:rsidR="003A0C70" w:rsidRPr="00D72EE5" w:rsidRDefault="003A0C70" w:rsidP="003A0C70">
      <w:pPr>
        <w:numPr>
          <w:ilvl w:val="0"/>
          <w:numId w:val="51"/>
        </w:numPr>
        <w:ind w:hanging="540"/>
        <w:jc w:val="both"/>
      </w:pPr>
      <w:r>
        <w:t xml:space="preserve">Market Participant has generated a list of its registered User Security Administrator (USA), Backup USA, and </w:t>
      </w:r>
      <w:del w:id="641" w:author="ERCOT [2]" w:date="2025-07-30T19:13:00Z">
        <w:r w:rsidDel="003A0C70">
          <w:delText>Digital Certificate holders (“Certificate Holders”)</w:delText>
        </w:r>
      </w:del>
      <w:ins w:id="642" w:author="ERCOT [2]" w:date="2025-07-30T19:13:00Z">
        <w:r w:rsidR="3C920BD2">
          <w:t>MIS users</w:t>
        </w:r>
      </w:ins>
      <w:r>
        <w:t xml:space="preserve">, for the DUNS Number indicated above, generated through the Market Participant Identity Management (MPIM) </w:t>
      </w:r>
      <w:del w:id="643" w:author="ERCOT [2]" w:date="2025-07-30T19:13:00Z">
        <w:r w:rsidDel="003A0C70">
          <w:delText xml:space="preserve">Application </w:delText>
        </w:r>
      </w:del>
      <w:ins w:id="644" w:author="ERCOT [2]" w:date="2025-07-30T19:13:00Z">
        <w:r w:rsidR="6A69E355">
          <w:t>system</w:t>
        </w:r>
      </w:ins>
      <w:ins w:id="645" w:author="ERCOT [2]" w:date="2025-07-30T19:14:00Z">
        <w:r w:rsidR="6A69E355">
          <w:t xml:space="preserve"> </w:t>
        </w:r>
      </w:ins>
      <w:r>
        <w:t xml:space="preserve">within the Market Information System (MIS) (the List), </w:t>
      </w:r>
      <w:ins w:id="646" w:author="ERCOT [2]" w:date="2025-07-30T19:14:00Z">
        <w:r w:rsidR="08743567">
          <w:t xml:space="preserve">as per the ERCOT Identity and Access Management user Guide, </w:t>
        </w:r>
      </w:ins>
      <w:r>
        <w:t>and if Market Participant has any corrections to the List, Market Participant has provided corrections to ERCOT.</w:t>
      </w:r>
    </w:p>
    <w:p w14:paraId="660A5E59" w14:textId="77777777" w:rsidR="003A0C70" w:rsidRPr="00D72EE5" w:rsidRDefault="003A0C70" w:rsidP="003A0C70">
      <w:pPr>
        <w:ind w:hanging="540"/>
        <w:jc w:val="both"/>
      </w:pPr>
    </w:p>
    <w:p w14:paraId="36D27438" w14:textId="06BDB263" w:rsidR="003A0C70" w:rsidRPr="00D72EE5" w:rsidRDefault="003A0C70" w:rsidP="003A0C70">
      <w:pPr>
        <w:numPr>
          <w:ilvl w:val="0"/>
          <w:numId w:val="51"/>
        </w:numPr>
        <w:ind w:hanging="540"/>
        <w:jc w:val="both"/>
      </w:pPr>
      <w:r>
        <w:t xml:space="preserve">Market Participant and each listed USA, Backup USA, and </w:t>
      </w:r>
      <w:del w:id="647" w:author="ERCOT [2]" w:date="2025-07-30T19:15:00Z">
        <w:r w:rsidDel="003A0C70">
          <w:delText>Certificate Holder</w:delText>
        </w:r>
      </w:del>
      <w:ins w:id="648" w:author="ERCOT [2]" w:date="2025-07-30T19:15:00Z">
        <w:r w:rsidR="176E7A47">
          <w:t>MIS user</w:t>
        </w:r>
      </w:ins>
      <w:r>
        <w:t xml:space="preserve"> meet the applicable requirements of paragraph (1)(a) of 16.12.1, USA Responsibilities and Qualifications for </w:t>
      </w:r>
      <w:del w:id="649" w:author="ERCOT [2]" w:date="2025-07-30T19:09:00Z">
        <w:r w:rsidDel="003A0C70">
          <w:delText>Digital Certificate</w:delText>
        </w:r>
      </w:del>
      <w:ins w:id="650" w:author="ERCOT [2]" w:date="2025-07-30T19:15:00Z">
        <w:r w:rsidR="46D2A2C1">
          <w:t xml:space="preserve">user access to the </w:t>
        </w:r>
      </w:ins>
      <w:ins w:id="651" w:author="ERCOT [2]" w:date="2025-07-30T19:09:00Z">
        <w:r w:rsidR="5614DB5F">
          <w:t xml:space="preserve">MIS </w:t>
        </w:r>
      </w:ins>
      <w:del w:id="652" w:author="ERCOT [2]" w:date="2025-07-30T19:15:00Z">
        <w:r w:rsidDel="003A0C70">
          <w:delText xml:space="preserve"> Holders</w:delText>
        </w:r>
      </w:del>
      <w:r>
        <w:t>.</w:t>
      </w:r>
    </w:p>
    <w:p w14:paraId="42C153CC" w14:textId="77777777" w:rsidR="003A0C70" w:rsidRPr="00D72EE5" w:rsidRDefault="003A0C70" w:rsidP="003A0C70">
      <w:pPr>
        <w:ind w:hanging="540"/>
        <w:jc w:val="both"/>
      </w:pPr>
    </w:p>
    <w:p w14:paraId="0DB88F94" w14:textId="1B6BA28D" w:rsidR="003A0C70" w:rsidRPr="00D72EE5" w:rsidRDefault="003A0C70" w:rsidP="003A0C70">
      <w:pPr>
        <w:numPr>
          <w:ilvl w:val="0"/>
          <w:numId w:val="51"/>
        </w:numPr>
        <w:ind w:hanging="540"/>
        <w:jc w:val="both"/>
      </w:pPr>
      <w:r>
        <w:t xml:space="preserve">Market Participant and each listed USA, Backup USA, and </w:t>
      </w:r>
      <w:del w:id="653" w:author="ERCOT [2]" w:date="2025-07-30T19:15:00Z">
        <w:r w:rsidDel="003A0C70">
          <w:delText>Certificate Holders</w:delText>
        </w:r>
      </w:del>
      <w:ins w:id="654" w:author="ERCOT [2]" w:date="2025-07-30T19:15:00Z">
        <w:r w:rsidR="59CE49C7">
          <w:t>MIS user</w:t>
        </w:r>
      </w:ins>
      <w:r>
        <w:t xml:space="preserve"> are not subject to any of the conditions that would require revocation as described in paragraph (1)(b) of Section 16.12.1.</w:t>
      </w:r>
    </w:p>
    <w:p w14:paraId="7C68EBC4" w14:textId="77777777" w:rsidR="003A0C70" w:rsidRPr="00D72EE5" w:rsidRDefault="003A0C70" w:rsidP="003A0C70">
      <w:pPr>
        <w:ind w:hanging="540"/>
        <w:jc w:val="both"/>
      </w:pPr>
    </w:p>
    <w:p w14:paraId="6029B796" w14:textId="13D9CEAB" w:rsidR="004755AA" w:rsidRPr="00D72EE5" w:rsidRDefault="004755AA" w:rsidP="004755AA">
      <w:pPr>
        <w:numPr>
          <w:ilvl w:val="0"/>
          <w:numId w:val="51"/>
        </w:numPr>
        <w:ind w:hanging="540"/>
        <w:jc w:val="both"/>
      </w:pPr>
      <w:r w:rsidRPr="00D72EE5">
        <w:t xml:space="preserve">Each listed USA, Backup USA, and </w:t>
      </w:r>
      <w:del w:id="655" w:author="ERCOT [2]" w:date="2025-07-30T19:16:00Z">
        <w:r w:rsidR="003A0C70" w:rsidDel="003A0C70">
          <w:delText>Certificate Holder</w:delText>
        </w:r>
      </w:del>
      <w:ins w:id="656" w:author="ERCOT [2]" w:date="2025-07-30T19:16:00Z">
        <w:r w:rsidR="79FC2EDE">
          <w:t>MIS user</w:t>
        </w:r>
      </w:ins>
      <w:r w:rsidRPr="00D72EE5">
        <w:t xml:space="preserve"> is currently employed by or is an authorized agent contracted with the </w:t>
      </w:r>
      <w:r>
        <w:t>Market Participant</w:t>
      </w:r>
      <w:r w:rsidRPr="00D72EE5">
        <w:t>.</w:t>
      </w:r>
    </w:p>
    <w:p w14:paraId="3B74D939" w14:textId="77777777" w:rsidR="004755AA" w:rsidRPr="00D72EE5" w:rsidRDefault="004755AA" w:rsidP="004755AA">
      <w:pPr>
        <w:ind w:hanging="540"/>
        <w:jc w:val="both"/>
      </w:pPr>
    </w:p>
    <w:p w14:paraId="0CBE307C" w14:textId="77777777" w:rsidR="004755AA" w:rsidRPr="00D72EE5" w:rsidRDefault="004755AA" w:rsidP="004755AA">
      <w:pPr>
        <w:numPr>
          <w:ilvl w:val="0"/>
          <w:numId w:val="51"/>
        </w:numPr>
        <w:ind w:hanging="540"/>
        <w:jc w:val="both"/>
      </w:pPr>
      <w:r w:rsidRPr="00D72EE5">
        <w:t xml:space="preserve">The </w:t>
      </w:r>
      <w:r w:rsidRPr="00D72EE5">
        <w:rPr>
          <w:szCs w:val="20"/>
        </w:rPr>
        <w:t>Market Participant</w:t>
      </w:r>
      <w:r w:rsidRPr="00D72EE5">
        <w:t xml:space="preserve"> has verified that the listed USA and Backup USA is authorized to be a USA.</w:t>
      </w:r>
    </w:p>
    <w:p w14:paraId="7756B12D" w14:textId="77777777" w:rsidR="004755AA" w:rsidRPr="00D72EE5" w:rsidRDefault="004755AA" w:rsidP="004755AA">
      <w:pPr>
        <w:ind w:hanging="540"/>
        <w:jc w:val="both"/>
      </w:pPr>
    </w:p>
    <w:p w14:paraId="53D80B06" w14:textId="60117053" w:rsidR="003A0C70" w:rsidRPr="00D72EE5" w:rsidRDefault="003A0C70" w:rsidP="003A0C70">
      <w:pPr>
        <w:numPr>
          <w:ilvl w:val="0"/>
          <w:numId w:val="51"/>
        </w:numPr>
        <w:ind w:hanging="540"/>
        <w:jc w:val="both"/>
      </w:pPr>
      <w:r>
        <w:t xml:space="preserve">Each </w:t>
      </w:r>
      <w:ins w:id="657" w:author="ERCOT [2]" w:date="2025-07-30T19:16:00Z">
        <w:r w:rsidR="39D353A8">
          <w:t xml:space="preserve">MIS user </w:t>
        </w:r>
      </w:ins>
      <w:del w:id="658" w:author="ERCOT [2]" w:date="2025-07-30T19:16:00Z">
        <w:r w:rsidDel="003A0C70">
          <w:delText>Certificate Holder</w:delText>
        </w:r>
      </w:del>
      <w:r>
        <w:t xml:space="preserve"> is authorized to retain </w:t>
      </w:r>
      <w:del w:id="659" w:author="ERCOT [2]" w:date="2025-07-30T19:16:00Z">
        <w:r w:rsidDel="003A0C70">
          <w:delText>and use</w:delText>
        </w:r>
      </w:del>
      <w:ins w:id="660" w:author="ERCOT [2]" w:date="2025-07-30T19:16:00Z">
        <w:r w:rsidR="166ADF02">
          <w:t>access to</w:t>
        </w:r>
      </w:ins>
      <w:r>
        <w:t xml:space="preserve"> the </w:t>
      </w:r>
      <w:ins w:id="661" w:author="ERCOT [2]" w:date="2025-07-30T19:16:00Z">
        <w:r w:rsidR="68C35FBB">
          <w:t xml:space="preserve">MIS </w:t>
        </w:r>
      </w:ins>
      <w:del w:id="662" w:author="ERCOT [2]" w:date="2025-07-30T19:16:00Z">
        <w:r w:rsidDel="003A0C70">
          <w:delText>Digital Certificate</w:delText>
        </w:r>
      </w:del>
      <w:r>
        <w:t>.</w:t>
      </w:r>
    </w:p>
    <w:p w14:paraId="222BD2CD" w14:textId="77777777" w:rsidR="003A0C70" w:rsidRPr="00D72EE5" w:rsidRDefault="003A0C70" w:rsidP="003A0C70">
      <w:pPr>
        <w:ind w:hanging="540"/>
        <w:jc w:val="both"/>
      </w:pPr>
    </w:p>
    <w:p w14:paraId="0642D25A" w14:textId="1B995E72" w:rsidR="003A0C70" w:rsidRPr="00D72EE5" w:rsidRDefault="003A0C70" w:rsidP="003A0C70">
      <w:pPr>
        <w:numPr>
          <w:ilvl w:val="0"/>
          <w:numId w:val="51"/>
        </w:numPr>
        <w:ind w:hanging="540"/>
        <w:jc w:val="both"/>
      </w:pPr>
      <w:r>
        <w:lastRenderedPageBreak/>
        <w:t xml:space="preserve">Each listed </w:t>
      </w:r>
      <w:del w:id="663" w:author="ERCOT [2]" w:date="2025-07-30T19:16:00Z">
        <w:r w:rsidDel="003A0C70">
          <w:delText>Certificate Holder</w:delText>
        </w:r>
      </w:del>
      <w:ins w:id="664" w:author="ERCOT [2]" w:date="2025-07-30T19:16:00Z">
        <w:r w:rsidR="3603A958">
          <w:t>MIS user</w:t>
        </w:r>
      </w:ins>
      <w:r>
        <w:t xml:space="preserve"> needs the </w:t>
      </w:r>
      <w:del w:id="665" w:author="ERCOT [2]" w:date="2025-07-30T19:09:00Z">
        <w:r w:rsidDel="003A0C70">
          <w:delText>Digital Certificate</w:delText>
        </w:r>
      </w:del>
      <w:ins w:id="666" w:author="ERCOT [2]" w:date="2025-07-30T19:09:00Z">
        <w:r w:rsidR="42171E8A">
          <w:t xml:space="preserve">MIS </w:t>
        </w:r>
      </w:ins>
      <w:del w:id="667" w:author="ERCOT [2]" w:date="2025-07-30T19:17:00Z">
        <w:r w:rsidDel="003A0C70">
          <w:delText xml:space="preserve"> </w:delText>
        </w:r>
      </w:del>
      <w:r>
        <w:t>to perform his or her job functions.</w:t>
      </w:r>
    </w:p>
    <w:p w14:paraId="4C8C6BEF" w14:textId="77777777" w:rsidR="003A0C70" w:rsidRPr="00D72EE5" w:rsidRDefault="003A0C70" w:rsidP="003A0C70">
      <w:pPr>
        <w:ind w:hanging="540"/>
        <w:jc w:val="both"/>
      </w:pPr>
    </w:p>
    <w:p w14:paraId="4215943A" w14:textId="7A86BC71" w:rsidR="003A0C70" w:rsidRPr="00D72EE5" w:rsidRDefault="003A0C70" w:rsidP="003A0C70">
      <w:pPr>
        <w:numPr>
          <w:ilvl w:val="0"/>
          <w:numId w:val="51"/>
        </w:numPr>
        <w:ind w:hanging="540"/>
        <w:jc w:val="both"/>
      </w:pPr>
      <w:r>
        <w:t xml:space="preserve">Market Participant has requested revocation of </w:t>
      </w:r>
      <w:del w:id="668" w:author="ERCOT [2]" w:date="2025-07-30T19:17:00Z">
        <w:r w:rsidDel="003A0C70">
          <w:delText>Digital Certificates</w:delText>
        </w:r>
      </w:del>
      <w:ins w:id="669" w:author="ERCOT [2]" w:date="2025-07-30T19:17:00Z">
        <w:r w:rsidR="2D320C32">
          <w:t>access to the MIS</w:t>
        </w:r>
      </w:ins>
      <w:r>
        <w:t xml:space="preserve"> when required by paragraph (1)(b) of Section 16.12.1.</w:t>
      </w:r>
    </w:p>
    <w:p w14:paraId="50E45E32" w14:textId="77777777" w:rsidR="004755AA" w:rsidRPr="00D72EE5" w:rsidRDefault="004755AA" w:rsidP="004755AA">
      <w:pPr>
        <w:ind w:hanging="540"/>
        <w:jc w:val="both"/>
      </w:pPr>
    </w:p>
    <w:p w14:paraId="63FE77EF" w14:textId="77777777" w:rsidR="004755AA" w:rsidRPr="00D72EE5" w:rsidRDefault="004755AA" w:rsidP="004755AA">
      <w:pPr>
        <w:numPr>
          <w:ilvl w:val="0"/>
          <w:numId w:val="51"/>
        </w:numPr>
        <w:ind w:hanging="540"/>
        <w:jc w:val="both"/>
      </w:pPr>
      <w:r w:rsidRPr="00D72EE5">
        <w:rPr>
          <w:szCs w:val="20"/>
        </w:rPr>
        <w:t>Market Participant</w:t>
      </w:r>
      <w:r w:rsidRPr="00D72EE5">
        <w:t xml:space="preserve"> has complied with the audit requirements of Section 16.12.3.</w:t>
      </w:r>
    </w:p>
    <w:p w14:paraId="344BE883" w14:textId="77777777" w:rsidR="004755AA" w:rsidRPr="00D72EE5" w:rsidRDefault="004755AA" w:rsidP="004755AA">
      <w:pPr>
        <w:jc w:val="both"/>
      </w:pPr>
    </w:p>
    <w:p w14:paraId="5F23B784" w14:textId="5A16F003" w:rsidR="003A0C70" w:rsidRPr="00D72EE5" w:rsidRDefault="003A0C70" w:rsidP="003A0C70">
      <w:pPr>
        <w:tabs>
          <w:tab w:val="num" w:pos="720"/>
        </w:tabs>
        <w:jc w:val="both"/>
      </w:pPr>
      <w:r>
        <w:t xml:space="preserve">Market Participant has found that the following </w:t>
      </w:r>
      <w:ins w:id="670" w:author="ERCOT [2]" w:date="2025-07-30T19:18:00Z">
        <w:r w:rsidR="4E81537E">
          <w:t xml:space="preserve"> MIS user</w:t>
        </w:r>
      </w:ins>
      <w:del w:id="671" w:author="ERCOT [2]" w:date="2025-07-30T19:18:00Z">
        <w:r w:rsidDel="003A0C70">
          <w:delText>Certificate Holder</w:delText>
        </w:r>
      </w:del>
      <w:r>
        <w:t>(s) no longer met the required criteria in paragraph (1)(a) of Section 16.12.1. Market Participant to include:  (i) the name of the ineligible</w:t>
      </w:r>
      <w:ins w:id="672" w:author="ERCOT" w:date="2025-08-08T10:23:00Z" w16du:dateUtc="2025-08-08T15:23:00Z">
        <w:r w:rsidR="00445C37">
          <w:t xml:space="preserve"> </w:t>
        </w:r>
      </w:ins>
      <w:del w:id="673" w:author="ERCOT [2]" w:date="2025-07-30T19:18:00Z">
        <w:r w:rsidDel="003A0C70">
          <w:delText xml:space="preserve"> Certificate Holder</w:delText>
        </w:r>
      </w:del>
      <w:ins w:id="674" w:author="ERCOT [2]" w:date="2025-07-30T19:18:00Z">
        <w:r w:rsidR="08446FF6">
          <w:t>MIS user</w:t>
        </w:r>
      </w:ins>
      <w:r>
        <w:t xml:space="preserve">; (ii) reason for ineligibility; and (iii) date upon which </w:t>
      </w:r>
      <w:del w:id="675" w:author="ERCOT [2]" w:date="2025-07-30T19:18:00Z">
        <w:r w:rsidDel="003A0C70">
          <w:delText>Certificate Holder</w:delText>
        </w:r>
      </w:del>
      <w:ins w:id="676" w:author="ERCOT [2]" w:date="2025-07-30T19:18:00Z">
        <w:r w:rsidR="766C3D21">
          <w:t>MIS user</w:t>
        </w:r>
      </w:ins>
      <w:r>
        <w:t xml:space="preserve"> became ineligible.</w:t>
      </w:r>
    </w:p>
    <w:p w14:paraId="78441931" w14:textId="77777777" w:rsidR="004755AA" w:rsidRPr="00D72EE5" w:rsidRDefault="004755AA" w:rsidP="004755AA">
      <w:pPr>
        <w:tabs>
          <w:tab w:val="num" w:pos="720"/>
        </w:tabs>
        <w:jc w:val="both"/>
        <w:rPr>
          <w:szCs w:val="20"/>
        </w:rPr>
      </w:pP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p>
    <w:p w14:paraId="67876FA0" w14:textId="77777777" w:rsidR="004755AA" w:rsidRPr="00D72EE5" w:rsidRDefault="004755AA" w:rsidP="004755AA">
      <w:pPr>
        <w:jc w:val="both"/>
        <w:rPr>
          <w:szCs w:val="20"/>
        </w:rPr>
      </w:pPr>
    </w:p>
    <w:p w14:paraId="51D22CA8" w14:textId="62F4DA18" w:rsidR="003A0C70" w:rsidRPr="00D72EE5" w:rsidRDefault="003A0C70" w:rsidP="285B6B19">
      <w:pPr>
        <w:jc w:val="both"/>
      </w:pPr>
      <w:r>
        <w:t xml:space="preserve">I affirm that I have personal knowledge of the facts stated in this </w:t>
      </w:r>
      <w:del w:id="677" w:author="ERCOT [2]" w:date="2025-07-30T19:09:00Z">
        <w:r w:rsidDel="003A0C70">
          <w:delText>Digital Certificate</w:delText>
        </w:r>
      </w:del>
      <w:ins w:id="678" w:author="ERCOT [2]" w:date="2025-07-30T19:09:00Z">
        <w:r w:rsidR="2E4E0E1E">
          <w:t xml:space="preserve"> MIS Access</w:t>
        </w:r>
      </w:ins>
      <w:r>
        <w:t xml:space="preserve"> Audit Attestation (</w:t>
      </w:r>
      <w:ins w:id="679" w:author="ERCOT [2]" w:date="2025-07-30T19:09:00Z">
        <w:r w:rsidR="0F7823D0">
          <w:t>MA</w:t>
        </w:r>
      </w:ins>
      <w:del w:id="680" w:author="ERCOT [2]" w:date="2025-07-30T19:09:00Z">
        <w:r w:rsidDel="003A0C70">
          <w:delText>DC</w:delText>
        </w:r>
      </w:del>
      <w:r>
        <w:t xml:space="preserve">AA) and have the authority to submit this </w:t>
      </w:r>
      <w:del w:id="681" w:author="ERCOT [2]" w:date="2025-07-30T19:18:00Z">
        <w:r w:rsidDel="003A0C70">
          <w:delText>D</w:delText>
        </w:r>
      </w:del>
      <w:del w:id="682" w:author="ERCOT [2]" w:date="2025-07-30T19:10:00Z">
        <w:r w:rsidDel="003A0C70">
          <w:delText>C</w:delText>
        </w:r>
      </w:del>
      <w:del w:id="683" w:author="ERCOT [2]" w:date="2025-07-30T19:18:00Z">
        <w:r w:rsidDel="003A0C70">
          <w:delText>AA</w:delText>
        </w:r>
      </w:del>
      <w:ins w:id="684" w:author="ERCOT [2]" w:date="2025-07-30T19:18:00Z">
        <w:r w:rsidR="62CD1F57">
          <w:t>a</w:t>
        </w:r>
      </w:ins>
      <w:r>
        <w:t xml:space="preserve"> on behalf of the Market Participant listed above.  </w:t>
      </w:r>
    </w:p>
    <w:p w14:paraId="07081994" w14:textId="77777777" w:rsidR="004755AA" w:rsidRPr="00D72EE5" w:rsidRDefault="004755AA" w:rsidP="004755AA">
      <w:pPr>
        <w:jc w:val="both"/>
        <w:rPr>
          <w:b/>
          <w:szCs w:val="20"/>
        </w:rPr>
      </w:pPr>
    </w:p>
    <w:p w14:paraId="5CC9EF7F" w14:textId="77777777" w:rsidR="004755AA" w:rsidRPr="00D72EE5" w:rsidRDefault="004755AA" w:rsidP="004755AA">
      <w:pPr>
        <w:jc w:val="both"/>
        <w:rPr>
          <w:b/>
          <w:szCs w:val="20"/>
        </w:rPr>
      </w:pPr>
      <w:r w:rsidRPr="00D72EE5">
        <w:rPr>
          <w:b/>
          <w:szCs w:val="20"/>
          <w:u w:val="single"/>
        </w:rPr>
        <w:t>Officer/Executive/Employee</w:t>
      </w:r>
      <w:r w:rsidRPr="00D72EE5">
        <w:rPr>
          <w:b/>
          <w:szCs w:val="20"/>
        </w:rPr>
        <w:t>:</w:t>
      </w:r>
    </w:p>
    <w:p w14:paraId="49F5C5D6" w14:textId="77777777" w:rsidR="004755AA" w:rsidRPr="00D72EE5" w:rsidRDefault="004755AA" w:rsidP="004755AA">
      <w:pPr>
        <w:rPr>
          <w:b/>
          <w:szCs w:val="20"/>
        </w:rPr>
      </w:pPr>
    </w:p>
    <w:p w14:paraId="74B36F64" w14:textId="77777777" w:rsidR="004755AA" w:rsidRPr="00D72EE5" w:rsidRDefault="004755AA" w:rsidP="004755AA">
      <w:pPr>
        <w:ind w:right="-1800"/>
        <w:rPr>
          <w:b/>
          <w:szCs w:val="20"/>
        </w:rPr>
      </w:pPr>
      <w:r w:rsidRPr="00D72EE5">
        <w:rPr>
          <w:b/>
          <w:szCs w:val="20"/>
        </w:rPr>
        <w:t xml:space="preserve">Name and 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22C54890" w14:textId="77777777" w:rsidR="003A0C70" w:rsidRPr="00394938" w:rsidRDefault="004755AA" w:rsidP="003A0C70">
      <w:pPr>
        <w:rPr>
          <w:b/>
          <w:bCs/>
        </w:rPr>
      </w:pPr>
      <w:r w:rsidRPr="00D72EE5">
        <w:rPr>
          <w:b/>
          <w:szCs w:val="20"/>
        </w:rPr>
        <w:br/>
        <w:t>Signature: _____________________________________________________</w:t>
      </w:r>
      <w:r w:rsidR="003A0C70" w:rsidRPr="00D72EE5">
        <w:rPr>
          <w:b/>
          <w:szCs w:val="20"/>
        </w:rPr>
        <w:tab/>
        <w:t xml:space="preserve">Date: </w:t>
      </w:r>
      <w:r w:rsidR="003A0C70" w:rsidRPr="00D72EE5">
        <w:rPr>
          <w:szCs w:val="20"/>
        </w:rPr>
        <w:fldChar w:fldCharType="begin">
          <w:ffData>
            <w:name w:val="Text4"/>
            <w:enabled/>
            <w:calcOnExit w:val="0"/>
            <w:textInput/>
          </w:ffData>
        </w:fldChar>
      </w:r>
      <w:r w:rsidR="003A0C70" w:rsidRPr="00D72EE5">
        <w:rPr>
          <w:szCs w:val="20"/>
        </w:rPr>
        <w:instrText xml:space="preserve"> FORMTEXT </w:instrText>
      </w:r>
      <w:r w:rsidR="003A0C70" w:rsidRPr="00D72EE5">
        <w:rPr>
          <w:szCs w:val="20"/>
        </w:rPr>
      </w:r>
      <w:r w:rsidR="003A0C70" w:rsidRPr="00D72EE5">
        <w:rPr>
          <w:szCs w:val="20"/>
        </w:rPr>
        <w:fldChar w:fldCharType="separate"/>
      </w:r>
      <w:r w:rsidR="003A0C70" w:rsidRPr="00D72EE5">
        <w:rPr>
          <w:noProof/>
          <w:szCs w:val="20"/>
        </w:rPr>
        <w:t> </w:t>
      </w:r>
      <w:r w:rsidR="003A0C70" w:rsidRPr="00D72EE5">
        <w:rPr>
          <w:noProof/>
          <w:szCs w:val="20"/>
        </w:rPr>
        <w:t> </w:t>
      </w:r>
      <w:r w:rsidR="003A0C70" w:rsidRPr="00D72EE5">
        <w:rPr>
          <w:noProof/>
          <w:szCs w:val="20"/>
        </w:rPr>
        <w:t> </w:t>
      </w:r>
      <w:r w:rsidR="003A0C70" w:rsidRPr="00D72EE5">
        <w:rPr>
          <w:noProof/>
          <w:szCs w:val="20"/>
        </w:rPr>
        <w:t> </w:t>
      </w:r>
      <w:r w:rsidR="003A0C70" w:rsidRPr="00D72EE5">
        <w:rPr>
          <w:noProof/>
          <w:szCs w:val="20"/>
        </w:rPr>
        <w:t> </w:t>
      </w:r>
      <w:r w:rsidR="003A0C70" w:rsidRPr="00D72EE5">
        <w:rPr>
          <w:szCs w:val="20"/>
        </w:rPr>
        <w:fldChar w:fldCharType="end"/>
      </w:r>
    </w:p>
    <w:p w14:paraId="1DFEA10E" w14:textId="77777777" w:rsidR="003A0C70" w:rsidRDefault="003A0C70">
      <w:pPr>
        <w:rPr>
          <w:ins w:id="685" w:author="ERCOT [2]" w:date="2025-07-30T14:01:00Z" w16du:dateUtc="2025-07-30T19:01:00Z"/>
          <w:b/>
          <w:sz w:val="36"/>
          <w:szCs w:val="36"/>
        </w:rPr>
      </w:pPr>
      <w:ins w:id="686" w:author="ERCOT [2]" w:date="2025-07-30T14:01:00Z" w16du:dateUtc="2025-07-30T19:01:00Z">
        <w:r>
          <w:rPr>
            <w:b/>
            <w:sz w:val="36"/>
            <w:szCs w:val="36"/>
          </w:rPr>
          <w:br w:type="page"/>
        </w:r>
      </w:ins>
    </w:p>
    <w:p w14:paraId="25B41F2E" w14:textId="77777777" w:rsidR="00BA0DCE" w:rsidRDefault="00BA0DCE" w:rsidP="004755AA">
      <w:pPr>
        <w:jc w:val="center"/>
        <w:outlineLvl w:val="0"/>
        <w:rPr>
          <w:ins w:id="687" w:author="ERCOT [2]" w:date="2025-07-30T14:01:00Z" w16du:dateUtc="2025-07-30T19:01:00Z"/>
          <w:b/>
          <w:sz w:val="36"/>
          <w:szCs w:val="36"/>
        </w:rPr>
      </w:pPr>
    </w:p>
    <w:p w14:paraId="1081AD12" w14:textId="77777777" w:rsidR="00BA0DCE" w:rsidRDefault="00BA0DCE" w:rsidP="004755AA">
      <w:pPr>
        <w:jc w:val="center"/>
        <w:outlineLvl w:val="0"/>
        <w:rPr>
          <w:ins w:id="688" w:author="ERCOT [2]" w:date="2025-07-30T14:01:00Z" w16du:dateUtc="2025-07-30T19:01:00Z"/>
          <w:b/>
          <w:sz w:val="36"/>
          <w:szCs w:val="36"/>
        </w:rPr>
      </w:pPr>
    </w:p>
    <w:p w14:paraId="7D2B3B71" w14:textId="77777777" w:rsidR="00BA0DCE" w:rsidRDefault="00BA0DCE" w:rsidP="004755AA">
      <w:pPr>
        <w:jc w:val="center"/>
        <w:outlineLvl w:val="0"/>
        <w:rPr>
          <w:ins w:id="689" w:author="ERCOT [2]" w:date="2025-07-30T14:01:00Z" w16du:dateUtc="2025-07-30T19:01:00Z"/>
          <w:b/>
          <w:sz w:val="36"/>
          <w:szCs w:val="36"/>
        </w:rPr>
      </w:pPr>
    </w:p>
    <w:p w14:paraId="1D3E51F2" w14:textId="77777777" w:rsidR="00BA0DCE" w:rsidRDefault="00BA0DCE" w:rsidP="004755AA">
      <w:pPr>
        <w:jc w:val="center"/>
        <w:outlineLvl w:val="0"/>
        <w:rPr>
          <w:ins w:id="690" w:author="ERCOT [2]" w:date="2025-07-30T14:01:00Z" w16du:dateUtc="2025-07-30T19:01:00Z"/>
          <w:b/>
          <w:sz w:val="36"/>
          <w:szCs w:val="36"/>
        </w:rPr>
      </w:pPr>
    </w:p>
    <w:p w14:paraId="1D13D90C" w14:textId="28545C1E" w:rsidR="009208EE" w:rsidRPr="00F93CB0" w:rsidRDefault="009208EE" w:rsidP="7F5DD37A">
      <w:pPr>
        <w:spacing w:before="120" w:after="120"/>
        <w:jc w:val="center"/>
        <w:rPr>
          <w:color w:val="333300"/>
        </w:rPr>
      </w:pPr>
    </w:p>
    <w:p w14:paraId="2FE0CDF0" w14:textId="55D1F964" w:rsidR="009208EE" w:rsidRPr="00F93CB0" w:rsidRDefault="601F7E5E" w:rsidP="7F5DD37A">
      <w:pPr>
        <w:spacing w:before="120" w:after="120"/>
        <w:jc w:val="center"/>
      </w:pPr>
      <w:r w:rsidRPr="7F5DD37A">
        <w:rPr>
          <w:color w:val="333300"/>
        </w:rPr>
        <w:t xml:space="preserve"> </w:t>
      </w:r>
    </w:p>
    <w:p w14:paraId="724D74D8" w14:textId="0CDDB109" w:rsidR="009208EE" w:rsidRPr="00F93CB0" w:rsidRDefault="601F7E5E" w:rsidP="7F5DD37A">
      <w:pPr>
        <w:jc w:val="center"/>
      </w:pPr>
      <w:r w:rsidRPr="7F5DD37A">
        <w:rPr>
          <w:color w:val="333300"/>
        </w:rPr>
        <w:t xml:space="preserve"> </w:t>
      </w:r>
    </w:p>
    <w:p w14:paraId="180498DE" w14:textId="77B80183" w:rsidR="009208EE" w:rsidRPr="00F93CB0" w:rsidRDefault="601F7E5E" w:rsidP="7F5DD37A">
      <w:pPr>
        <w:jc w:val="center"/>
      </w:pPr>
      <w:r w:rsidRPr="7F5DD37A">
        <w:rPr>
          <w:color w:val="333300"/>
        </w:rPr>
        <w:t xml:space="preserve"> </w:t>
      </w:r>
    </w:p>
    <w:p w14:paraId="423B4D37" w14:textId="68A18D89" w:rsidR="009208EE" w:rsidRPr="00F93CB0" w:rsidRDefault="601F7E5E" w:rsidP="7F5DD37A">
      <w:pPr>
        <w:jc w:val="center"/>
      </w:pPr>
      <w:r w:rsidRPr="7F5DD37A">
        <w:rPr>
          <w:color w:val="333300"/>
        </w:rPr>
        <w:t xml:space="preserve"> </w:t>
      </w:r>
    </w:p>
    <w:p w14:paraId="73376FEB" w14:textId="5C438ADA" w:rsidR="009208EE" w:rsidRPr="00F93CB0" w:rsidRDefault="601F7E5E" w:rsidP="7F5DD37A">
      <w:pPr>
        <w:jc w:val="center"/>
      </w:pPr>
      <w:r w:rsidRPr="7F5DD37A">
        <w:rPr>
          <w:color w:val="333300"/>
        </w:rPr>
        <w:t xml:space="preserve"> </w:t>
      </w:r>
    </w:p>
    <w:p w14:paraId="50C7D99E" w14:textId="30A7F04D" w:rsidR="009208EE" w:rsidRPr="00F93CB0" w:rsidRDefault="601F7E5E" w:rsidP="7F5DD37A">
      <w:pPr>
        <w:jc w:val="center"/>
      </w:pPr>
      <w:r w:rsidRPr="7F5DD37A">
        <w:rPr>
          <w:b/>
          <w:bCs/>
          <w:color w:val="333300"/>
        </w:rPr>
        <w:t xml:space="preserve"> </w:t>
      </w:r>
    </w:p>
    <w:p w14:paraId="63EAF02B" w14:textId="2C570771" w:rsidR="009208EE" w:rsidRPr="00F93CB0" w:rsidRDefault="601F7E5E" w:rsidP="7F5DD37A">
      <w:pPr>
        <w:jc w:val="center"/>
      </w:pPr>
      <w:r w:rsidRPr="7F5DD37A">
        <w:rPr>
          <w:b/>
          <w:bCs/>
          <w:sz w:val="36"/>
          <w:szCs w:val="36"/>
        </w:rPr>
        <w:t>ERCOT Nodal Protocols</w:t>
      </w:r>
    </w:p>
    <w:p w14:paraId="48252527" w14:textId="3E44B41E" w:rsidR="009208EE" w:rsidRPr="00F93CB0" w:rsidRDefault="601F7E5E" w:rsidP="7F5DD37A">
      <w:pPr>
        <w:jc w:val="center"/>
      </w:pPr>
      <w:r w:rsidRPr="7F5DD37A">
        <w:rPr>
          <w:b/>
          <w:bCs/>
          <w:sz w:val="36"/>
          <w:szCs w:val="36"/>
        </w:rPr>
        <w:t xml:space="preserve"> </w:t>
      </w:r>
    </w:p>
    <w:p w14:paraId="2863EADF" w14:textId="3509C503" w:rsidR="009208EE" w:rsidRPr="00F93CB0" w:rsidRDefault="601F7E5E" w:rsidP="7F5DD37A">
      <w:pPr>
        <w:jc w:val="center"/>
      </w:pPr>
      <w:r w:rsidRPr="7F5DD37A">
        <w:rPr>
          <w:b/>
          <w:bCs/>
          <w:sz w:val="36"/>
          <w:szCs w:val="36"/>
        </w:rPr>
        <w:t>Section 23</w:t>
      </w:r>
    </w:p>
    <w:p w14:paraId="45F666DA" w14:textId="5E394266" w:rsidR="009208EE" w:rsidRPr="00F93CB0" w:rsidRDefault="601F7E5E" w:rsidP="7F5DD37A">
      <w:pPr>
        <w:jc w:val="center"/>
      </w:pPr>
      <w:r w:rsidRPr="7F5DD37A">
        <w:rPr>
          <w:b/>
          <w:bCs/>
        </w:rPr>
        <w:t xml:space="preserve"> </w:t>
      </w:r>
    </w:p>
    <w:p w14:paraId="1E626AD2" w14:textId="38CECC9A" w:rsidR="009208EE" w:rsidRPr="00F93CB0" w:rsidRDefault="601F7E5E" w:rsidP="7F5DD37A">
      <w:pPr>
        <w:jc w:val="center"/>
      </w:pPr>
      <w:r w:rsidRPr="7F5DD37A">
        <w:rPr>
          <w:b/>
          <w:bCs/>
          <w:sz w:val="36"/>
          <w:szCs w:val="36"/>
        </w:rPr>
        <w:t>Form M:  Independent Market Information System Registered Entity (IMRE) Application for Registration</w:t>
      </w:r>
    </w:p>
    <w:p w14:paraId="2768144A" w14:textId="36501AF1" w:rsidR="009208EE" w:rsidRPr="00F93CB0" w:rsidRDefault="601F7E5E" w:rsidP="7F5DD37A">
      <w:pPr>
        <w:jc w:val="center"/>
      </w:pPr>
      <w:r w:rsidRPr="7F5DD37A">
        <w:rPr>
          <w:color w:val="333300"/>
        </w:rPr>
        <w:t xml:space="preserve"> </w:t>
      </w:r>
    </w:p>
    <w:p w14:paraId="7E3B0643" w14:textId="20C31FA3" w:rsidR="009208EE" w:rsidRPr="00F93CB0" w:rsidRDefault="601F7E5E" w:rsidP="7F5DD37A">
      <w:pPr>
        <w:jc w:val="center"/>
      </w:pPr>
      <w:del w:id="691" w:author="ERCOT" w:date="2025-08-08T10:22:00Z" w16du:dateUtc="2025-08-08T15:22:00Z">
        <w:r w:rsidRPr="7F5DD37A" w:rsidDel="005B7FCB">
          <w:rPr>
            <w:b/>
            <w:bCs/>
          </w:rPr>
          <w:delText>May 1, 2024</w:delText>
        </w:r>
      </w:del>
      <w:ins w:id="692" w:author="ERCOT" w:date="2025-08-08T10:22:00Z" w16du:dateUtc="2025-08-08T15:22:00Z">
        <w:r w:rsidR="005B7FCB">
          <w:rPr>
            <w:b/>
            <w:bCs/>
          </w:rPr>
          <w:t>TBD</w:t>
        </w:r>
      </w:ins>
    </w:p>
    <w:p w14:paraId="081DA593" w14:textId="7A9E14AA" w:rsidR="009208EE" w:rsidRPr="00F93CB0" w:rsidRDefault="601F7E5E" w:rsidP="7F5DD37A">
      <w:pPr>
        <w:jc w:val="center"/>
      </w:pPr>
      <w:r w:rsidRPr="7F5DD37A">
        <w:rPr>
          <w:b/>
          <w:bCs/>
        </w:rPr>
        <w:t xml:space="preserve"> </w:t>
      </w:r>
    </w:p>
    <w:p w14:paraId="3A8B0DD0" w14:textId="7B9CD095" w:rsidR="009208EE" w:rsidRPr="00F93CB0" w:rsidRDefault="601F7E5E" w:rsidP="7F5DD37A">
      <w:pPr>
        <w:jc w:val="center"/>
      </w:pPr>
      <w:r w:rsidRPr="7F5DD37A">
        <w:rPr>
          <w:b/>
          <w:bCs/>
        </w:rPr>
        <w:t xml:space="preserve"> </w:t>
      </w:r>
    </w:p>
    <w:p w14:paraId="75BCFA0B" w14:textId="0873B5A4" w:rsidR="009208EE" w:rsidRPr="00F93CB0" w:rsidRDefault="601F7E5E" w:rsidP="7F5DD37A">
      <w:pPr>
        <w:pBdr>
          <w:bottom w:val="single" w:sz="4" w:space="1" w:color="000000"/>
          <w:between w:val="single" w:sz="4" w:space="1" w:color="000000"/>
        </w:pBdr>
        <w:jc w:val="center"/>
      </w:pPr>
      <w:r w:rsidRPr="7F5DD37A">
        <w:rPr>
          <w:color w:val="333300"/>
        </w:rPr>
        <w:t xml:space="preserve"> </w:t>
      </w:r>
    </w:p>
    <w:p w14:paraId="0F2EC4CA" w14:textId="77777777" w:rsidR="00AA1602" w:rsidRDefault="00AA1602">
      <w:pPr>
        <w:rPr>
          <w:ins w:id="693" w:author="ERCOT" w:date="2025-09-03T11:52:00Z" w16du:dateUtc="2025-09-03T16:52:00Z"/>
          <w:color w:val="333300"/>
        </w:rPr>
      </w:pPr>
      <w:ins w:id="694" w:author="ERCOT" w:date="2025-09-03T11:52:00Z" w16du:dateUtc="2025-09-03T16:52:00Z">
        <w:r>
          <w:rPr>
            <w:color w:val="333300"/>
          </w:rPr>
          <w:br w:type="page"/>
        </w:r>
      </w:ins>
    </w:p>
    <w:p w14:paraId="453AE2C2" w14:textId="0F2B6783" w:rsidR="009208EE" w:rsidRPr="00F93CB0" w:rsidRDefault="601F7E5E" w:rsidP="7F5DD37A">
      <w:pPr>
        <w:pBdr>
          <w:bottom w:val="single" w:sz="4" w:space="1" w:color="000000"/>
          <w:between w:val="single" w:sz="4" w:space="1" w:color="000000"/>
        </w:pBdr>
        <w:jc w:val="center"/>
      </w:pPr>
      <w:r w:rsidRPr="7F5DD37A">
        <w:rPr>
          <w:color w:val="333300"/>
        </w:rPr>
        <w:lastRenderedPageBreak/>
        <w:t xml:space="preserve"> </w:t>
      </w:r>
    </w:p>
    <w:p w14:paraId="7960F789" w14:textId="55ECEAD4" w:rsidR="009208EE" w:rsidRPr="00F93CB0" w:rsidRDefault="009208EE" w:rsidP="7F5DD37A">
      <w:pPr>
        <w:jc w:val="center"/>
      </w:pPr>
    </w:p>
    <w:p w14:paraId="114E5068" w14:textId="2FD63794" w:rsidR="009208EE" w:rsidRPr="00F93CB0" w:rsidRDefault="009208EE" w:rsidP="7F5DD37A">
      <w:pPr>
        <w:jc w:val="center"/>
      </w:pPr>
    </w:p>
    <w:p w14:paraId="6DA8EDA6" w14:textId="6E4FEB03" w:rsidR="009208EE" w:rsidRPr="00F93CB0" w:rsidRDefault="601F7E5E" w:rsidP="7F5DD37A">
      <w:pPr>
        <w:jc w:val="center"/>
      </w:pPr>
      <w:r w:rsidRPr="7F5DD37A">
        <w:rPr>
          <w:b/>
          <w:bCs/>
        </w:rPr>
        <w:t xml:space="preserve"> </w:t>
      </w:r>
    </w:p>
    <w:p w14:paraId="12E75CFD" w14:textId="721A2323" w:rsidR="009208EE" w:rsidRPr="00F93CB0" w:rsidRDefault="601F7E5E" w:rsidP="7F5DD37A">
      <w:pPr>
        <w:jc w:val="center"/>
      </w:pPr>
      <w:r w:rsidRPr="7F5DD37A">
        <w:rPr>
          <w:b/>
          <w:bCs/>
        </w:rPr>
        <w:t>INDEPENDENT MARKET INFORMATION SYSTEM REGISTERED ENTITY (IMRE)</w:t>
      </w:r>
    </w:p>
    <w:p w14:paraId="4EA8DA9C" w14:textId="17068BE4" w:rsidR="009208EE" w:rsidRPr="00F93CB0" w:rsidRDefault="601F7E5E" w:rsidP="7F5DD37A">
      <w:pPr>
        <w:jc w:val="center"/>
      </w:pPr>
      <w:r w:rsidRPr="7F5DD37A">
        <w:rPr>
          <w:b/>
          <w:bCs/>
        </w:rPr>
        <w:t>APPLICATION FOR REGISTRATION</w:t>
      </w:r>
    </w:p>
    <w:p w14:paraId="441A24F6" w14:textId="32C86C62" w:rsidR="009208EE" w:rsidRPr="00F93CB0" w:rsidRDefault="601F7E5E" w:rsidP="7F5DD37A">
      <w:pPr>
        <w:jc w:val="center"/>
      </w:pPr>
      <w:r w:rsidRPr="7F5DD37A">
        <w:t xml:space="preserve"> </w:t>
      </w:r>
    </w:p>
    <w:p w14:paraId="207351AB" w14:textId="6F2F72C7" w:rsidR="009208EE" w:rsidRPr="00F93CB0" w:rsidRDefault="601F7E5E" w:rsidP="7F5DD37A">
      <w:pPr>
        <w:jc w:val="both"/>
      </w:pPr>
      <w:r w:rsidRPr="7F5DD37A">
        <w:t xml:space="preserve">This application is for approval as an IMRE by the Electric Reliability Council of Texas Inc. (ERCOT) in accordance with the ERCOT Protocols.  Information may be inserted electronically to expand the </w:t>
      </w:r>
      <w:proofErr w:type="gramStart"/>
      <w:r w:rsidRPr="7F5DD37A">
        <w:t>reply</w:t>
      </w:r>
      <w:proofErr w:type="gramEnd"/>
      <w:r w:rsidRPr="7F5DD37A">
        <w:t xml:space="preserve"> spaces as necessary.  ERCOT will accept the completed, executed application via email to </w:t>
      </w:r>
      <w:hyperlink r:id="rId62">
        <w:r w:rsidRPr="7F5DD37A">
          <w:rPr>
            <w:rStyle w:val="Hyperlink"/>
          </w:rPr>
          <w:t>MPRegistration@ercot.com</w:t>
        </w:r>
      </w:hyperlink>
      <w:r w:rsidRPr="7F5DD37A">
        <w:t xml:space="preserve"> (.pdf version).  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If you need assistance filling out this form, or if you have any questions, please call (512) 248-3900.</w:t>
      </w:r>
    </w:p>
    <w:p w14:paraId="2FF59887" w14:textId="61E220D9" w:rsidR="009208EE" w:rsidRPr="00F93CB0" w:rsidRDefault="601F7E5E" w:rsidP="7F5DD37A">
      <w:pPr>
        <w:jc w:val="both"/>
      </w:pPr>
      <w:r w:rsidRPr="7F5DD37A">
        <w:t xml:space="preserve"> </w:t>
      </w:r>
    </w:p>
    <w:p w14:paraId="6CADC35F" w14:textId="0CBA34E0" w:rsidR="009208EE" w:rsidRPr="00F93CB0" w:rsidRDefault="601F7E5E" w:rsidP="7F5DD37A">
      <w:pPr>
        <w:spacing w:after="240"/>
        <w:jc w:val="both"/>
      </w:pPr>
      <w:r w:rsidRPr="7F5DD37A">
        <w:t>This application must be signed by the Authorized Representative, Backup Authorized Representative or an Officer of the company listed herein, as appropriate.  ERCOT may request additional information as reasonably necessary to support operations under the ERCOT Protocols.</w:t>
      </w:r>
    </w:p>
    <w:p w14:paraId="4E9CAA1B" w14:textId="4B5D8730" w:rsidR="009208EE" w:rsidRPr="00F93CB0" w:rsidRDefault="601F7E5E" w:rsidP="7F5DD37A">
      <w:pPr>
        <w:spacing w:before="240" w:after="240"/>
        <w:jc w:val="center"/>
      </w:pPr>
      <w:r w:rsidRPr="7F5DD37A">
        <w:rPr>
          <w:b/>
          <w:bCs/>
          <w:u w:val="single"/>
        </w:rPr>
        <w:t xml:space="preserve">PART I – </w:t>
      </w:r>
      <w:r w:rsidRPr="7F5DD37A">
        <w:rPr>
          <w:b/>
          <w:bCs/>
          <w:caps/>
          <w:u w:val="single"/>
        </w:rPr>
        <w:t>ENTITY Information</w:t>
      </w:r>
    </w:p>
    <w:tbl>
      <w:tblPr>
        <w:tblW w:w="0" w:type="auto"/>
        <w:tblLayout w:type="fixed"/>
        <w:tblLook w:val="01E0" w:firstRow="1" w:lastRow="1" w:firstColumn="1" w:lastColumn="1" w:noHBand="0" w:noVBand="0"/>
      </w:tblPr>
      <w:tblGrid>
        <w:gridCol w:w="3528"/>
        <w:gridCol w:w="6048"/>
      </w:tblGrid>
      <w:tr w:rsidR="7F5DD37A" w14:paraId="1AB666AE"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2BBA0E47" w14:textId="7331B099" w:rsidR="7F5DD37A" w:rsidRDefault="7F5DD37A" w:rsidP="7F5DD37A">
            <w:r w:rsidRPr="7F5DD37A">
              <w:rPr>
                <w:b/>
                <w:bCs/>
              </w:rPr>
              <w:t>Legal Name of the Applicant:</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54424B66" w14:textId="5182B8C4" w:rsidR="7F5DD37A" w:rsidRDefault="7F5DD37A" w:rsidP="7F5DD37A">
            <w:r w:rsidRPr="7F5DD37A">
              <w:t xml:space="preserve">     </w:t>
            </w:r>
          </w:p>
        </w:tc>
      </w:tr>
      <w:tr w:rsidR="7F5DD37A" w14:paraId="5695410F"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6DCCACB0" w14:textId="07A85294" w:rsidR="7F5DD37A" w:rsidRDefault="7F5DD37A" w:rsidP="7F5DD37A">
            <w:r w:rsidRPr="7F5DD37A">
              <w:rPr>
                <w:b/>
                <w:bCs/>
              </w:rPr>
              <w:t>Legal Address of the Applicant:</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49F342DC" w14:textId="3FD61616" w:rsidR="7F5DD37A" w:rsidRDefault="7F5DD37A" w:rsidP="7F5DD37A">
            <w:r w:rsidRPr="7F5DD37A">
              <w:t xml:space="preserve">Street Address:      </w:t>
            </w:r>
          </w:p>
        </w:tc>
      </w:tr>
      <w:tr w:rsidR="7F5DD37A" w14:paraId="1C7DB9A1"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08127305" w14:textId="7C7C2261" w:rsidR="7F5DD37A" w:rsidRDefault="7F5DD37A" w:rsidP="7F5DD37A">
            <w:r w:rsidRPr="7F5DD37A">
              <w:rPr>
                <w:b/>
                <w:bCs/>
              </w:rPr>
              <w:t xml:space="preserve"> </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1CF09949" w14:textId="55A183C5" w:rsidR="7F5DD37A" w:rsidRDefault="7F5DD37A" w:rsidP="7F5DD37A">
            <w:r w:rsidRPr="7F5DD37A">
              <w:t xml:space="preserve">City, State, Zip:      </w:t>
            </w:r>
          </w:p>
        </w:tc>
      </w:tr>
      <w:tr w:rsidR="7F5DD37A" w14:paraId="24490DDD"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035CE419" w14:textId="3BC3D01F" w:rsidR="7F5DD37A" w:rsidRDefault="7F5DD37A" w:rsidP="7F5DD37A">
            <w:r w:rsidRPr="7F5DD37A">
              <w:rPr>
                <w:b/>
                <w:bCs/>
              </w:rPr>
              <w:t>DUNS¹ Number:</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1318D140" w14:textId="39732071" w:rsidR="7F5DD37A" w:rsidRDefault="7F5DD37A" w:rsidP="7F5DD37A">
            <w:r w:rsidRPr="7F5DD37A">
              <w:t xml:space="preserve">     </w:t>
            </w:r>
          </w:p>
        </w:tc>
      </w:tr>
    </w:tbl>
    <w:p w14:paraId="7BB976A0" w14:textId="663343AD" w:rsidR="009208EE" w:rsidRPr="00F93CB0" w:rsidRDefault="601F7E5E" w:rsidP="7F5DD37A">
      <w:pPr>
        <w:jc w:val="both"/>
      </w:pPr>
      <w:r w:rsidRPr="7F5DD37A">
        <w:rPr>
          <w:b/>
          <w:bCs/>
          <w:sz w:val="20"/>
          <w:szCs w:val="20"/>
        </w:rPr>
        <w:t>¹</w:t>
      </w:r>
      <w:r w:rsidRPr="7F5DD37A">
        <w:rPr>
          <w:sz w:val="20"/>
          <w:szCs w:val="20"/>
        </w:rPr>
        <w:t>Defined in Section 2.1, Definitions.</w:t>
      </w:r>
    </w:p>
    <w:p w14:paraId="30AA9B34" w14:textId="730522A9" w:rsidR="009208EE" w:rsidRPr="00F93CB0" w:rsidRDefault="601F7E5E" w:rsidP="7F5DD37A">
      <w:pPr>
        <w:jc w:val="both"/>
      </w:pPr>
      <w:r w:rsidRPr="7F5DD37A">
        <w:rPr>
          <w:b/>
          <w:bCs/>
        </w:rPr>
        <w:t xml:space="preserve"> </w:t>
      </w:r>
    </w:p>
    <w:p w14:paraId="1EC5A8F5" w14:textId="7D774117" w:rsidR="009208EE" w:rsidRPr="00F93CB0" w:rsidRDefault="601F7E5E" w:rsidP="7F5DD37A">
      <w:pPr>
        <w:jc w:val="both"/>
      </w:pPr>
      <w:r w:rsidRPr="7F5DD37A">
        <w:rPr>
          <w:b/>
          <w:bCs/>
        </w:rPr>
        <w:t>1. Authorized Representative (AR)</w:t>
      </w:r>
      <w:r w:rsidRPr="7F5DD37A">
        <w:t>.</w:t>
      </w:r>
      <w:r w:rsidRPr="7F5DD37A">
        <w:rPr>
          <w:b/>
          <w:bCs/>
        </w:rPr>
        <w:t xml:space="preserve"> </w:t>
      </w:r>
      <w:r w:rsidRPr="7F5DD37A">
        <w:t>Defined in Section 2.1, Definitions.</w:t>
      </w:r>
    </w:p>
    <w:p w14:paraId="48B206F5" w14:textId="77A4D7CD" w:rsidR="009208EE" w:rsidRPr="00F93CB0" w:rsidRDefault="601F7E5E" w:rsidP="7F5DD37A">
      <w:pPr>
        <w:jc w:val="both"/>
      </w:pPr>
      <w:r w:rsidRPr="7F5DD37A">
        <w:rPr>
          <w:b/>
          <w:bCs/>
        </w:rPr>
        <w:t xml:space="preserve"> </w:t>
      </w:r>
    </w:p>
    <w:tbl>
      <w:tblPr>
        <w:tblW w:w="0" w:type="auto"/>
        <w:tblLayout w:type="fixed"/>
        <w:tblLook w:val="01E0" w:firstRow="1" w:lastRow="1" w:firstColumn="1" w:lastColumn="1" w:noHBand="0" w:noVBand="0"/>
      </w:tblPr>
      <w:tblGrid>
        <w:gridCol w:w="1592"/>
        <w:gridCol w:w="236"/>
        <w:gridCol w:w="285"/>
        <w:gridCol w:w="7788"/>
      </w:tblGrid>
      <w:tr w:rsidR="7F5DD37A" w14:paraId="2FD72104" w14:textId="77777777" w:rsidTr="7F5DD37A">
        <w:trPr>
          <w:trHeight w:val="300"/>
        </w:trPr>
        <w:tc>
          <w:tcPr>
            <w:tcW w:w="1742"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0E2B6DC" w14:textId="46E50973" w:rsidR="7F5DD37A" w:rsidRDefault="7F5DD37A" w:rsidP="7F5DD37A">
            <w:pPr>
              <w:jc w:val="both"/>
            </w:pPr>
            <w:r w:rsidRPr="7F5DD37A">
              <w:rPr>
                <w:b/>
                <w:bCs/>
              </w:rPr>
              <w:t>Name:</w:t>
            </w:r>
          </w:p>
        </w:tc>
        <w:tc>
          <w:tcPr>
            <w:tcW w:w="8073" w:type="dxa"/>
            <w:gridSpan w:val="2"/>
            <w:tcBorders>
              <w:top w:val="single" w:sz="8" w:space="0" w:color="auto"/>
              <w:left w:val="nil"/>
              <w:bottom w:val="single" w:sz="8" w:space="0" w:color="auto"/>
              <w:right w:val="single" w:sz="8" w:space="0" w:color="auto"/>
            </w:tcBorders>
            <w:tcMar>
              <w:left w:w="108" w:type="dxa"/>
              <w:right w:w="108" w:type="dxa"/>
            </w:tcMar>
          </w:tcPr>
          <w:p w14:paraId="78E97EE3" w14:textId="41B87466" w:rsidR="7F5DD37A" w:rsidRDefault="7F5DD37A" w:rsidP="7F5DD37A">
            <w:pPr>
              <w:jc w:val="both"/>
            </w:pPr>
            <w:r w:rsidRPr="7F5DD37A">
              <w:t xml:space="preserve">     </w:t>
            </w:r>
          </w:p>
        </w:tc>
      </w:tr>
      <w:tr w:rsidR="7F5DD37A" w14:paraId="17EFF9A0" w14:textId="77777777" w:rsidTr="7F5DD37A">
        <w:trPr>
          <w:trHeight w:val="300"/>
        </w:trPr>
        <w:tc>
          <w:tcPr>
            <w:tcW w:w="1592" w:type="dxa"/>
            <w:tcBorders>
              <w:top w:val="single" w:sz="8" w:space="0" w:color="auto"/>
              <w:left w:val="single" w:sz="8" w:space="0" w:color="auto"/>
              <w:bottom w:val="single" w:sz="8" w:space="0" w:color="auto"/>
              <w:right w:val="single" w:sz="8" w:space="0" w:color="auto"/>
            </w:tcBorders>
            <w:tcMar>
              <w:left w:w="108" w:type="dxa"/>
              <w:right w:w="108" w:type="dxa"/>
            </w:tcMar>
          </w:tcPr>
          <w:p w14:paraId="57BA323B" w14:textId="22CEF932" w:rsidR="7F5DD37A" w:rsidRDefault="7F5DD37A" w:rsidP="7F5DD37A">
            <w:pPr>
              <w:jc w:val="both"/>
            </w:pPr>
            <w:r w:rsidRPr="7F5DD37A">
              <w:rPr>
                <w:b/>
                <w:bCs/>
              </w:rPr>
              <w:t>Telephone:</w:t>
            </w:r>
          </w:p>
        </w:tc>
        <w:tc>
          <w:tcPr>
            <w:tcW w:w="8223" w:type="dxa"/>
            <w:gridSpan w:val="3"/>
            <w:tcBorders>
              <w:top w:val="nil"/>
              <w:left w:val="single" w:sz="8" w:space="0" w:color="auto"/>
              <w:bottom w:val="single" w:sz="8" w:space="0" w:color="auto"/>
              <w:right w:val="single" w:sz="8" w:space="0" w:color="auto"/>
            </w:tcBorders>
            <w:tcMar>
              <w:left w:w="108" w:type="dxa"/>
              <w:right w:w="108" w:type="dxa"/>
            </w:tcMar>
          </w:tcPr>
          <w:p w14:paraId="0D1FD488" w14:textId="435F68BD" w:rsidR="7F5DD37A" w:rsidRDefault="7F5DD37A" w:rsidP="7F5DD37A">
            <w:pPr>
              <w:jc w:val="both"/>
            </w:pPr>
            <w:r w:rsidRPr="7F5DD37A">
              <w:t xml:space="preserve">     </w:t>
            </w:r>
          </w:p>
        </w:tc>
      </w:tr>
      <w:tr w:rsidR="7F5DD37A" w14:paraId="76BEE99D" w14:textId="77777777" w:rsidTr="7F5DD37A">
        <w:trPr>
          <w:trHeight w:val="300"/>
        </w:trPr>
        <w:tc>
          <w:tcPr>
            <w:tcW w:w="2027"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1C2D2C5" w14:textId="4C0AB5C9" w:rsidR="7F5DD37A" w:rsidRDefault="7F5DD37A" w:rsidP="7F5DD37A">
            <w:pPr>
              <w:jc w:val="both"/>
            </w:pPr>
            <w:r w:rsidRPr="7F5DD37A">
              <w:rPr>
                <w:b/>
                <w:bCs/>
              </w:rPr>
              <w:t>Email Address:</w:t>
            </w:r>
          </w:p>
        </w:tc>
        <w:tc>
          <w:tcPr>
            <w:tcW w:w="7788" w:type="dxa"/>
            <w:tcBorders>
              <w:top w:val="nil"/>
              <w:left w:val="nil"/>
              <w:bottom w:val="single" w:sz="8" w:space="0" w:color="auto"/>
              <w:right w:val="single" w:sz="8" w:space="0" w:color="auto"/>
            </w:tcBorders>
            <w:tcMar>
              <w:left w:w="108" w:type="dxa"/>
              <w:right w:w="108" w:type="dxa"/>
            </w:tcMar>
          </w:tcPr>
          <w:p w14:paraId="46004627" w14:textId="5B5829DC" w:rsidR="7F5DD37A" w:rsidRDefault="7F5DD37A" w:rsidP="7F5DD37A">
            <w:pPr>
              <w:jc w:val="both"/>
            </w:pPr>
            <w:r w:rsidRPr="7F5DD37A">
              <w:t xml:space="preserve">     </w:t>
            </w:r>
          </w:p>
        </w:tc>
      </w:tr>
      <w:tr w:rsidR="7F5DD37A" w14:paraId="7FEDBE3D" w14:textId="77777777" w:rsidTr="7F5DD37A">
        <w:trPr>
          <w:trHeight w:val="300"/>
        </w:trPr>
        <w:tc>
          <w:tcPr>
            <w:tcW w:w="1592" w:type="dxa"/>
            <w:tcBorders>
              <w:top w:val="single" w:sz="8" w:space="0" w:color="auto"/>
              <w:left w:val="nil"/>
              <w:bottom w:val="nil"/>
              <w:right w:val="nil"/>
            </w:tcBorders>
            <w:vAlign w:val="center"/>
          </w:tcPr>
          <w:p w14:paraId="5583F2A6" w14:textId="57AF7234" w:rsidR="7F5DD37A" w:rsidRDefault="7F5DD37A"/>
        </w:tc>
        <w:tc>
          <w:tcPr>
            <w:tcW w:w="150" w:type="dxa"/>
            <w:tcBorders>
              <w:top w:val="nil"/>
              <w:left w:val="nil"/>
              <w:bottom w:val="nil"/>
              <w:right w:val="nil"/>
            </w:tcBorders>
            <w:vAlign w:val="center"/>
          </w:tcPr>
          <w:p w14:paraId="067DDE09" w14:textId="3CCDFADA" w:rsidR="7F5DD37A" w:rsidRDefault="7F5DD37A"/>
        </w:tc>
        <w:tc>
          <w:tcPr>
            <w:tcW w:w="285" w:type="dxa"/>
            <w:tcBorders>
              <w:top w:val="nil"/>
              <w:left w:val="nil"/>
              <w:bottom w:val="nil"/>
              <w:right w:val="nil"/>
            </w:tcBorders>
            <w:vAlign w:val="center"/>
          </w:tcPr>
          <w:p w14:paraId="28540626" w14:textId="5E5D1995" w:rsidR="7F5DD37A" w:rsidRDefault="7F5DD37A"/>
        </w:tc>
        <w:tc>
          <w:tcPr>
            <w:tcW w:w="7788" w:type="dxa"/>
            <w:tcBorders>
              <w:top w:val="single" w:sz="8" w:space="0" w:color="auto"/>
              <w:left w:val="nil"/>
              <w:bottom w:val="nil"/>
              <w:right w:val="nil"/>
            </w:tcBorders>
            <w:vAlign w:val="center"/>
          </w:tcPr>
          <w:p w14:paraId="10107FCD" w14:textId="4D0B4406" w:rsidR="7F5DD37A" w:rsidRDefault="7F5DD37A"/>
        </w:tc>
      </w:tr>
    </w:tbl>
    <w:p w14:paraId="54779BF9" w14:textId="1632CEB2" w:rsidR="009208EE" w:rsidRPr="00F93CB0" w:rsidRDefault="601F7E5E" w:rsidP="7F5DD37A">
      <w:pPr>
        <w:jc w:val="both"/>
      </w:pPr>
      <w:r w:rsidRPr="7F5DD37A">
        <w:t xml:space="preserve"> </w:t>
      </w:r>
    </w:p>
    <w:p w14:paraId="39E5DC6B" w14:textId="0706D710" w:rsidR="009208EE" w:rsidRPr="00F93CB0" w:rsidRDefault="601F7E5E" w:rsidP="7F5DD37A">
      <w:pPr>
        <w:spacing w:after="240"/>
        <w:jc w:val="both"/>
      </w:pPr>
      <w:r w:rsidRPr="7F5DD37A">
        <w:rPr>
          <w:b/>
          <w:bCs/>
        </w:rPr>
        <w:t>2. Backup AR</w:t>
      </w:r>
      <w:r w:rsidRPr="7F5DD37A">
        <w:t xml:space="preserve">. </w:t>
      </w:r>
      <w:r w:rsidRPr="7F5DD37A">
        <w:rPr>
          <w:i/>
          <w:iCs/>
        </w:rPr>
        <w:t xml:space="preserve">(Optional) </w:t>
      </w:r>
      <w:r w:rsidRPr="7F5DD37A">
        <w:t>This person may sign any form for which an AR’s signature is required and will perform the functions of the AR in the event the AR is unavailable.</w:t>
      </w:r>
    </w:p>
    <w:tbl>
      <w:tblPr>
        <w:tblW w:w="0" w:type="auto"/>
        <w:tblLayout w:type="fixed"/>
        <w:tblLook w:val="01E0" w:firstRow="1" w:lastRow="1" w:firstColumn="1" w:lastColumn="1" w:noHBand="0" w:noVBand="0"/>
      </w:tblPr>
      <w:tblGrid>
        <w:gridCol w:w="1605"/>
        <w:gridCol w:w="236"/>
        <w:gridCol w:w="270"/>
        <w:gridCol w:w="7786"/>
      </w:tblGrid>
      <w:tr w:rsidR="7F5DD37A" w14:paraId="300DA3C3"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26E8463F" w14:textId="173CEF9C"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587B4566" w14:textId="56FD52F2" w:rsidR="7F5DD37A" w:rsidRDefault="7F5DD37A" w:rsidP="7F5DD37A">
            <w:pPr>
              <w:jc w:val="both"/>
            </w:pPr>
            <w:r w:rsidRPr="7F5DD37A">
              <w:t xml:space="preserve">     </w:t>
            </w:r>
          </w:p>
        </w:tc>
      </w:tr>
      <w:tr w:rsidR="7F5DD37A" w14:paraId="6F0755B0"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1907BF74" w14:textId="3A5E7D68"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44DE7FDC" w14:textId="153817E1" w:rsidR="7F5DD37A" w:rsidRDefault="7F5DD37A" w:rsidP="7F5DD37A">
            <w:pPr>
              <w:jc w:val="both"/>
            </w:pPr>
            <w:r w:rsidRPr="7F5DD37A">
              <w:t xml:space="preserve">     </w:t>
            </w:r>
          </w:p>
        </w:tc>
      </w:tr>
      <w:tr w:rsidR="7F5DD37A" w14:paraId="1F317B81"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AC7781D" w14:textId="54AC67FC"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71F3586A" w14:textId="0381B0B5" w:rsidR="7F5DD37A" w:rsidRDefault="7F5DD37A" w:rsidP="7F5DD37A">
            <w:pPr>
              <w:jc w:val="both"/>
            </w:pPr>
            <w:r w:rsidRPr="7F5DD37A">
              <w:t xml:space="preserve">     </w:t>
            </w:r>
          </w:p>
        </w:tc>
      </w:tr>
      <w:tr w:rsidR="7F5DD37A" w14:paraId="07362AEE" w14:textId="77777777" w:rsidTr="7F5DD37A">
        <w:trPr>
          <w:trHeight w:val="300"/>
        </w:trPr>
        <w:tc>
          <w:tcPr>
            <w:tcW w:w="1605" w:type="dxa"/>
            <w:tcBorders>
              <w:top w:val="single" w:sz="8" w:space="0" w:color="auto"/>
              <w:left w:val="nil"/>
              <w:bottom w:val="nil"/>
              <w:right w:val="nil"/>
            </w:tcBorders>
            <w:vAlign w:val="center"/>
          </w:tcPr>
          <w:p w14:paraId="4C7CA5F0" w14:textId="16175D16" w:rsidR="7F5DD37A" w:rsidRDefault="7F5DD37A"/>
        </w:tc>
        <w:tc>
          <w:tcPr>
            <w:tcW w:w="150" w:type="dxa"/>
            <w:tcBorders>
              <w:top w:val="nil"/>
              <w:left w:val="nil"/>
              <w:bottom w:val="nil"/>
              <w:right w:val="nil"/>
            </w:tcBorders>
            <w:vAlign w:val="center"/>
          </w:tcPr>
          <w:p w14:paraId="4E92CC2A" w14:textId="6F741670" w:rsidR="7F5DD37A" w:rsidRDefault="7F5DD37A"/>
        </w:tc>
        <w:tc>
          <w:tcPr>
            <w:tcW w:w="270" w:type="dxa"/>
            <w:tcBorders>
              <w:top w:val="nil"/>
              <w:left w:val="nil"/>
              <w:bottom w:val="nil"/>
              <w:right w:val="nil"/>
            </w:tcBorders>
            <w:vAlign w:val="center"/>
          </w:tcPr>
          <w:p w14:paraId="3A2C9138" w14:textId="23DB11ED" w:rsidR="7F5DD37A" w:rsidRDefault="7F5DD37A"/>
        </w:tc>
        <w:tc>
          <w:tcPr>
            <w:tcW w:w="7786" w:type="dxa"/>
            <w:tcBorders>
              <w:top w:val="single" w:sz="8" w:space="0" w:color="auto"/>
              <w:left w:val="nil"/>
              <w:bottom w:val="nil"/>
              <w:right w:val="nil"/>
            </w:tcBorders>
            <w:vAlign w:val="center"/>
          </w:tcPr>
          <w:p w14:paraId="60DDE3F2" w14:textId="59ABFD35" w:rsidR="7F5DD37A" w:rsidRDefault="7F5DD37A"/>
        </w:tc>
      </w:tr>
    </w:tbl>
    <w:p w14:paraId="792D39A5" w14:textId="75B18F17" w:rsidR="009208EE" w:rsidRPr="00F93CB0" w:rsidRDefault="601F7E5E" w:rsidP="7F5DD37A">
      <w:pPr>
        <w:jc w:val="both"/>
      </w:pPr>
      <w:r w:rsidRPr="7F5DD37A">
        <w:rPr>
          <w:b/>
          <w:bCs/>
        </w:rPr>
        <w:t xml:space="preserve"> </w:t>
      </w:r>
    </w:p>
    <w:p w14:paraId="78523114" w14:textId="52FC312F" w:rsidR="009208EE" w:rsidRPr="00F93CB0" w:rsidRDefault="601F7E5E" w:rsidP="7F5DD37A">
      <w:pPr>
        <w:jc w:val="both"/>
      </w:pPr>
      <w:r w:rsidRPr="7F5DD37A">
        <w:rPr>
          <w:b/>
          <w:bCs/>
        </w:rPr>
        <w:t xml:space="preserve"> </w:t>
      </w:r>
    </w:p>
    <w:p w14:paraId="0B52FDC9" w14:textId="4C1939D0" w:rsidR="009208EE" w:rsidRPr="00F93CB0" w:rsidRDefault="601F7E5E" w:rsidP="7F5DD37A">
      <w:pPr>
        <w:jc w:val="both"/>
      </w:pPr>
      <w:r w:rsidRPr="7F5DD37A">
        <w:rPr>
          <w:b/>
          <w:bCs/>
        </w:rPr>
        <w:t xml:space="preserve"> </w:t>
      </w:r>
    </w:p>
    <w:p w14:paraId="5AA3AD6C" w14:textId="2444C490" w:rsidR="009208EE" w:rsidRPr="00F93CB0" w:rsidRDefault="601F7E5E" w:rsidP="7F5DD37A">
      <w:pPr>
        <w:jc w:val="both"/>
      </w:pPr>
      <w:r w:rsidRPr="7F5DD37A">
        <w:rPr>
          <w:b/>
          <w:bCs/>
        </w:rPr>
        <w:lastRenderedPageBreak/>
        <w:t xml:space="preserve"> </w:t>
      </w:r>
    </w:p>
    <w:p w14:paraId="33B50C5E" w14:textId="15725503" w:rsidR="009208EE" w:rsidRPr="00F93CB0" w:rsidRDefault="601F7E5E" w:rsidP="7F5DD37A">
      <w:pPr>
        <w:jc w:val="both"/>
      </w:pPr>
      <w:r w:rsidRPr="7F5DD37A">
        <w:rPr>
          <w:b/>
          <w:bCs/>
        </w:rPr>
        <w:t xml:space="preserve"> </w:t>
      </w:r>
    </w:p>
    <w:p w14:paraId="2744402B" w14:textId="0418C5E4" w:rsidR="009208EE" w:rsidRPr="00F93CB0" w:rsidRDefault="601F7E5E" w:rsidP="7F5DD37A">
      <w:pPr>
        <w:jc w:val="both"/>
      </w:pPr>
      <w:r w:rsidRPr="7F5DD37A">
        <w:rPr>
          <w:b/>
          <w:bCs/>
        </w:rPr>
        <w:t>3. Type of Legal Structure</w:t>
      </w:r>
      <w:r w:rsidRPr="7F5DD37A">
        <w:t>. (Please indicate only one.)</w:t>
      </w:r>
    </w:p>
    <w:p w14:paraId="773A9ED8" w14:textId="0F0B5B20" w:rsidR="009208EE" w:rsidRPr="00F93CB0" w:rsidRDefault="601F7E5E" w:rsidP="7F5DD37A">
      <w:pPr>
        <w:jc w:val="both"/>
      </w:pPr>
      <w:r w:rsidRPr="7F5DD37A">
        <w:rPr>
          <w:b/>
          <w:bCs/>
        </w:rPr>
        <w:t xml:space="preserve"> </w:t>
      </w:r>
    </w:p>
    <w:p w14:paraId="57B69A5E" w14:textId="2767CC43" w:rsidR="009208EE" w:rsidRPr="00F93CB0" w:rsidRDefault="601F7E5E" w:rsidP="7F5DD37A">
      <w:pPr>
        <w:ind w:right="-720"/>
        <w:jc w:val="both"/>
      </w:pPr>
      <w:r w:rsidRPr="7F5DD37A">
        <w:t xml:space="preserve"> Individual</w:t>
      </w:r>
      <w:r w:rsidR="009208EE">
        <w:tab/>
      </w:r>
      <w:r w:rsidR="009208EE">
        <w:tab/>
      </w:r>
      <w:r w:rsidR="009208EE">
        <w:tab/>
      </w:r>
      <w:r w:rsidRPr="7F5DD37A">
        <w:t xml:space="preserve"> Partnership</w:t>
      </w:r>
      <w:r w:rsidR="009208EE">
        <w:tab/>
      </w:r>
      <w:r w:rsidR="009208EE">
        <w:tab/>
      </w:r>
      <w:r w:rsidR="009208EE">
        <w:tab/>
      </w:r>
      <w:r w:rsidR="009208EE">
        <w:tab/>
      </w:r>
      <w:r w:rsidRPr="7F5DD37A">
        <w:t xml:space="preserve"> Municipally Owned Utility</w:t>
      </w:r>
      <w:r w:rsidR="009208EE">
        <w:tab/>
      </w:r>
    </w:p>
    <w:p w14:paraId="0BE087D7" w14:textId="52E9BF9F" w:rsidR="009208EE" w:rsidRPr="00F93CB0" w:rsidRDefault="601F7E5E" w:rsidP="7F5DD37A">
      <w:pPr>
        <w:ind w:right="-720"/>
        <w:jc w:val="both"/>
      </w:pPr>
      <w:r w:rsidRPr="7F5DD37A">
        <w:t xml:space="preserve"> Electric Cooperative</w:t>
      </w:r>
      <w:r w:rsidR="009208EE">
        <w:tab/>
      </w:r>
      <w:r w:rsidRPr="7F5DD37A">
        <w:t xml:space="preserve"> Limited Liability Company</w:t>
      </w:r>
      <w:r w:rsidR="009208EE">
        <w:tab/>
      </w:r>
      <w:r w:rsidRPr="7F5DD37A">
        <w:t xml:space="preserve"> Corporation </w:t>
      </w:r>
    </w:p>
    <w:p w14:paraId="6FD1ABA3" w14:textId="2EC574A9" w:rsidR="009208EE" w:rsidRPr="00F93CB0" w:rsidRDefault="601F7E5E" w:rsidP="7F5DD37A">
      <w:pPr>
        <w:ind w:right="-720"/>
        <w:jc w:val="both"/>
      </w:pPr>
      <w:r w:rsidRPr="7F5DD37A">
        <w:t xml:space="preserve"> Other:  </w:t>
      </w:r>
      <w:r w:rsidRPr="7F5DD37A">
        <w:rPr>
          <w:u w:val="single"/>
        </w:rPr>
        <w:t xml:space="preserve">     </w:t>
      </w:r>
    </w:p>
    <w:p w14:paraId="377B60D7" w14:textId="0160865E" w:rsidR="009208EE" w:rsidRPr="00F93CB0" w:rsidRDefault="601F7E5E" w:rsidP="7F5DD37A">
      <w:pPr>
        <w:ind w:right="-720"/>
        <w:jc w:val="both"/>
      </w:pPr>
      <w:r w:rsidRPr="7F5DD37A">
        <w:t xml:space="preserve"> </w:t>
      </w:r>
    </w:p>
    <w:p w14:paraId="2ED4416F" w14:textId="5ADC4C69" w:rsidR="009208EE" w:rsidRPr="00F93CB0" w:rsidRDefault="601F7E5E" w:rsidP="7F5DD37A">
      <w:pPr>
        <w:jc w:val="both"/>
      </w:pPr>
      <w:r w:rsidRPr="7F5DD37A">
        <w:rPr>
          <w:b/>
          <w:bCs/>
        </w:rPr>
        <w:t xml:space="preserve">If Applicant is not an individual, provide the state in which the Applicant is organized, </w:t>
      </w:r>
      <w:r w:rsidRPr="7F5DD37A">
        <w:rPr>
          <w:b/>
          <w:bCs/>
          <w:u w:val="single"/>
        </w:rPr>
        <w:t xml:space="preserve">     </w:t>
      </w:r>
      <w:r w:rsidRPr="7F5DD37A">
        <w:rPr>
          <w:b/>
          <w:bCs/>
        </w:rPr>
        <w:t xml:space="preserve">, and the date of organization: </w:t>
      </w:r>
      <w:r w:rsidRPr="7F5DD37A">
        <w:rPr>
          <w:b/>
          <w:bCs/>
          <w:u w:val="single"/>
        </w:rPr>
        <w:t xml:space="preserve">     </w:t>
      </w:r>
    </w:p>
    <w:p w14:paraId="2DD81C18" w14:textId="419DA8BF" w:rsidR="009208EE" w:rsidRPr="00F93CB0" w:rsidRDefault="601F7E5E" w:rsidP="7F5DD37A">
      <w:pPr>
        <w:jc w:val="both"/>
      </w:pPr>
      <w:r w:rsidRPr="7F5DD37A">
        <w:t xml:space="preserve"> </w:t>
      </w:r>
    </w:p>
    <w:p w14:paraId="6FB72A3A" w14:textId="68CEB590" w:rsidR="009208EE" w:rsidRPr="00F93CB0" w:rsidRDefault="601F7E5E" w:rsidP="7F5DD37A">
      <w:pPr>
        <w:jc w:val="both"/>
      </w:pPr>
      <w:r w:rsidRPr="7F5DD37A">
        <w:rPr>
          <w:b/>
          <w:bCs/>
          <w:u w:val="single"/>
        </w:rPr>
        <w:t>4. Professional or Business Purpose for IMRE Registration:</w:t>
      </w:r>
      <w:r w:rsidRPr="7F5DD37A">
        <w:rPr>
          <w:b/>
          <w:bCs/>
        </w:rPr>
        <w:t xml:space="preserve"> </w:t>
      </w:r>
      <w:r w:rsidRPr="7F5DD37A">
        <w:rPr>
          <w:u w:val="single"/>
        </w:rPr>
        <w:t xml:space="preserve">     ______________________          ____________________________________________________________________________________________________________________________________________________________</w:t>
      </w:r>
    </w:p>
    <w:p w14:paraId="57BB7826" w14:textId="7E29C1AA" w:rsidR="009208EE" w:rsidRPr="00F93CB0" w:rsidRDefault="601F7E5E" w:rsidP="7F5DD37A">
      <w:pPr>
        <w:jc w:val="center"/>
      </w:pPr>
      <w:r w:rsidRPr="7F5DD37A">
        <w:rPr>
          <w:b/>
          <w:bCs/>
        </w:rPr>
        <w:t xml:space="preserve"> </w:t>
      </w:r>
    </w:p>
    <w:p w14:paraId="181F2336" w14:textId="27850803" w:rsidR="009208EE" w:rsidRPr="00F93CB0" w:rsidRDefault="601F7E5E" w:rsidP="7F5DD37A">
      <w:pPr>
        <w:jc w:val="both"/>
      </w:pPr>
      <w:r w:rsidRPr="7F5DD37A">
        <w:rPr>
          <w:b/>
          <w:bCs/>
        </w:rPr>
        <w:t>5. User Security Administrator (USA)</w:t>
      </w:r>
      <w:r w:rsidRPr="7F5DD37A">
        <w:t>.</w:t>
      </w:r>
      <w:r w:rsidRPr="7F5DD37A">
        <w:rPr>
          <w:b/>
          <w:bCs/>
        </w:rPr>
        <w:t xml:space="preserve"> </w:t>
      </w:r>
      <w:r w:rsidRPr="7F5DD37A">
        <w:t xml:space="preserve">As defined in Section 16.12, User Security Administrator and </w:t>
      </w:r>
      <w:del w:id="695" w:author="ERCOT [2]" w:date="2025-07-10T09:23:00Z" w16du:dateUtc="2025-07-10T14:23:00Z">
        <w:r w:rsidRPr="7F5DD37A" w:rsidDel="000B1098">
          <w:delText>Digital Certificates</w:delText>
        </w:r>
      </w:del>
      <w:ins w:id="696" w:author="ERCOT [2]" w:date="2025-07-10T09:23:00Z" w16du:dateUtc="2025-07-10T14:23:00Z">
        <w:r w:rsidR="000B1098">
          <w:t>Access to the MIS</w:t>
        </w:r>
      </w:ins>
      <w:r w:rsidRPr="7F5DD37A">
        <w:t xml:space="preserve">, the USA is responsible for managing the Market Participant’s access to ERCOT’s </w:t>
      </w:r>
      <w:del w:id="697" w:author="ERCOT [2]" w:date="2025-07-10T09:23:00Z" w16du:dateUtc="2025-07-10T14:23:00Z">
        <w:r w:rsidRPr="7F5DD37A" w:rsidDel="000B1098">
          <w:delText>computer systems through Digital Certificates</w:delText>
        </w:r>
      </w:del>
      <w:ins w:id="698" w:author="ERCOT [2]" w:date="2025-07-10T09:23:00Z" w16du:dateUtc="2025-07-10T14:23:00Z">
        <w:r w:rsidR="000B1098">
          <w:t>Market Information System</w:t>
        </w:r>
      </w:ins>
      <w:r w:rsidRPr="7F5DD37A">
        <w:t>.</w:t>
      </w:r>
    </w:p>
    <w:p w14:paraId="34959216" w14:textId="460FAE4D" w:rsidR="009208EE" w:rsidRPr="00F93CB0" w:rsidRDefault="601F7E5E" w:rsidP="7F5DD37A">
      <w:pPr>
        <w:jc w:val="both"/>
      </w:pPr>
      <w:r w:rsidRPr="7F5DD37A">
        <w:t xml:space="preserve"> </w:t>
      </w:r>
    </w:p>
    <w:tbl>
      <w:tblPr>
        <w:tblW w:w="0" w:type="auto"/>
        <w:tblLayout w:type="fixed"/>
        <w:tblLook w:val="01E0" w:firstRow="1" w:lastRow="1" w:firstColumn="1" w:lastColumn="1" w:noHBand="0" w:noVBand="0"/>
      </w:tblPr>
      <w:tblGrid>
        <w:gridCol w:w="1592"/>
        <w:gridCol w:w="236"/>
        <w:gridCol w:w="285"/>
        <w:gridCol w:w="7788"/>
      </w:tblGrid>
      <w:tr w:rsidR="7F5DD37A" w14:paraId="35C8A050" w14:textId="77777777" w:rsidTr="7F5DD37A">
        <w:trPr>
          <w:trHeight w:val="300"/>
        </w:trPr>
        <w:tc>
          <w:tcPr>
            <w:tcW w:w="1742"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43DA73D9" w14:textId="191687F7" w:rsidR="7F5DD37A" w:rsidRDefault="7F5DD37A" w:rsidP="7F5DD37A">
            <w:pPr>
              <w:jc w:val="both"/>
            </w:pPr>
            <w:r w:rsidRPr="7F5DD37A">
              <w:rPr>
                <w:b/>
                <w:bCs/>
              </w:rPr>
              <w:t>Name:</w:t>
            </w:r>
          </w:p>
        </w:tc>
        <w:tc>
          <w:tcPr>
            <w:tcW w:w="8073" w:type="dxa"/>
            <w:gridSpan w:val="2"/>
            <w:tcBorders>
              <w:top w:val="single" w:sz="8" w:space="0" w:color="auto"/>
              <w:left w:val="nil"/>
              <w:bottom w:val="single" w:sz="8" w:space="0" w:color="auto"/>
              <w:right w:val="single" w:sz="8" w:space="0" w:color="auto"/>
            </w:tcBorders>
            <w:tcMar>
              <w:left w:w="108" w:type="dxa"/>
              <w:right w:w="108" w:type="dxa"/>
            </w:tcMar>
          </w:tcPr>
          <w:p w14:paraId="46D405FD" w14:textId="42BA7F00" w:rsidR="7F5DD37A" w:rsidRDefault="7F5DD37A" w:rsidP="7F5DD37A">
            <w:pPr>
              <w:jc w:val="both"/>
            </w:pPr>
            <w:r w:rsidRPr="7F5DD37A">
              <w:t xml:space="preserve">     </w:t>
            </w:r>
          </w:p>
        </w:tc>
      </w:tr>
      <w:tr w:rsidR="7F5DD37A" w14:paraId="034653E1" w14:textId="77777777" w:rsidTr="7F5DD37A">
        <w:trPr>
          <w:trHeight w:val="300"/>
        </w:trPr>
        <w:tc>
          <w:tcPr>
            <w:tcW w:w="1592" w:type="dxa"/>
            <w:tcBorders>
              <w:top w:val="single" w:sz="8" w:space="0" w:color="auto"/>
              <w:left w:val="single" w:sz="8" w:space="0" w:color="auto"/>
              <w:bottom w:val="single" w:sz="8" w:space="0" w:color="auto"/>
              <w:right w:val="single" w:sz="8" w:space="0" w:color="auto"/>
            </w:tcBorders>
            <w:tcMar>
              <w:left w:w="108" w:type="dxa"/>
              <w:right w:w="108" w:type="dxa"/>
            </w:tcMar>
          </w:tcPr>
          <w:p w14:paraId="268C1CC1" w14:textId="14D85573" w:rsidR="7F5DD37A" w:rsidRDefault="7F5DD37A" w:rsidP="7F5DD37A">
            <w:pPr>
              <w:jc w:val="both"/>
            </w:pPr>
            <w:r w:rsidRPr="7F5DD37A">
              <w:rPr>
                <w:b/>
                <w:bCs/>
              </w:rPr>
              <w:t>Telephone:</w:t>
            </w:r>
          </w:p>
        </w:tc>
        <w:tc>
          <w:tcPr>
            <w:tcW w:w="8223" w:type="dxa"/>
            <w:gridSpan w:val="3"/>
            <w:tcBorders>
              <w:top w:val="nil"/>
              <w:left w:val="single" w:sz="8" w:space="0" w:color="auto"/>
              <w:bottom w:val="single" w:sz="8" w:space="0" w:color="auto"/>
              <w:right w:val="single" w:sz="8" w:space="0" w:color="auto"/>
            </w:tcBorders>
            <w:tcMar>
              <w:left w:w="108" w:type="dxa"/>
              <w:right w:w="108" w:type="dxa"/>
            </w:tcMar>
          </w:tcPr>
          <w:p w14:paraId="484CB5AF" w14:textId="692883F4" w:rsidR="7F5DD37A" w:rsidRDefault="7F5DD37A" w:rsidP="7F5DD37A">
            <w:pPr>
              <w:jc w:val="both"/>
            </w:pPr>
            <w:r w:rsidRPr="7F5DD37A">
              <w:t xml:space="preserve">     </w:t>
            </w:r>
          </w:p>
        </w:tc>
      </w:tr>
      <w:tr w:rsidR="7F5DD37A" w14:paraId="6E55F6B1" w14:textId="77777777" w:rsidTr="7F5DD37A">
        <w:trPr>
          <w:trHeight w:val="300"/>
        </w:trPr>
        <w:tc>
          <w:tcPr>
            <w:tcW w:w="2027"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CA8091D" w14:textId="4E0E1BEB" w:rsidR="7F5DD37A" w:rsidRDefault="7F5DD37A" w:rsidP="7F5DD37A">
            <w:pPr>
              <w:jc w:val="both"/>
            </w:pPr>
            <w:r w:rsidRPr="7F5DD37A">
              <w:rPr>
                <w:b/>
                <w:bCs/>
              </w:rPr>
              <w:t>Email Address:</w:t>
            </w:r>
          </w:p>
        </w:tc>
        <w:tc>
          <w:tcPr>
            <w:tcW w:w="7788" w:type="dxa"/>
            <w:tcBorders>
              <w:top w:val="nil"/>
              <w:left w:val="nil"/>
              <w:bottom w:val="single" w:sz="8" w:space="0" w:color="auto"/>
              <w:right w:val="single" w:sz="8" w:space="0" w:color="auto"/>
            </w:tcBorders>
            <w:tcMar>
              <w:left w:w="108" w:type="dxa"/>
              <w:right w:w="108" w:type="dxa"/>
            </w:tcMar>
          </w:tcPr>
          <w:p w14:paraId="461B671E" w14:textId="5C1C45FD" w:rsidR="7F5DD37A" w:rsidRDefault="7F5DD37A" w:rsidP="7F5DD37A">
            <w:pPr>
              <w:jc w:val="both"/>
            </w:pPr>
            <w:r w:rsidRPr="7F5DD37A">
              <w:t xml:space="preserve">     </w:t>
            </w:r>
          </w:p>
        </w:tc>
      </w:tr>
      <w:tr w:rsidR="7F5DD37A" w14:paraId="109407FB" w14:textId="77777777" w:rsidTr="7F5DD37A">
        <w:trPr>
          <w:trHeight w:val="300"/>
        </w:trPr>
        <w:tc>
          <w:tcPr>
            <w:tcW w:w="1592" w:type="dxa"/>
            <w:tcBorders>
              <w:top w:val="single" w:sz="8" w:space="0" w:color="auto"/>
              <w:left w:val="nil"/>
              <w:bottom w:val="nil"/>
              <w:right w:val="nil"/>
            </w:tcBorders>
            <w:vAlign w:val="center"/>
          </w:tcPr>
          <w:p w14:paraId="5471EF52" w14:textId="1209ED5D" w:rsidR="7F5DD37A" w:rsidRDefault="7F5DD37A"/>
        </w:tc>
        <w:tc>
          <w:tcPr>
            <w:tcW w:w="150" w:type="dxa"/>
            <w:tcBorders>
              <w:top w:val="nil"/>
              <w:left w:val="nil"/>
              <w:bottom w:val="nil"/>
              <w:right w:val="nil"/>
            </w:tcBorders>
            <w:vAlign w:val="center"/>
          </w:tcPr>
          <w:p w14:paraId="42D36309" w14:textId="5D45CA1B" w:rsidR="7F5DD37A" w:rsidRDefault="7F5DD37A"/>
        </w:tc>
        <w:tc>
          <w:tcPr>
            <w:tcW w:w="285" w:type="dxa"/>
            <w:tcBorders>
              <w:top w:val="nil"/>
              <w:left w:val="nil"/>
              <w:bottom w:val="nil"/>
              <w:right w:val="nil"/>
            </w:tcBorders>
            <w:vAlign w:val="center"/>
          </w:tcPr>
          <w:p w14:paraId="13866218" w14:textId="6982924E" w:rsidR="7F5DD37A" w:rsidRDefault="7F5DD37A"/>
        </w:tc>
        <w:tc>
          <w:tcPr>
            <w:tcW w:w="7788" w:type="dxa"/>
            <w:tcBorders>
              <w:top w:val="single" w:sz="8" w:space="0" w:color="auto"/>
              <w:left w:val="nil"/>
              <w:bottom w:val="nil"/>
              <w:right w:val="nil"/>
            </w:tcBorders>
            <w:vAlign w:val="center"/>
          </w:tcPr>
          <w:p w14:paraId="52707551" w14:textId="7D076D8D" w:rsidR="7F5DD37A" w:rsidRDefault="7F5DD37A"/>
        </w:tc>
      </w:tr>
    </w:tbl>
    <w:p w14:paraId="636A81B6" w14:textId="1FE9F2A9" w:rsidR="009208EE" w:rsidRPr="00F93CB0" w:rsidRDefault="601F7E5E" w:rsidP="7F5DD37A">
      <w:pPr>
        <w:jc w:val="both"/>
      </w:pPr>
      <w:r w:rsidRPr="7F5DD37A">
        <w:t xml:space="preserve"> </w:t>
      </w:r>
    </w:p>
    <w:p w14:paraId="30838610" w14:textId="76D6BA01" w:rsidR="009208EE" w:rsidRPr="00F93CB0" w:rsidRDefault="601F7E5E" w:rsidP="7F5DD37A">
      <w:pPr>
        <w:jc w:val="both"/>
      </w:pPr>
      <w:r w:rsidRPr="7F5DD37A">
        <w:rPr>
          <w:b/>
          <w:bCs/>
        </w:rPr>
        <w:t>6. Backup USA</w:t>
      </w:r>
      <w:r w:rsidRPr="7F5DD37A">
        <w:t xml:space="preserve">. </w:t>
      </w:r>
      <w:r w:rsidRPr="7F5DD37A">
        <w:rPr>
          <w:i/>
          <w:iCs/>
        </w:rPr>
        <w:t xml:space="preserve">(Optional) </w:t>
      </w:r>
      <w:r w:rsidRPr="7F5DD37A">
        <w:t>This person may perform the functions of the USA as defined in the ERCOT Protocols in the event the USA is unavailable.</w:t>
      </w:r>
    </w:p>
    <w:p w14:paraId="5451A218" w14:textId="4338A942" w:rsidR="009208EE" w:rsidRPr="00F93CB0" w:rsidRDefault="601F7E5E" w:rsidP="7F5DD37A">
      <w:pPr>
        <w:jc w:val="both"/>
      </w:pPr>
      <w:r w:rsidRPr="7F5DD37A">
        <w:t xml:space="preserve"> </w:t>
      </w:r>
    </w:p>
    <w:tbl>
      <w:tblPr>
        <w:tblW w:w="0" w:type="auto"/>
        <w:tblLayout w:type="fixed"/>
        <w:tblLook w:val="01E0" w:firstRow="1" w:lastRow="1" w:firstColumn="1" w:lastColumn="1" w:noHBand="0" w:noVBand="0"/>
      </w:tblPr>
      <w:tblGrid>
        <w:gridCol w:w="1592"/>
        <w:gridCol w:w="236"/>
        <w:gridCol w:w="285"/>
        <w:gridCol w:w="7788"/>
      </w:tblGrid>
      <w:tr w:rsidR="7F5DD37A" w14:paraId="4D9BE672" w14:textId="77777777" w:rsidTr="7F5DD37A">
        <w:trPr>
          <w:trHeight w:val="300"/>
        </w:trPr>
        <w:tc>
          <w:tcPr>
            <w:tcW w:w="1742"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7868A6F" w14:textId="350B709F" w:rsidR="7F5DD37A" w:rsidRDefault="7F5DD37A" w:rsidP="7F5DD37A">
            <w:pPr>
              <w:jc w:val="both"/>
            </w:pPr>
            <w:r w:rsidRPr="7F5DD37A">
              <w:rPr>
                <w:b/>
                <w:bCs/>
              </w:rPr>
              <w:t>Name:</w:t>
            </w:r>
          </w:p>
        </w:tc>
        <w:tc>
          <w:tcPr>
            <w:tcW w:w="8073" w:type="dxa"/>
            <w:gridSpan w:val="2"/>
            <w:tcBorders>
              <w:top w:val="single" w:sz="8" w:space="0" w:color="auto"/>
              <w:left w:val="nil"/>
              <w:bottom w:val="single" w:sz="8" w:space="0" w:color="auto"/>
              <w:right w:val="single" w:sz="8" w:space="0" w:color="auto"/>
            </w:tcBorders>
            <w:tcMar>
              <w:left w:w="108" w:type="dxa"/>
              <w:right w:w="108" w:type="dxa"/>
            </w:tcMar>
          </w:tcPr>
          <w:p w14:paraId="3ADBB484" w14:textId="0E279EB2" w:rsidR="7F5DD37A" w:rsidRDefault="7F5DD37A" w:rsidP="7F5DD37A">
            <w:pPr>
              <w:jc w:val="both"/>
            </w:pPr>
            <w:r w:rsidRPr="7F5DD37A">
              <w:t xml:space="preserve">     </w:t>
            </w:r>
          </w:p>
        </w:tc>
      </w:tr>
      <w:tr w:rsidR="7F5DD37A" w14:paraId="1B93072B" w14:textId="77777777" w:rsidTr="7F5DD37A">
        <w:trPr>
          <w:trHeight w:val="300"/>
        </w:trPr>
        <w:tc>
          <w:tcPr>
            <w:tcW w:w="1592" w:type="dxa"/>
            <w:tcBorders>
              <w:top w:val="single" w:sz="8" w:space="0" w:color="auto"/>
              <w:left w:val="single" w:sz="8" w:space="0" w:color="auto"/>
              <w:bottom w:val="single" w:sz="8" w:space="0" w:color="auto"/>
              <w:right w:val="single" w:sz="8" w:space="0" w:color="auto"/>
            </w:tcBorders>
            <w:tcMar>
              <w:left w:w="108" w:type="dxa"/>
              <w:right w:w="108" w:type="dxa"/>
            </w:tcMar>
          </w:tcPr>
          <w:p w14:paraId="443F4D50" w14:textId="59EA9465" w:rsidR="7F5DD37A" w:rsidRDefault="7F5DD37A" w:rsidP="7F5DD37A">
            <w:pPr>
              <w:jc w:val="both"/>
            </w:pPr>
            <w:r w:rsidRPr="7F5DD37A">
              <w:rPr>
                <w:b/>
                <w:bCs/>
              </w:rPr>
              <w:t>Telephone:</w:t>
            </w:r>
          </w:p>
        </w:tc>
        <w:tc>
          <w:tcPr>
            <w:tcW w:w="8223" w:type="dxa"/>
            <w:gridSpan w:val="3"/>
            <w:tcBorders>
              <w:top w:val="nil"/>
              <w:left w:val="single" w:sz="8" w:space="0" w:color="auto"/>
              <w:bottom w:val="single" w:sz="8" w:space="0" w:color="auto"/>
              <w:right w:val="single" w:sz="8" w:space="0" w:color="auto"/>
            </w:tcBorders>
            <w:tcMar>
              <w:left w:w="108" w:type="dxa"/>
              <w:right w:w="108" w:type="dxa"/>
            </w:tcMar>
          </w:tcPr>
          <w:p w14:paraId="5312A14B" w14:textId="74F5C666" w:rsidR="7F5DD37A" w:rsidRDefault="7F5DD37A" w:rsidP="7F5DD37A">
            <w:pPr>
              <w:jc w:val="both"/>
            </w:pPr>
            <w:r w:rsidRPr="7F5DD37A">
              <w:t xml:space="preserve">     </w:t>
            </w:r>
          </w:p>
        </w:tc>
      </w:tr>
      <w:tr w:rsidR="7F5DD37A" w14:paraId="5A1BC618" w14:textId="77777777" w:rsidTr="7F5DD37A">
        <w:trPr>
          <w:trHeight w:val="300"/>
        </w:trPr>
        <w:tc>
          <w:tcPr>
            <w:tcW w:w="2027"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9E49873" w14:textId="2C67702B" w:rsidR="7F5DD37A" w:rsidRDefault="7F5DD37A" w:rsidP="7F5DD37A">
            <w:pPr>
              <w:jc w:val="both"/>
            </w:pPr>
            <w:r w:rsidRPr="7F5DD37A">
              <w:rPr>
                <w:b/>
                <w:bCs/>
              </w:rPr>
              <w:t>Email Address:</w:t>
            </w:r>
          </w:p>
        </w:tc>
        <w:tc>
          <w:tcPr>
            <w:tcW w:w="7788" w:type="dxa"/>
            <w:tcBorders>
              <w:top w:val="nil"/>
              <w:left w:val="nil"/>
              <w:bottom w:val="single" w:sz="8" w:space="0" w:color="auto"/>
              <w:right w:val="single" w:sz="8" w:space="0" w:color="auto"/>
            </w:tcBorders>
            <w:tcMar>
              <w:left w:w="108" w:type="dxa"/>
              <w:right w:w="108" w:type="dxa"/>
            </w:tcMar>
          </w:tcPr>
          <w:p w14:paraId="692CEA4B" w14:textId="7D48DA5E" w:rsidR="7F5DD37A" w:rsidRDefault="7F5DD37A" w:rsidP="7F5DD37A">
            <w:pPr>
              <w:jc w:val="both"/>
            </w:pPr>
            <w:r w:rsidRPr="7F5DD37A">
              <w:t xml:space="preserve">     </w:t>
            </w:r>
          </w:p>
        </w:tc>
      </w:tr>
      <w:tr w:rsidR="7F5DD37A" w14:paraId="4B4B4215" w14:textId="77777777" w:rsidTr="7F5DD37A">
        <w:trPr>
          <w:trHeight w:val="300"/>
        </w:trPr>
        <w:tc>
          <w:tcPr>
            <w:tcW w:w="1592" w:type="dxa"/>
            <w:tcBorders>
              <w:top w:val="single" w:sz="8" w:space="0" w:color="auto"/>
              <w:left w:val="nil"/>
              <w:bottom w:val="nil"/>
              <w:right w:val="nil"/>
            </w:tcBorders>
            <w:vAlign w:val="center"/>
          </w:tcPr>
          <w:p w14:paraId="5532E4AC" w14:textId="6F2E7102" w:rsidR="7F5DD37A" w:rsidRDefault="7F5DD37A"/>
        </w:tc>
        <w:tc>
          <w:tcPr>
            <w:tcW w:w="150" w:type="dxa"/>
            <w:tcBorders>
              <w:top w:val="nil"/>
              <w:left w:val="nil"/>
              <w:bottom w:val="nil"/>
              <w:right w:val="nil"/>
            </w:tcBorders>
            <w:vAlign w:val="center"/>
          </w:tcPr>
          <w:p w14:paraId="09AE1668" w14:textId="5A5AED7A" w:rsidR="7F5DD37A" w:rsidRDefault="7F5DD37A"/>
        </w:tc>
        <w:tc>
          <w:tcPr>
            <w:tcW w:w="285" w:type="dxa"/>
            <w:tcBorders>
              <w:top w:val="nil"/>
              <w:left w:val="nil"/>
              <w:bottom w:val="nil"/>
              <w:right w:val="nil"/>
            </w:tcBorders>
            <w:vAlign w:val="center"/>
          </w:tcPr>
          <w:p w14:paraId="799D1454" w14:textId="6C7A819F" w:rsidR="7F5DD37A" w:rsidRDefault="7F5DD37A"/>
        </w:tc>
        <w:tc>
          <w:tcPr>
            <w:tcW w:w="7788" w:type="dxa"/>
            <w:tcBorders>
              <w:top w:val="single" w:sz="8" w:space="0" w:color="auto"/>
              <w:left w:val="nil"/>
              <w:bottom w:val="nil"/>
              <w:right w:val="nil"/>
            </w:tcBorders>
            <w:vAlign w:val="center"/>
          </w:tcPr>
          <w:p w14:paraId="06184828" w14:textId="0602A9D9" w:rsidR="7F5DD37A" w:rsidRDefault="7F5DD37A"/>
        </w:tc>
      </w:tr>
    </w:tbl>
    <w:p w14:paraId="1B0B5DBB" w14:textId="1E8338F2" w:rsidR="009208EE" w:rsidRPr="00F93CB0" w:rsidRDefault="601F7E5E" w:rsidP="7F5DD37A">
      <w:pPr>
        <w:spacing w:before="240" w:after="240"/>
        <w:jc w:val="both"/>
      </w:pPr>
      <w:r w:rsidRPr="7F5DD37A">
        <w:rPr>
          <w:b/>
          <w:bCs/>
        </w:rPr>
        <w:t>7. Cybersecurity</w:t>
      </w:r>
      <w:r w:rsidRPr="7F5DD37A">
        <w:t>. This contact is responsible for communicating Cybersecurity Incidents.</w:t>
      </w:r>
    </w:p>
    <w:tbl>
      <w:tblPr>
        <w:tblW w:w="0" w:type="auto"/>
        <w:tblLayout w:type="fixed"/>
        <w:tblLook w:val="01E0" w:firstRow="1" w:lastRow="1" w:firstColumn="1" w:lastColumn="1" w:noHBand="0" w:noVBand="0"/>
      </w:tblPr>
      <w:tblGrid>
        <w:gridCol w:w="1605"/>
        <w:gridCol w:w="236"/>
        <w:gridCol w:w="270"/>
        <w:gridCol w:w="7786"/>
      </w:tblGrid>
      <w:tr w:rsidR="7F5DD37A" w14:paraId="409111D4"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5807333D" w14:textId="459E540C"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25754BF1" w14:textId="23AEA2A9" w:rsidR="7F5DD37A" w:rsidRDefault="7F5DD37A" w:rsidP="7F5DD37A">
            <w:pPr>
              <w:jc w:val="both"/>
            </w:pPr>
            <w:r w:rsidRPr="7F5DD37A">
              <w:t xml:space="preserve">     </w:t>
            </w:r>
          </w:p>
        </w:tc>
      </w:tr>
      <w:tr w:rsidR="7F5DD37A" w14:paraId="04D5F2B6"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4B733A74" w14:textId="62165B98"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54D73AA8" w14:textId="22DF0D50" w:rsidR="7F5DD37A" w:rsidRDefault="7F5DD37A" w:rsidP="7F5DD37A">
            <w:pPr>
              <w:jc w:val="both"/>
            </w:pPr>
            <w:r w:rsidRPr="7F5DD37A">
              <w:t xml:space="preserve">     </w:t>
            </w:r>
          </w:p>
        </w:tc>
      </w:tr>
      <w:tr w:rsidR="7F5DD37A" w14:paraId="5CD8F431"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A4A2E52" w14:textId="69FBC0B9"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5F67C7B4" w14:textId="54172206" w:rsidR="7F5DD37A" w:rsidRDefault="7F5DD37A" w:rsidP="7F5DD37A">
            <w:pPr>
              <w:jc w:val="both"/>
            </w:pPr>
            <w:r w:rsidRPr="7F5DD37A">
              <w:t xml:space="preserve">     </w:t>
            </w:r>
          </w:p>
        </w:tc>
      </w:tr>
      <w:tr w:rsidR="7F5DD37A" w14:paraId="0FBE30B0" w14:textId="77777777" w:rsidTr="7F5DD37A">
        <w:trPr>
          <w:trHeight w:val="300"/>
        </w:trPr>
        <w:tc>
          <w:tcPr>
            <w:tcW w:w="1605" w:type="dxa"/>
            <w:tcBorders>
              <w:top w:val="single" w:sz="8" w:space="0" w:color="auto"/>
              <w:left w:val="nil"/>
              <w:bottom w:val="nil"/>
              <w:right w:val="nil"/>
            </w:tcBorders>
            <w:vAlign w:val="center"/>
          </w:tcPr>
          <w:p w14:paraId="0C93C372" w14:textId="7551786D" w:rsidR="7F5DD37A" w:rsidRDefault="7F5DD37A"/>
        </w:tc>
        <w:tc>
          <w:tcPr>
            <w:tcW w:w="150" w:type="dxa"/>
            <w:tcBorders>
              <w:top w:val="nil"/>
              <w:left w:val="nil"/>
              <w:bottom w:val="nil"/>
              <w:right w:val="nil"/>
            </w:tcBorders>
            <w:vAlign w:val="center"/>
          </w:tcPr>
          <w:p w14:paraId="7CBF470B" w14:textId="7065CCF3" w:rsidR="7F5DD37A" w:rsidRDefault="7F5DD37A"/>
        </w:tc>
        <w:tc>
          <w:tcPr>
            <w:tcW w:w="270" w:type="dxa"/>
            <w:tcBorders>
              <w:top w:val="nil"/>
              <w:left w:val="nil"/>
              <w:bottom w:val="nil"/>
              <w:right w:val="nil"/>
            </w:tcBorders>
            <w:vAlign w:val="center"/>
          </w:tcPr>
          <w:p w14:paraId="5AC401AC" w14:textId="3E376529" w:rsidR="7F5DD37A" w:rsidRDefault="7F5DD37A"/>
        </w:tc>
        <w:tc>
          <w:tcPr>
            <w:tcW w:w="7786" w:type="dxa"/>
            <w:tcBorders>
              <w:top w:val="single" w:sz="8" w:space="0" w:color="auto"/>
              <w:left w:val="nil"/>
              <w:bottom w:val="nil"/>
              <w:right w:val="nil"/>
            </w:tcBorders>
            <w:vAlign w:val="center"/>
          </w:tcPr>
          <w:p w14:paraId="23489790" w14:textId="65E4B6F1" w:rsidR="7F5DD37A" w:rsidRDefault="7F5DD37A"/>
        </w:tc>
      </w:tr>
    </w:tbl>
    <w:p w14:paraId="303393DB" w14:textId="2EF3B1C7" w:rsidR="009208EE" w:rsidRPr="00F93CB0" w:rsidRDefault="601F7E5E" w:rsidP="7F5DD37A">
      <w:pPr>
        <w:spacing w:before="240" w:after="240"/>
        <w:jc w:val="center"/>
      </w:pPr>
      <w:r w:rsidRPr="7F5DD37A">
        <w:rPr>
          <w:b/>
          <w:bCs/>
          <w:u w:val="single"/>
        </w:rPr>
        <w:t xml:space="preserve">PART II – </w:t>
      </w:r>
      <w:r w:rsidRPr="7F5DD37A">
        <w:rPr>
          <w:b/>
          <w:bCs/>
          <w:caps/>
          <w:u w:val="single"/>
        </w:rPr>
        <w:t>ADDiTIONAL REQUIRED Information</w:t>
      </w:r>
    </w:p>
    <w:p w14:paraId="4044F9CB" w14:textId="004D3316" w:rsidR="009208EE" w:rsidRPr="00F93CB0" w:rsidRDefault="601F7E5E" w:rsidP="7F5DD37A">
      <w:pPr>
        <w:jc w:val="both"/>
      </w:pPr>
      <w:r w:rsidRPr="7F5DD37A">
        <w:rPr>
          <w:b/>
          <w:bCs/>
        </w:rPr>
        <w:t xml:space="preserve"> </w:t>
      </w:r>
    </w:p>
    <w:p w14:paraId="2653A4DA" w14:textId="0C81921B" w:rsidR="009208EE" w:rsidRPr="00F93CB0" w:rsidRDefault="601F7E5E" w:rsidP="7F5DD37A">
      <w:pPr>
        <w:jc w:val="both"/>
      </w:pPr>
      <w:r w:rsidRPr="7F5DD37A">
        <w:rPr>
          <w:b/>
          <w:bCs/>
        </w:rPr>
        <w:t>1. Officers.</w:t>
      </w:r>
      <w:r w:rsidRPr="7F5DD37A">
        <w:t xml:space="preserve"> ERCOT will obtain the names of all individuals and/or entities listed with the Texas Secretary of State or otherwise designated as having binding authority for the Applicant. ERCOT </w:t>
      </w:r>
      <w:r w:rsidRPr="7F5DD37A">
        <w:lastRenderedPageBreak/>
        <w:t xml:space="preserve">will use this list of individuals to determine who can execute such documents as the Standard Form Market Participant Agreement (SFA), Amendment to the SFA, </w:t>
      </w:r>
      <w:del w:id="699" w:author="ERCOT [2]" w:date="2025-07-10T16:50:00Z" w16du:dateUtc="2025-07-10T21:50:00Z">
        <w:r w:rsidRPr="7F5DD37A" w:rsidDel="00D63E48">
          <w:delText xml:space="preserve">Digital Certificate </w:delText>
        </w:r>
      </w:del>
      <w:del w:id="700" w:author="ERCOT [2]" w:date="2025-07-30T19:06:00Z">
        <w:r w:rsidRPr="7F5DD37A">
          <w:delText>Audit Attestation,</w:delText>
        </w:r>
      </w:del>
      <w:r w:rsidRPr="7F5DD37A">
        <w:t xml:space="preserve"> etc. Alternatively, additional documentation (Articles of Incorporation, Board Resolutions, Delegation of Authority, Secretary’s Certificate, etc.) can be provided to prove binding authority for the Applicant.</w:t>
      </w:r>
    </w:p>
    <w:p w14:paraId="629002DE" w14:textId="13EA9430" w:rsidR="009208EE" w:rsidRPr="00F93CB0" w:rsidRDefault="601F7E5E" w:rsidP="7F5DD37A">
      <w:pPr>
        <w:jc w:val="both"/>
      </w:pPr>
      <w:r w:rsidRPr="7F5DD37A">
        <w:rPr>
          <w:b/>
          <w:bCs/>
        </w:rPr>
        <w:t>2. Affiliates and Other Registrations.</w:t>
      </w:r>
      <w:r w:rsidRPr="7F5DD37A">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7F5DD37A">
        <w:rPr>
          <w:i/>
          <w:iCs/>
        </w:rPr>
        <w:t>(Attach additional pages if necessary.)</w:t>
      </w:r>
    </w:p>
    <w:p w14:paraId="19AA0C65" w14:textId="4C6FD859" w:rsidR="009208EE" w:rsidRPr="00F93CB0" w:rsidRDefault="601F7E5E" w:rsidP="7F5DD37A">
      <w:pPr>
        <w:jc w:val="both"/>
      </w:pPr>
      <w:r w:rsidRPr="7F5DD37A">
        <w:rPr>
          <w:b/>
          <w:bCs/>
        </w:rPr>
        <w:t xml:space="preserve"> </w:t>
      </w:r>
    </w:p>
    <w:tbl>
      <w:tblPr>
        <w:tblW w:w="0" w:type="auto"/>
        <w:tblInd w:w="135" w:type="dxa"/>
        <w:tblLayout w:type="fixed"/>
        <w:tblLook w:val="06A0" w:firstRow="1" w:lastRow="0" w:firstColumn="1" w:lastColumn="0" w:noHBand="1" w:noVBand="1"/>
      </w:tblPr>
      <w:tblGrid>
        <w:gridCol w:w="3712"/>
        <w:gridCol w:w="2456"/>
        <w:gridCol w:w="3192"/>
      </w:tblGrid>
      <w:tr w:rsidR="7F5DD37A" w14:paraId="20F347C8"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79F017E9" w14:textId="0713BA69" w:rsidR="7F5DD37A" w:rsidRDefault="7F5DD37A" w:rsidP="7F5DD37A">
            <w:r w:rsidRPr="7F5DD37A">
              <w:rPr>
                <w:b/>
                <w:bCs/>
              </w:rPr>
              <w:t>Affiliate Name</w:t>
            </w:r>
          </w:p>
          <w:p w14:paraId="2A01D6D0" w14:textId="5563600A" w:rsidR="7F5DD37A" w:rsidRDefault="7F5DD37A" w:rsidP="7F5DD37A">
            <w:r w:rsidRPr="7F5DD37A">
              <w:t>(or name used for other ERCOT registration)</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752BCEB5" w14:textId="35C65B82" w:rsidR="7F5DD37A" w:rsidRDefault="7F5DD37A" w:rsidP="7F5DD37A">
            <w:r w:rsidRPr="7F5DD37A">
              <w:rPr>
                <w:b/>
                <w:bCs/>
              </w:rPr>
              <w:t>Type of Legal Structure</w:t>
            </w:r>
          </w:p>
          <w:p w14:paraId="08E8527B" w14:textId="5775E9FC" w:rsidR="7F5DD37A" w:rsidRDefault="7F5DD37A" w:rsidP="7F5DD37A">
            <w:r w:rsidRPr="7F5DD37A">
              <w:t>(partnership, limited liability company, corporation, etc.)</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1783C5C3" w14:textId="30FC2F51" w:rsidR="7F5DD37A" w:rsidRDefault="7F5DD37A" w:rsidP="7F5DD37A">
            <w:pPr>
              <w:tabs>
                <w:tab w:val="left" w:pos="1008"/>
                <w:tab w:val="left" w:pos="0"/>
                <w:tab w:val="left" w:pos="1350"/>
              </w:tabs>
            </w:pPr>
            <w:r w:rsidRPr="7F5DD37A">
              <w:rPr>
                <w:b/>
                <w:bCs/>
                <w:i/>
                <w:iCs/>
              </w:rPr>
              <w:t>Relationship</w:t>
            </w:r>
          </w:p>
          <w:p w14:paraId="56E9DDE2" w14:textId="6D9EDFCC" w:rsidR="7F5DD37A" w:rsidRDefault="7F5DD37A" w:rsidP="7F5DD37A">
            <w:r w:rsidRPr="7F5DD37A">
              <w:t>(parent, subsidiary, partner, affiliate, etc.)</w:t>
            </w:r>
          </w:p>
        </w:tc>
      </w:tr>
      <w:tr w:rsidR="7F5DD37A" w14:paraId="00D5135C"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657206AB" w14:textId="09D1ABEB"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1448F409" w14:textId="129FA59A"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03F8512" w14:textId="189A2026" w:rsidR="7F5DD37A" w:rsidRDefault="7F5DD37A" w:rsidP="7F5DD37A">
            <w:pPr>
              <w:tabs>
                <w:tab w:val="left" w:pos="1008"/>
                <w:tab w:val="left" w:pos="0"/>
                <w:tab w:val="left" w:pos="1350"/>
              </w:tabs>
            </w:pPr>
            <w:r w:rsidRPr="7F5DD37A">
              <w:rPr>
                <w:b/>
                <w:bCs/>
                <w:i/>
                <w:iCs/>
              </w:rPr>
              <w:t xml:space="preserve">     </w:t>
            </w:r>
          </w:p>
        </w:tc>
      </w:tr>
      <w:tr w:rsidR="7F5DD37A" w14:paraId="70BBBBA1"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B65B7B1" w14:textId="25B359E9"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0E0B97E" w14:textId="17D38869"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2259408D" w14:textId="43CDAEC2" w:rsidR="7F5DD37A" w:rsidRDefault="7F5DD37A" w:rsidP="7F5DD37A">
            <w:pPr>
              <w:tabs>
                <w:tab w:val="left" w:pos="1008"/>
                <w:tab w:val="left" w:pos="0"/>
                <w:tab w:val="left" w:pos="1350"/>
              </w:tabs>
            </w:pPr>
            <w:r w:rsidRPr="7F5DD37A">
              <w:rPr>
                <w:b/>
                <w:bCs/>
                <w:i/>
                <w:iCs/>
              </w:rPr>
              <w:t xml:space="preserve">     </w:t>
            </w:r>
          </w:p>
        </w:tc>
      </w:tr>
      <w:tr w:rsidR="7F5DD37A" w14:paraId="3DA0B99C"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7A642471" w14:textId="423C0D5C"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5778106" w14:textId="2CE4A1F1"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B5C26EC" w14:textId="539EDC69" w:rsidR="7F5DD37A" w:rsidRDefault="7F5DD37A" w:rsidP="7F5DD37A">
            <w:pPr>
              <w:tabs>
                <w:tab w:val="left" w:pos="1008"/>
                <w:tab w:val="left" w:pos="0"/>
                <w:tab w:val="left" w:pos="1350"/>
              </w:tabs>
            </w:pPr>
            <w:r w:rsidRPr="7F5DD37A">
              <w:rPr>
                <w:b/>
                <w:bCs/>
                <w:i/>
                <w:iCs/>
              </w:rPr>
              <w:t xml:space="preserve">     </w:t>
            </w:r>
          </w:p>
        </w:tc>
      </w:tr>
      <w:tr w:rsidR="7F5DD37A" w14:paraId="31686BF9"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7939532D" w14:textId="651F93E9"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4A3C3B4" w14:textId="5EEAB212"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7D166042" w14:textId="33341D31" w:rsidR="7F5DD37A" w:rsidRDefault="7F5DD37A" w:rsidP="7F5DD37A">
            <w:pPr>
              <w:tabs>
                <w:tab w:val="left" w:pos="1008"/>
                <w:tab w:val="left" w:pos="0"/>
                <w:tab w:val="left" w:pos="1350"/>
              </w:tabs>
            </w:pPr>
            <w:r w:rsidRPr="7F5DD37A">
              <w:rPr>
                <w:b/>
                <w:bCs/>
                <w:i/>
                <w:iCs/>
              </w:rPr>
              <w:t xml:space="preserve">     </w:t>
            </w:r>
          </w:p>
        </w:tc>
      </w:tr>
      <w:tr w:rsidR="7F5DD37A" w14:paraId="5AE7DDAC"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D33BDF1" w14:textId="212322D4"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4D454873" w14:textId="7F750080"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76CF36F7" w14:textId="3542EA8E" w:rsidR="7F5DD37A" w:rsidRDefault="7F5DD37A" w:rsidP="7F5DD37A">
            <w:pPr>
              <w:tabs>
                <w:tab w:val="left" w:pos="1008"/>
                <w:tab w:val="left" w:pos="0"/>
                <w:tab w:val="left" w:pos="1350"/>
              </w:tabs>
            </w:pPr>
            <w:r w:rsidRPr="7F5DD37A">
              <w:rPr>
                <w:b/>
                <w:bCs/>
                <w:i/>
                <w:iCs/>
              </w:rPr>
              <w:t xml:space="preserve">     </w:t>
            </w:r>
          </w:p>
        </w:tc>
      </w:tr>
      <w:tr w:rsidR="7F5DD37A" w14:paraId="386AFFA8"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400A20E0" w14:textId="5D5BCBB4"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673F46FA" w14:textId="54E5DF67"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2240D6EC" w14:textId="735A4791" w:rsidR="7F5DD37A" w:rsidRDefault="7F5DD37A" w:rsidP="7F5DD37A">
            <w:pPr>
              <w:tabs>
                <w:tab w:val="left" w:pos="1008"/>
                <w:tab w:val="left" w:pos="0"/>
                <w:tab w:val="left" w:pos="1350"/>
              </w:tabs>
            </w:pPr>
            <w:r w:rsidRPr="7F5DD37A">
              <w:rPr>
                <w:b/>
                <w:bCs/>
                <w:i/>
                <w:iCs/>
              </w:rPr>
              <w:t xml:space="preserve">     </w:t>
            </w:r>
          </w:p>
        </w:tc>
      </w:tr>
    </w:tbl>
    <w:p w14:paraId="6C3B510D" w14:textId="2DA27A01" w:rsidR="009208EE" w:rsidRPr="00F93CB0" w:rsidRDefault="601F7E5E" w:rsidP="7F5DD37A">
      <w:pPr>
        <w:spacing w:before="240" w:after="240"/>
        <w:jc w:val="center"/>
      </w:pPr>
      <w:r w:rsidRPr="7F5DD37A">
        <w:rPr>
          <w:b/>
          <w:bCs/>
          <w:u w:val="single"/>
        </w:rPr>
        <w:t>PART III – SIGNATURE</w:t>
      </w:r>
    </w:p>
    <w:p w14:paraId="50E67479" w14:textId="3D4FA97A" w:rsidR="009208EE" w:rsidRPr="00F93CB0" w:rsidRDefault="601F7E5E" w:rsidP="7F5DD37A">
      <w:pPr>
        <w:jc w:val="both"/>
      </w:pPr>
      <w:r w:rsidRPr="7F5DD37A">
        <w:t xml:space="preserve">I affirm that I have personal knowledge of the facts stated in this application and that I have the authority to submit this application form on behalf of the Applicant. I further affirm that all statements </w:t>
      </w:r>
      <w:proofErr w:type="gramStart"/>
      <w:r w:rsidRPr="7F5DD37A">
        <w:t>made</w:t>
      </w:r>
      <w:proofErr w:type="gramEnd"/>
      <w:r w:rsidRPr="7F5DD37A">
        <w:t xml:space="preserve"> and information provided in this application form are true, correct and complete, and that the Applicant will provide to ERCOT any changes in such information in a timely manner.</w:t>
      </w:r>
    </w:p>
    <w:p w14:paraId="0ADED9BB" w14:textId="6A0F4D48" w:rsidR="009208EE" w:rsidRPr="00F93CB0" w:rsidRDefault="601F7E5E" w:rsidP="7F5DD37A">
      <w:pPr>
        <w:jc w:val="both"/>
      </w:pPr>
      <w:r w:rsidRPr="7F5DD37A">
        <w:t xml:space="preserve"> </w:t>
      </w:r>
    </w:p>
    <w:tbl>
      <w:tblPr>
        <w:tblW w:w="0" w:type="auto"/>
        <w:tblLayout w:type="fixed"/>
        <w:tblLook w:val="01E0" w:firstRow="1" w:lastRow="1" w:firstColumn="1" w:lastColumn="1" w:noHBand="0" w:noVBand="0"/>
      </w:tblPr>
      <w:tblGrid>
        <w:gridCol w:w="4878"/>
        <w:gridCol w:w="4698"/>
      </w:tblGrid>
      <w:tr w:rsidR="7F5DD37A" w14:paraId="1362457B" w14:textId="77777777" w:rsidTr="7F5DD37A">
        <w:trPr>
          <w:trHeight w:val="585"/>
        </w:trPr>
        <w:tc>
          <w:tcPr>
            <w:tcW w:w="487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3957E7" w14:textId="53EF43BF" w:rsidR="7F5DD37A" w:rsidRDefault="7F5DD37A" w:rsidP="7F5DD37A">
            <w:r w:rsidRPr="7F5DD37A">
              <w:rPr>
                <w:b/>
                <w:bCs/>
              </w:rPr>
              <w:t>Signature of AR, Backup AR or Officer:</w:t>
            </w:r>
          </w:p>
        </w:tc>
        <w:tc>
          <w:tcPr>
            <w:tcW w:w="4698" w:type="dxa"/>
            <w:tcBorders>
              <w:top w:val="single" w:sz="8" w:space="0" w:color="auto"/>
              <w:left w:val="single" w:sz="8" w:space="0" w:color="auto"/>
              <w:bottom w:val="single" w:sz="8" w:space="0" w:color="auto"/>
              <w:right w:val="single" w:sz="8" w:space="0" w:color="auto"/>
            </w:tcBorders>
            <w:tcMar>
              <w:left w:w="108" w:type="dxa"/>
              <w:right w:w="108" w:type="dxa"/>
            </w:tcMar>
          </w:tcPr>
          <w:p w14:paraId="1FEF2685" w14:textId="445AC041" w:rsidR="7F5DD37A" w:rsidRDefault="7F5DD37A" w:rsidP="7F5DD37A">
            <w:pPr>
              <w:jc w:val="both"/>
            </w:pPr>
            <w:r w:rsidRPr="7F5DD37A">
              <w:rPr>
                <w:b/>
                <w:bCs/>
              </w:rPr>
              <w:t xml:space="preserve"> </w:t>
            </w:r>
          </w:p>
        </w:tc>
      </w:tr>
      <w:tr w:rsidR="7F5DD37A" w14:paraId="1887F0C4" w14:textId="77777777" w:rsidTr="7F5DD37A">
        <w:trPr>
          <w:trHeight w:val="300"/>
        </w:trPr>
        <w:tc>
          <w:tcPr>
            <w:tcW w:w="487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E41BB0" w14:textId="33EAC7EC" w:rsidR="7F5DD37A" w:rsidRDefault="7F5DD37A" w:rsidP="7F5DD37A">
            <w:r w:rsidRPr="7F5DD37A">
              <w:rPr>
                <w:b/>
                <w:bCs/>
              </w:rPr>
              <w:t>Printed Name of AR, Backup AR or Officer:</w:t>
            </w:r>
          </w:p>
        </w:tc>
        <w:tc>
          <w:tcPr>
            <w:tcW w:w="4698" w:type="dxa"/>
            <w:tcBorders>
              <w:top w:val="single" w:sz="8" w:space="0" w:color="auto"/>
              <w:left w:val="single" w:sz="8" w:space="0" w:color="auto"/>
              <w:bottom w:val="single" w:sz="8" w:space="0" w:color="auto"/>
              <w:right w:val="single" w:sz="8" w:space="0" w:color="auto"/>
            </w:tcBorders>
            <w:tcMar>
              <w:left w:w="108" w:type="dxa"/>
              <w:right w:w="108" w:type="dxa"/>
            </w:tcMar>
          </w:tcPr>
          <w:p w14:paraId="78F617D2" w14:textId="6895791C" w:rsidR="7F5DD37A" w:rsidRDefault="7F5DD37A" w:rsidP="7F5DD37A">
            <w:pPr>
              <w:jc w:val="both"/>
            </w:pPr>
            <w:r w:rsidRPr="7F5DD37A">
              <w:t xml:space="preserve">     </w:t>
            </w:r>
          </w:p>
        </w:tc>
      </w:tr>
      <w:tr w:rsidR="7F5DD37A" w14:paraId="5A23F9A3" w14:textId="77777777" w:rsidTr="7F5DD37A">
        <w:trPr>
          <w:trHeight w:val="300"/>
        </w:trPr>
        <w:tc>
          <w:tcPr>
            <w:tcW w:w="487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9854D7" w14:textId="4BD89344" w:rsidR="7F5DD37A" w:rsidRDefault="7F5DD37A" w:rsidP="7F5DD37A">
            <w:r w:rsidRPr="7F5DD37A">
              <w:rPr>
                <w:b/>
                <w:bCs/>
              </w:rPr>
              <w:t>Date:</w:t>
            </w:r>
          </w:p>
        </w:tc>
        <w:tc>
          <w:tcPr>
            <w:tcW w:w="4698" w:type="dxa"/>
            <w:tcBorders>
              <w:top w:val="single" w:sz="8" w:space="0" w:color="auto"/>
              <w:left w:val="single" w:sz="8" w:space="0" w:color="auto"/>
              <w:bottom w:val="single" w:sz="8" w:space="0" w:color="auto"/>
              <w:right w:val="single" w:sz="8" w:space="0" w:color="auto"/>
            </w:tcBorders>
            <w:tcMar>
              <w:left w:w="108" w:type="dxa"/>
              <w:right w:w="108" w:type="dxa"/>
            </w:tcMar>
          </w:tcPr>
          <w:p w14:paraId="34719D12" w14:textId="3D92B2BF" w:rsidR="7F5DD37A" w:rsidRDefault="7F5DD37A" w:rsidP="7F5DD37A">
            <w:pPr>
              <w:jc w:val="both"/>
            </w:pPr>
            <w:r w:rsidRPr="7F5DD37A">
              <w:t xml:space="preserve">     </w:t>
            </w:r>
          </w:p>
        </w:tc>
      </w:tr>
    </w:tbl>
    <w:p w14:paraId="5CDB066F" w14:textId="0A6572FE" w:rsidR="009208EE" w:rsidRPr="00F93CB0" w:rsidRDefault="601F7E5E" w:rsidP="7F5DD37A">
      <w:pPr>
        <w:jc w:val="center"/>
      </w:pPr>
      <w:r w:rsidRPr="7F5DD37A">
        <w:rPr>
          <w:b/>
          <w:bCs/>
        </w:rPr>
        <w:t xml:space="preserve"> </w:t>
      </w:r>
    </w:p>
    <w:p w14:paraId="7EC6F7FD" w14:textId="77777777" w:rsidR="00AA1602" w:rsidRDefault="00AA1602">
      <w:pPr>
        <w:rPr>
          <w:ins w:id="701" w:author="ERCOT" w:date="2025-09-03T11:52:00Z" w16du:dateUtc="2025-09-03T16:52:00Z"/>
          <w:b/>
          <w:bCs/>
        </w:rPr>
      </w:pPr>
      <w:ins w:id="702" w:author="ERCOT" w:date="2025-09-03T11:52:00Z" w16du:dateUtc="2025-09-03T16:52:00Z">
        <w:r>
          <w:rPr>
            <w:b/>
            <w:bCs/>
          </w:rPr>
          <w:br w:type="page"/>
        </w:r>
      </w:ins>
    </w:p>
    <w:p w14:paraId="7E1F9C2A" w14:textId="77777777" w:rsidR="005E7022" w:rsidRDefault="005E7022" w:rsidP="7F5DD37A">
      <w:pPr>
        <w:jc w:val="center"/>
        <w:rPr>
          <w:ins w:id="703" w:author="ERCOT" w:date="2025-09-03T11:52:00Z" w16du:dateUtc="2025-09-03T16:52:00Z"/>
          <w:b/>
          <w:bCs/>
        </w:rPr>
      </w:pPr>
    </w:p>
    <w:p w14:paraId="09710192" w14:textId="77777777" w:rsidR="005E7022" w:rsidRDefault="005E7022" w:rsidP="7F5DD37A">
      <w:pPr>
        <w:jc w:val="center"/>
        <w:rPr>
          <w:ins w:id="704" w:author="ERCOT" w:date="2025-09-03T11:52:00Z" w16du:dateUtc="2025-09-03T16:52:00Z"/>
          <w:b/>
          <w:bCs/>
        </w:rPr>
      </w:pPr>
    </w:p>
    <w:p w14:paraId="07CD95BB" w14:textId="77777777" w:rsidR="005E7022" w:rsidRDefault="005E7022" w:rsidP="7F5DD37A">
      <w:pPr>
        <w:jc w:val="center"/>
        <w:rPr>
          <w:ins w:id="705" w:author="ERCOT" w:date="2025-09-03T11:52:00Z" w16du:dateUtc="2025-09-03T16:52:00Z"/>
          <w:b/>
          <w:bCs/>
        </w:rPr>
      </w:pPr>
    </w:p>
    <w:p w14:paraId="1D82CF45" w14:textId="77777777" w:rsidR="005E7022" w:rsidRDefault="005E7022" w:rsidP="7F5DD37A">
      <w:pPr>
        <w:jc w:val="center"/>
        <w:rPr>
          <w:ins w:id="706" w:author="ERCOT" w:date="2025-09-03T11:52:00Z" w16du:dateUtc="2025-09-03T16:52:00Z"/>
          <w:b/>
          <w:bCs/>
        </w:rPr>
      </w:pPr>
    </w:p>
    <w:p w14:paraId="4EA0394D" w14:textId="77777777" w:rsidR="005E7022" w:rsidRDefault="005E7022" w:rsidP="7F5DD37A">
      <w:pPr>
        <w:jc w:val="center"/>
        <w:rPr>
          <w:ins w:id="707" w:author="ERCOT" w:date="2025-09-03T11:52:00Z" w16du:dateUtc="2025-09-03T16:52:00Z"/>
          <w:b/>
          <w:bCs/>
        </w:rPr>
      </w:pPr>
    </w:p>
    <w:p w14:paraId="210538E3" w14:textId="77777777" w:rsidR="005E7022" w:rsidRDefault="005E7022" w:rsidP="7F5DD37A">
      <w:pPr>
        <w:jc w:val="center"/>
        <w:rPr>
          <w:ins w:id="708" w:author="ERCOT" w:date="2025-09-03T11:52:00Z" w16du:dateUtc="2025-09-03T16:52:00Z"/>
          <w:b/>
          <w:bCs/>
        </w:rPr>
      </w:pPr>
    </w:p>
    <w:p w14:paraId="5C811320" w14:textId="77777777" w:rsidR="005E7022" w:rsidRDefault="005E7022" w:rsidP="7F5DD37A">
      <w:pPr>
        <w:jc w:val="center"/>
        <w:rPr>
          <w:ins w:id="709" w:author="ERCOT" w:date="2025-09-03T11:52:00Z" w16du:dateUtc="2025-09-03T16:52:00Z"/>
          <w:b/>
          <w:bCs/>
        </w:rPr>
      </w:pPr>
    </w:p>
    <w:p w14:paraId="31639C27" w14:textId="283D8E19" w:rsidR="009208EE" w:rsidRPr="00F93CB0" w:rsidRDefault="601F7E5E" w:rsidP="7F5DD37A">
      <w:pPr>
        <w:jc w:val="center"/>
      </w:pPr>
      <w:r w:rsidRPr="7F5DD37A">
        <w:rPr>
          <w:b/>
          <w:bCs/>
        </w:rPr>
        <w:t xml:space="preserve"> </w:t>
      </w:r>
    </w:p>
    <w:p w14:paraId="700C6092" w14:textId="50580199" w:rsidR="009208EE" w:rsidRPr="00F93CB0" w:rsidRDefault="009208EE" w:rsidP="7F5DD37A">
      <w:pPr>
        <w:jc w:val="center"/>
        <w:outlineLvl w:val="0"/>
        <w:rPr>
          <w:b/>
          <w:bCs/>
          <w:sz w:val="36"/>
          <w:szCs w:val="36"/>
        </w:rPr>
      </w:pPr>
      <w:r w:rsidRPr="7F5DD37A">
        <w:rPr>
          <w:b/>
          <w:bCs/>
          <w:sz w:val="36"/>
          <w:szCs w:val="36"/>
        </w:rPr>
        <w:t>ERCOT Nodal Protocols</w:t>
      </w:r>
    </w:p>
    <w:p w14:paraId="25E1A751" w14:textId="0AFDB0A2" w:rsidR="009208EE" w:rsidRPr="00F93CB0" w:rsidRDefault="009208EE" w:rsidP="009208EE">
      <w:pPr>
        <w:jc w:val="center"/>
        <w:outlineLvl w:val="0"/>
        <w:rPr>
          <w:b/>
          <w:sz w:val="36"/>
          <w:szCs w:val="36"/>
        </w:rPr>
      </w:pPr>
    </w:p>
    <w:p w14:paraId="5CDCA604" w14:textId="2EBE0178" w:rsidR="009208EE" w:rsidRPr="00F93CB0" w:rsidRDefault="009208EE" w:rsidP="009208EE">
      <w:pPr>
        <w:jc w:val="center"/>
        <w:outlineLvl w:val="0"/>
        <w:rPr>
          <w:b/>
          <w:sz w:val="36"/>
          <w:szCs w:val="36"/>
        </w:rPr>
      </w:pPr>
      <w:r w:rsidRPr="00F93CB0">
        <w:rPr>
          <w:b/>
          <w:sz w:val="36"/>
          <w:szCs w:val="36"/>
        </w:rPr>
        <w:t>Section 23</w:t>
      </w:r>
    </w:p>
    <w:p w14:paraId="17D9CE42" w14:textId="4A4B1882" w:rsidR="009208EE" w:rsidRPr="00F93CB0" w:rsidDel="009E26CD" w:rsidRDefault="009208EE" w:rsidP="009208EE">
      <w:pPr>
        <w:jc w:val="center"/>
        <w:outlineLvl w:val="0"/>
        <w:rPr>
          <w:del w:id="710" w:author="ERCOT [2]" w:date="2025-06-04T17:16:00Z" w16du:dateUtc="2025-06-04T22:16:00Z"/>
          <w:b/>
        </w:rPr>
      </w:pPr>
    </w:p>
    <w:p w14:paraId="19CA758C" w14:textId="47587A8A" w:rsidR="009208EE" w:rsidRPr="00F93CB0" w:rsidRDefault="009208EE" w:rsidP="009208EE">
      <w:pPr>
        <w:jc w:val="center"/>
        <w:outlineLvl w:val="0"/>
      </w:pPr>
      <w:r w:rsidRPr="00F93CB0">
        <w:rPr>
          <w:b/>
          <w:sz w:val="36"/>
          <w:szCs w:val="36"/>
        </w:rPr>
        <w:t xml:space="preserve">Form </w:t>
      </w:r>
      <w:r>
        <w:rPr>
          <w:b/>
          <w:sz w:val="36"/>
          <w:szCs w:val="36"/>
        </w:rPr>
        <w:t>S</w:t>
      </w:r>
      <w:r w:rsidRPr="00F93CB0">
        <w:rPr>
          <w:b/>
          <w:sz w:val="36"/>
          <w:szCs w:val="36"/>
        </w:rPr>
        <w:t xml:space="preserve">:  </w:t>
      </w:r>
      <w:r w:rsidRPr="002A4387">
        <w:rPr>
          <w:b/>
          <w:sz w:val="36"/>
          <w:szCs w:val="36"/>
        </w:rPr>
        <w:t>Reporting and Attestation Regarding Purchase of Critical Electric Grid Equipment (CEGE) and Critical Electric Grid Services (CEGS) from a Lone Star Infrastructure Protection Act (LSIPA) Designated Company or LSIPA Designated Country</w:t>
      </w:r>
    </w:p>
    <w:p w14:paraId="070C3ED9" w14:textId="38948623" w:rsidR="009208EE" w:rsidRPr="00F93CB0" w:rsidRDefault="009208EE" w:rsidP="009208EE">
      <w:pPr>
        <w:outlineLvl w:val="0"/>
      </w:pPr>
    </w:p>
    <w:p w14:paraId="7BD3CD24" w14:textId="50FCB2E1" w:rsidR="009208EE" w:rsidRPr="00F93CB0" w:rsidRDefault="009208EE" w:rsidP="009208EE">
      <w:pPr>
        <w:jc w:val="center"/>
        <w:outlineLvl w:val="0"/>
        <w:rPr>
          <w:b/>
          <w:bCs/>
        </w:rPr>
      </w:pPr>
      <w:del w:id="711" w:author="ERCOT" w:date="2025-08-28T10:38:00Z" w16du:dateUtc="2025-08-28T15:38:00Z">
        <w:r w:rsidDel="002444B7">
          <w:rPr>
            <w:b/>
            <w:bCs/>
          </w:rPr>
          <w:delText>May</w:delText>
        </w:r>
        <w:r w:rsidRPr="00F93CB0" w:rsidDel="002444B7">
          <w:rPr>
            <w:b/>
            <w:bCs/>
          </w:rPr>
          <w:delText xml:space="preserve"> 1, 202</w:delText>
        </w:r>
        <w:r w:rsidDel="002444B7">
          <w:rPr>
            <w:b/>
            <w:bCs/>
          </w:rPr>
          <w:delText>4</w:delText>
        </w:r>
      </w:del>
      <w:ins w:id="712" w:author="ERCOT" w:date="2025-08-28T10:38:00Z" w16du:dateUtc="2025-08-28T15:38:00Z">
        <w:r w:rsidR="002444B7">
          <w:rPr>
            <w:b/>
            <w:bCs/>
          </w:rPr>
          <w:t>TBD</w:t>
        </w:r>
      </w:ins>
    </w:p>
    <w:p w14:paraId="0771D4C5" w14:textId="001D9F25" w:rsidR="009208EE" w:rsidRPr="00F93CB0" w:rsidRDefault="009208EE" w:rsidP="009208EE">
      <w:pPr>
        <w:jc w:val="center"/>
        <w:outlineLvl w:val="0"/>
        <w:rPr>
          <w:b/>
          <w:bCs/>
        </w:rPr>
      </w:pPr>
    </w:p>
    <w:p w14:paraId="34FC3241" w14:textId="0B6F0884" w:rsidR="009208EE" w:rsidRPr="00F93CB0" w:rsidRDefault="009208EE" w:rsidP="009208EE">
      <w:pPr>
        <w:jc w:val="center"/>
        <w:outlineLvl w:val="0"/>
        <w:rPr>
          <w:b/>
          <w:bCs/>
        </w:rPr>
      </w:pPr>
    </w:p>
    <w:p w14:paraId="4A20B34A" w14:textId="3DA65AAA" w:rsidR="009208EE" w:rsidRPr="00F93CB0" w:rsidRDefault="009208EE" w:rsidP="009208EE">
      <w:pPr>
        <w:pBdr>
          <w:between w:val="single" w:sz="4" w:space="1" w:color="auto"/>
        </w:pBdr>
      </w:pPr>
    </w:p>
    <w:p w14:paraId="638B0941" w14:textId="31F10224" w:rsidR="009208EE" w:rsidRPr="00F93CB0" w:rsidRDefault="009208EE" w:rsidP="009208EE">
      <w:pPr>
        <w:pBdr>
          <w:between w:val="single" w:sz="4" w:space="1" w:color="auto"/>
        </w:pBdr>
      </w:pPr>
    </w:p>
    <w:p w14:paraId="67EEE79D" w14:textId="05EBFA32" w:rsidR="009208EE" w:rsidRPr="00F93CB0" w:rsidRDefault="009208EE" w:rsidP="009208EE">
      <w:pPr>
        <w:pBdr>
          <w:between w:val="single" w:sz="4" w:space="1" w:color="auto"/>
        </w:pBdr>
        <w:sectPr w:rsidR="009208EE" w:rsidRPr="00F93CB0" w:rsidSect="00D7679A">
          <w:headerReference w:type="default" r:id="rId63"/>
          <w:footerReference w:type="even" r:id="rId64"/>
          <w:footerReference w:type="first" r:id="rId65"/>
          <w:pgSz w:w="12240" w:h="15840" w:code="1"/>
          <w:pgMar w:top="1440" w:right="1440" w:bottom="1440" w:left="1440" w:header="720" w:footer="720" w:gutter="0"/>
          <w:cols w:space="720"/>
          <w:docGrid w:linePitch="360"/>
        </w:sectPr>
      </w:pPr>
    </w:p>
    <w:p w14:paraId="6DD3A8DC" w14:textId="77777777" w:rsidR="00467244" w:rsidRPr="00822194" w:rsidRDefault="00467244" w:rsidP="00AE29F4">
      <w:pPr>
        <w:pBdr>
          <w:top w:val="single" w:sz="4" w:space="1" w:color="auto"/>
          <w:left w:val="single" w:sz="4" w:space="4" w:color="auto"/>
          <w:bottom w:val="single" w:sz="4" w:space="15" w:color="auto"/>
          <w:right w:val="single" w:sz="4" w:space="4" w:color="auto"/>
          <w:bar w:val="single" w:sz="4" w:color="auto"/>
        </w:pBdr>
        <w:spacing w:before="240" w:after="240"/>
        <w:jc w:val="both"/>
        <w:rPr>
          <w:ins w:id="713" w:author="ERCOT" w:date="2025-09-16T09:21:00Z" w16du:dateUtc="2025-09-16T14:21:00Z"/>
          <w:rFonts w:eastAsia="Calibri"/>
          <w:b/>
          <w:u w:val="single"/>
        </w:rPr>
      </w:pPr>
      <w:ins w:id="714" w:author="ERCOT" w:date="2025-09-16T09:21:00Z" w16du:dateUtc="2025-09-16T14:21:00Z">
        <w:r w:rsidRPr="00822194">
          <w:rPr>
            <w:rFonts w:eastAsia="Calibri"/>
            <w:b/>
            <w:u w:val="single"/>
          </w:rPr>
          <w:lastRenderedPageBreak/>
          <w:t xml:space="preserve">This form is illustrative of the fields that must be </w:t>
        </w:r>
        <w:r>
          <w:rPr>
            <w:rFonts w:eastAsia="Calibri"/>
            <w:b/>
            <w:u w:val="single"/>
          </w:rPr>
          <w:t>completed</w:t>
        </w:r>
        <w:r w:rsidRPr="00822194">
          <w:rPr>
            <w:rFonts w:eastAsia="Calibri"/>
            <w:b/>
            <w:u w:val="single"/>
          </w:rPr>
          <w:t xml:space="preserve"> in the Market Participant Service Portal via the Market Information System (MIS)</w:t>
        </w:r>
        <w:r>
          <w:rPr>
            <w:rFonts w:eastAsia="Calibri"/>
            <w:b/>
            <w:u w:val="single"/>
          </w:rPr>
          <w:t>.</w:t>
        </w:r>
        <w:r w:rsidRPr="00822194">
          <w:rPr>
            <w:rFonts w:eastAsia="Calibri"/>
            <w:b/>
            <w:u w:val="single"/>
          </w:rPr>
          <w:t xml:space="preserve"> </w:t>
        </w:r>
        <w:r>
          <w:rPr>
            <w:rFonts w:eastAsia="Calibri"/>
            <w:b/>
            <w:u w:val="single"/>
          </w:rPr>
          <w:t xml:space="preserve"> T</w:t>
        </w:r>
        <w:r w:rsidRPr="00822194">
          <w:rPr>
            <w:rFonts w:eastAsia="Calibri"/>
            <w:b/>
            <w:u w:val="single"/>
          </w:rPr>
          <w:t xml:space="preserve">his form </w:t>
        </w:r>
        <w:r>
          <w:rPr>
            <w:rFonts w:eastAsia="Calibri"/>
            <w:b/>
            <w:u w:val="single"/>
          </w:rPr>
          <w:t>may</w:t>
        </w:r>
        <w:r w:rsidRPr="00822194">
          <w:rPr>
            <w:rFonts w:eastAsia="Calibri"/>
            <w:b/>
            <w:u w:val="single"/>
          </w:rPr>
          <w:t xml:space="preserve"> not be submitted to ERCOT</w:t>
        </w:r>
        <w:r>
          <w:rPr>
            <w:rFonts w:eastAsia="Calibri"/>
            <w:b/>
            <w:u w:val="single"/>
          </w:rPr>
          <w:t xml:space="preserve"> outside of the </w:t>
        </w:r>
        <w:r w:rsidRPr="00822194">
          <w:rPr>
            <w:rFonts w:eastAsia="Calibri"/>
            <w:b/>
            <w:u w:val="single"/>
          </w:rPr>
          <w:t>Market Participant Service Porta</w:t>
        </w:r>
        <w:r>
          <w:rPr>
            <w:rFonts w:eastAsia="Calibri"/>
            <w:b/>
            <w:u w:val="single"/>
          </w:rPr>
          <w:t>l unless instructed by ERCOT</w:t>
        </w:r>
        <w:r w:rsidRPr="00A954DE">
          <w:rPr>
            <w:rFonts w:eastAsia="Calibri"/>
            <w:b/>
            <w:u w:val="single"/>
          </w:rPr>
          <w:t xml:space="preserve"> </w:t>
        </w:r>
        <w:r>
          <w:rPr>
            <w:rFonts w:eastAsia="Calibri"/>
            <w:b/>
            <w:u w:val="single"/>
          </w:rPr>
          <w:t>in writing</w:t>
        </w:r>
        <w:r w:rsidRPr="00822194">
          <w:rPr>
            <w:rFonts w:eastAsia="Calibri"/>
            <w:b/>
            <w:u w:val="single"/>
          </w:rPr>
          <w:t xml:space="preserve">. </w:t>
        </w:r>
      </w:ins>
    </w:p>
    <w:p w14:paraId="23756141" w14:textId="214CBF4A" w:rsidR="00467244" w:rsidRDefault="00467244" w:rsidP="00AE29F4">
      <w:pPr>
        <w:pBdr>
          <w:top w:val="single" w:sz="4" w:space="1" w:color="auto"/>
          <w:left w:val="single" w:sz="4" w:space="4" w:color="auto"/>
          <w:bottom w:val="single" w:sz="4" w:space="15" w:color="auto"/>
          <w:right w:val="single" w:sz="4" w:space="4" w:color="auto"/>
          <w:bar w:val="single" w:sz="4" w:color="auto"/>
        </w:pBdr>
        <w:spacing w:before="240" w:after="240"/>
        <w:jc w:val="both"/>
        <w:rPr>
          <w:ins w:id="715" w:author="ERCOT" w:date="2025-09-16T09:21:00Z" w16du:dateUtc="2025-09-16T14:21:00Z"/>
          <w:rFonts w:eastAsia="Calibri"/>
          <w:b/>
          <w:u w:val="single"/>
        </w:rPr>
      </w:pPr>
      <w:ins w:id="716" w:author="ERCOT" w:date="2025-09-16T09:21:00Z" w16du:dateUtc="2025-09-16T14:21:00Z">
        <w:r w:rsidRPr="00822194">
          <w:rPr>
            <w:rFonts w:eastAsia="Calibri"/>
            <w:b/>
            <w:u w:val="single"/>
          </w:rPr>
          <w:t>Please refer to the ERCOT’s Identity and Access Management User Guide for information on accessing the Market Participant Service Portal.</w:t>
        </w:r>
      </w:ins>
    </w:p>
    <w:p w14:paraId="30C777F3" w14:textId="77777777" w:rsidR="008B3273" w:rsidRDefault="008B3273" w:rsidP="009208EE">
      <w:pPr>
        <w:spacing w:line="276" w:lineRule="auto"/>
        <w:jc w:val="center"/>
        <w:rPr>
          <w:ins w:id="717" w:author="ERCOT" w:date="2025-09-03T11:59:00Z" w16du:dateUtc="2025-09-03T16:59:00Z"/>
          <w:b/>
          <w:szCs w:val="20"/>
        </w:rPr>
      </w:pPr>
    </w:p>
    <w:p w14:paraId="53386C8B" w14:textId="7AD3F769" w:rsidR="009208EE" w:rsidRPr="002A4387" w:rsidRDefault="009208EE" w:rsidP="009208EE">
      <w:pPr>
        <w:spacing w:line="276" w:lineRule="auto"/>
        <w:jc w:val="center"/>
        <w:rPr>
          <w:b/>
          <w:szCs w:val="20"/>
        </w:rPr>
      </w:pPr>
      <w:r w:rsidRPr="002A4387">
        <w:rPr>
          <w:b/>
          <w:szCs w:val="20"/>
        </w:rPr>
        <w:t xml:space="preserve">Reporting and Attestation Regarding Purchase of </w:t>
      </w:r>
      <w:r w:rsidRPr="002A4387">
        <w:rPr>
          <w:b/>
          <w:bCs/>
        </w:rPr>
        <w:t>Critical Electric Grid Equipment (CEGE) and Critical Electric Grid Services</w:t>
      </w:r>
      <w:r w:rsidRPr="002A4387">
        <w:rPr>
          <w:b/>
          <w:szCs w:val="20"/>
        </w:rPr>
        <w:t xml:space="preserve"> (CEGS) from a Lone Star Infrastructure Protection Act (LSIPA) Designated Company</w:t>
      </w:r>
      <w:r w:rsidRPr="002A4387">
        <w:t xml:space="preserve"> </w:t>
      </w:r>
      <w:r w:rsidRPr="002A4387">
        <w:rPr>
          <w:b/>
          <w:szCs w:val="20"/>
        </w:rPr>
        <w:t>or LSIPA Designated Country</w:t>
      </w:r>
    </w:p>
    <w:p w14:paraId="36A8E9A9" w14:textId="3CA9793F" w:rsidR="009208EE" w:rsidRPr="002A4387" w:rsidRDefault="009208EE" w:rsidP="009208EE">
      <w:pPr>
        <w:spacing w:line="276" w:lineRule="auto"/>
        <w:jc w:val="center"/>
        <w:rPr>
          <w:b/>
          <w:szCs w:val="20"/>
        </w:rPr>
      </w:pPr>
    </w:p>
    <w:p w14:paraId="0918D815" w14:textId="2DA1B45D" w:rsidR="009208EE" w:rsidRDefault="009208EE" w:rsidP="009208EE">
      <w:pPr>
        <w:spacing w:line="276" w:lineRule="auto"/>
        <w:rPr>
          <w:ins w:id="718" w:author="ERCOT" w:date="2025-08-28T11:00:00Z" w16du:dateUtc="2025-08-28T16:00:00Z"/>
          <w:szCs w:val="20"/>
        </w:rPr>
      </w:pPr>
      <w:del w:id="719" w:author="ERCOT" w:date="2025-09-03T12:01:00Z" w16du:dateUtc="2025-09-03T17:01:00Z">
        <w:r w:rsidRPr="008014C7" w:rsidDel="007B57E6">
          <w:rPr>
            <w:szCs w:val="20"/>
          </w:rPr>
          <w:delText>This form</w:delText>
        </w:r>
      </w:del>
      <w:ins w:id="720" w:author="ERCOT" w:date="2025-09-03T12:01:00Z" w16du:dateUtc="2025-09-03T17:01:00Z">
        <w:r w:rsidR="007B57E6" w:rsidRPr="008014C7">
          <w:rPr>
            <w:szCs w:val="20"/>
          </w:rPr>
          <w:t>The information below</w:t>
        </w:r>
      </w:ins>
      <w:r w:rsidRPr="008014C7">
        <w:rPr>
          <w:szCs w:val="20"/>
        </w:rPr>
        <w:t xml:space="preserve"> should be submitted </w:t>
      </w:r>
      <w:del w:id="721" w:author="ERCOT" w:date="2025-08-28T11:00:00Z" w16du:dateUtc="2025-08-28T16:00:00Z">
        <w:r w:rsidRPr="008014C7" w:rsidDel="00C40C05">
          <w:rPr>
            <w:szCs w:val="20"/>
          </w:rPr>
          <w:delText xml:space="preserve">to </w:delText>
        </w:r>
        <w:r w:rsidRPr="00641FCA" w:rsidDel="00C40C05">
          <w:rPr>
            <w:highlight w:val="yellow"/>
            <w:rPrChange w:id="722" w:author="ERCOT" w:date="2025-09-03T13:55:00Z" w16du:dateUtc="2025-09-03T18:55:00Z">
              <w:rPr/>
            </w:rPrChange>
          </w:rPr>
          <w:fldChar w:fldCharType="begin"/>
        </w:r>
        <w:r w:rsidRPr="008014C7" w:rsidDel="00C40C05">
          <w:delInstrText>HYPERLINK "mailto:LSIPA@ercot.com"</w:delInstrText>
        </w:r>
        <w:r w:rsidRPr="00641FCA" w:rsidDel="00C40C05">
          <w:rPr>
            <w:highlight w:val="yellow"/>
            <w:rPrChange w:id="723" w:author="ERCOT" w:date="2025-09-03T13:55:00Z" w16du:dateUtc="2025-09-03T18:55:00Z">
              <w:rPr>
                <w:highlight w:val="yellow"/>
              </w:rPr>
            </w:rPrChange>
          </w:rPr>
        </w:r>
        <w:r w:rsidRPr="00641FCA" w:rsidDel="00C40C05">
          <w:rPr>
            <w:highlight w:val="yellow"/>
            <w:rPrChange w:id="724" w:author="ERCOT" w:date="2025-09-03T13:55:00Z" w16du:dateUtc="2025-09-03T18:55:00Z">
              <w:rPr/>
            </w:rPrChange>
          </w:rPr>
          <w:fldChar w:fldCharType="separate"/>
        </w:r>
        <w:r w:rsidRPr="008014C7" w:rsidDel="00C40C05">
          <w:rPr>
            <w:color w:val="0000FF"/>
            <w:szCs w:val="20"/>
            <w:u w:val="single"/>
          </w:rPr>
          <w:delText>LSIPA@ercot.com</w:delText>
        </w:r>
        <w:r w:rsidRPr="00641FCA" w:rsidDel="00C40C05">
          <w:rPr>
            <w:highlight w:val="yellow"/>
            <w:rPrChange w:id="725" w:author="ERCOT" w:date="2025-09-03T13:55:00Z" w16du:dateUtc="2025-09-03T18:55:00Z">
              <w:rPr/>
            </w:rPrChange>
          </w:rPr>
          <w:fldChar w:fldCharType="end"/>
        </w:r>
      </w:del>
      <w:r w:rsidRPr="008014C7">
        <w:rPr>
          <w:szCs w:val="20"/>
        </w:rPr>
        <w:t xml:space="preserve"> in accordance</w:t>
      </w:r>
      <w:r w:rsidRPr="002A4387">
        <w:rPr>
          <w:szCs w:val="20"/>
        </w:rPr>
        <w:t xml:space="preserve"> with the deadlines provided in Section 16.1.4, </w:t>
      </w:r>
      <w:r w:rsidRPr="002A4387">
        <w:t>Market Participant Reporting of Critical Electric Grid Equipment and Services-Related Purchase</w:t>
      </w:r>
      <w:r>
        <w:t>s</w:t>
      </w:r>
      <w:r w:rsidRPr="002A4387">
        <w:rPr>
          <w:szCs w:val="20"/>
        </w:rPr>
        <w:t xml:space="preserve">. </w:t>
      </w:r>
    </w:p>
    <w:p w14:paraId="341FC30C" w14:textId="371C1575" w:rsidR="006A3447" w:rsidRPr="002A4387" w:rsidDel="00C40C05" w:rsidRDefault="006A3447" w:rsidP="009208EE">
      <w:pPr>
        <w:spacing w:line="276" w:lineRule="auto"/>
        <w:rPr>
          <w:del w:id="726" w:author="ERCOT" w:date="2025-08-28T11:00:00Z" w16du:dateUtc="2025-08-28T16:00:00Z"/>
          <w:szCs w:val="20"/>
        </w:rPr>
      </w:pPr>
    </w:p>
    <w:p w14:paraId="19264F62" w14:textId="6198CF22" w:rsidR="009208EE" w:rsidRPr="002A4387" w:rsidRDefault="009208EE" w:rsidP="009208EE">
      <w:pPr>
        <w:spacing w:line="276" w:lineRule="auto"/>
        <w:rPr>
          <w:b/>
          <w:bCs/>
          <w:szCs w:val="20"/>
        </w:rPr>
      </w:pPr>
    </w:p>
    <w:p w14:paraId="6DC02D74" w14:textId="2C163AB7" w:rsidR="009208EE" w:rsidRPr="002A4387" w:rsidRDefault="009208EE" w:rsidP="009208EE">
      <w:pPr>
        <w:spacing w:line="276" w:lineRule="auto"/>
        <w:rPr>
          <w:b/>
          <w:bCs/>
          <w:szCs w:val="20"/>
        </w:rPr>
      </w:pPr>
      <w:r w:rsidRPr="002A4387">
        <w:rPr>
          <w:b/>
          <w:bCs/>
          <w:szCs w:val="20"/>
        </w:rPr>
        <w:t xml:space="preserve">Legal Name of Applicant or Market Participant: </w:t>
      </w:r>
      <w:r w:rsidRPr="002A4387">
        <w:rPr>
          <w:b/>
          <w:bCs/>
          <w:u w:val="single"/>
        </w:rPr>
        <w:fldChar w:fldCharType="begin">
          <w:ffData>
            <w:name w:val="Text80"/>
            <w:enabled/>
            <w:calcOnExit w:val="0"/>
            <w:textInput/>
          </w:ffData>
        </w:fldChar>
      </w:r>
      <w:r w:rsidRPr="002A4387">
        <w:rPr>
          <w:b/>
          <w:bCs/>
          <w:u w:val="single"/>
        </w:rPr>
        <w:instrText xml:space="preserve"> FORMTEXT </w:instrText>
      </w:r>
      <w:r w:rsidRPr="002A4387">
        <w:rPr>
          <w:b/>
          <w:bCs/>
          <w:u w:val="single"/>
        </w:rPr>
      </w:r>
      <w:r w:rsidRPr="002A4387">
        <w:rPr>
          <w:b/>
          <w:bCs/>
          <w:u w:val="single"/>
        </w:rPr>
        <w:fldChar w:fldCharType="separate"/>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u w:val="single"/>
        </w:rPr>
        <w:fldChar w:fldCharType="end"/>
      </w:r>
      <w:r w:rsidRPr="002A4387">
        <w:rPr>
          <w:szCs w:val="20"/>
        </w:rPr>
        <w:t>_______________________________________________________________________</w:t>
      </w:r>
    </w:p>
    <w:p w14:paraId="009CA698" w14:textId="6BD75565" w:rsidR="009208EE" w:rsidRPr="002A4387" w:rsidRDefault="009208EE" w:rsidP="009208EE">
      <w:pPr>
        <w:spacing w:line="276" w:lineRule="auto"/>
        <w:rPr>
          <w:szCs w:val="20"/>
        </w:rPr>
      </w:pPr>
    </w:p>
    <w:p w14:paraId="14AFB49E" w14:textId="7916608D" w:rsidR="009208EE" w:rsidRPr="002A4387" w:rsidRDefault="009208EE" w:rsidP="009208EE">
      <w:pPr>
        <w:spacing w:line="276" w:lineRule="auto"/>
        <w:rPr>
          <w:szCs w:val="20"/>
        </w:rPr>
      </w:pPr>
      <w:r w:rsidRPr="002A4387">
        <w:rPr>
          <w:b/>
          <w:bCs/>
          <w:szCs w:val="20"/>
        </w:rPr>
        <w:t xml:space="preserve">Legal Address of Applicant or Market Participant: </w:t>
      </w:r>
      <w:r w:rsidRPr="002A4387">
        <w:rPr>
          <w:b/>
          <w:bCs/>
          <w:u w:val="single"/>
        </w:rPr>
        <w:fldChar w:fldCharType="begin">
          <w:ffData>
            <w:name w:val="Text80"/>
            <w:enabled/>
            <w:calcOnExit w:val="0"/>
            <w:textInput/>
          </w:ffData>
        </w:fldChar>
      </w:r>
      <w:r w:rsidRPr="002A4387">
        <w:rPr>
          <w:b/>
          <w:bCs/>
          <w:u w:val="single"/>
        </w:rPr>
        <w:instrText xml:space="preserve"> FORMTEXT </w:instrText>
      </w:r>
      <w:r w:rsidRPr="002A4387">
        <w:rPr>
          <w:b/>
          <w:bCs/>
          <w:u w:val="single"/>
        </w:rPr>
      </w:r>
      <w:r w:rsidRPr="002A4387">
        <w:rPr>
          <w:b/>
          <w:bCs/>
          <w:u w:val="single"/>
        </w:rPr>
        <w:fldChar w:fldCharType="separate"/>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u w:val="single"/>
        </w:rPr>
        <w:fldChar w:fldCharType="end"/>
      </w:r>
      <w:r w:rsidRPr="002A4387">
        <w:rPr>
          <w:szCs w:val="20"/>
        </w:rPr>
        <w:t>________________________________________________________________________ _____________________________________________________________________________</w:t>
      </w:r>
    </w:p>
    <w:p w14:paraId="33B0C8FF" w14:textId="3F4D7F2C" w:rsidR="009208EE" w:rsidRPr="002A4387" w:rsidRDefault="009208EE" w:rsidP="009208EE">
      <w:pPr>
        <w:spacing w:line="276" w:lineRule="auto"/>
        <w:rPr>
          <w:szCs w:val="20"/>
        </w:rPr>
      </w:pPr>
      <w:r w:rsidRPr="002A4387">
        <w:rPr>
          <w:szCs w:val="20"/>
        </w:rPr>
        <w:t>_____________________________________________________________________________</w:t>
      </w:r>
    </w:p>
    <w:p w14:paraId="201BBB70" w14:textId="1B148FF5" w:rsidR="009208EE" w:rsidRPr="002A4387" w:rsidRDefault="009208EE" w:rsidP="009208EE">
      <w:pPr>
        <w:spacing w:line="276" w:lineRule="auto"/>
        <w:rPr>
          <w:szCs w:val="20"/>
        </w:rPr>
      </w:pPr>
    </w:p>
    <w:p w14:paraId="62F27CE2" w14:textId="569C41E4" w:rsidR="009208EE" w:rsidRPr="002A4387" w:rsidRDefault="009208EE" w:rsidP="009208EE">
      <w:pPr>
        <w:spacing w:line="276" w:lineRule="auto"/>
        <w:rPr>
          <w:szCs w:val="20"/>
        </w:rPr>
      </w:pPr>
      <w:r w:rsidRPr="002A4387">
        <w:rPr>
          <w:b/>
          <w:bCs/>
          <w:szCs w:val="20"/>
        </w:rPr>
        <w:t xml:space="preserve">Applicant or Market Participant </w:t>
      </w:r>
      <w:r>
        <w:rPr>
          <w:b/>
          <w:bCs/>
          <w:szCs w:val="20"/>
        </w:rPr>
        <w:t>Data Universal Numbering System (</w:t>
      </w:r>
      <w:r w:rsidRPr="002A4387">
        <w:rPr>
          <w:b/>
          <w:bCs/>
          <w:szCs w:val="20"/>
        </w:rPr>
        <w:t>DUNS</w:t>
      </w:r>
      <w:r>
        <w:rPr>
          <w:b/>
          <w:bCs/>
          <w:szCs w:val="20"/>
        </w:rPr>
        <w:t>)</w:t>
      </w:r>
      <w:r w:rsidRPr="002A4387">
        <w:rPr>
          <w:b/>
          <w:bCs/>
          <w:szCs w:val="20"/>
        </w:rPr>
        <w:t xml:space="preserve"> Number</w:t>
      </w:r>
      <w:r>
        <w:rPr>
          <w:b/>
          <w:bCs/>
          <w:szCs w:val="20"/>
        </w:rPr>
        <w:t xml:space="preserve"> (DUNS #)</w:t>
      </w:r>
      <w:r w:rsidRPr="002A4387">
        <w:rPr>
          <w:b/>
          <w:bCs/>
          <w:szCs w:val="20"/>
        </w:rPr>
        <w:t>:</w:t>
      </w:r>
      <w:r w:rsidRPr="002A4387">
        <w:rPr>
          <w:szCs w:val="20"/>
        </w:rPr>
        <w:t xml:space="preserve"> </w:t>
      </w:r>
      <w:r w:rsidRPr="002A4387">
        <w:rPr>
          <w:b/>
          <w:bCs/>
          <w:u w:val="single"/>
        </w:rPr>
        <w:fldChar w:fldCharType="begin">
          <w:ffData>
            <w:name w:val="Text80"/>
            <w:enabled/>
            <w:calcOnExit w:val="0"/>
            <w:textInput/>
          </w:ffData>
        </w:fldChar>
      </w:r>
      <w:r w:rsidRPr="002A4387">
        <w:rPr>
          <w:b/>
          <w:bCs/>
          <w:u w:val="single"/>
        </w:rPr>
        <w:instrText xml:space="preserve"> FORMTEXT </w:instrText>
      </w:r>
      <w:r w:rsidRPr="002A4387">
        <w:rPr>
          <w:b/>
          <w:bCs/>
          <w:u w:val="single"/>
        </w:rPr>
      </w:r>
      <w:r w:rsidRPr="002A4387">
        <w:rPr>
          <w:b/>
          <w:bCs/>
          <w:u w:val="single"/>
        </w:rPr>
        <w:fldChar w:fldCharType="separate"/>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u w:val="single"/>
        </w:rPr>
        <w:fldChar w:fldCharType="end"/>
      </w:r>
      <w:r w:rsidRPr="002A4387">
        <w:rPr>
          <w:szCs w:val="20"/>
        </w:rPr>
        <w:t>________________________________________________________________________</w:t>
      </w:r>
    </w:p>
    <w:p w14:paraId="0BADCD59" w14:textId="4398B633" w:rsidR="009208EE" w:rsidRPr="002A4387" w:rsidRDefault="009208EE" w:rsidP="009208EE">
      <w:pPr>
        <w:spacing w:line="276" w:lineRule="auto"/>
        <w:rPr>
          <w:szCs w:val="20"/>
        </w:rPr>
      </w:pPr>
    </w:p>
    <w:p w14:paraId="25AB8608" w14:textId="64029B68" w:rsidR="009208EE" w:rsidRPr="002A4387" w:rsidRDefault="009208EE" w:rsidP="009208EE">
      <w:pPr>
        <w:spacing w:line="276" w:lineRule="auto"/>
        <w:rPr>
          <w:szCs w:val="20"/>
        </w:rPr>
      </w:pPr>
      <w:r w:rsidRPr="002A4387">
        <w:rPr>
          <w:szCs w:val="20"/>
        </w:rPr>
        <w:t xml:space="preserve">Check the one box that applies [do </w:t>
      </w:r>
      <w:r w:rsidRPr="002A4387">
        <w:rPr>
          <w:szCs w:val="20"/>
          <w:u w:val="single"/>
        </w:rPr>
        <w:t>not</w:t>
      </w:r>
      <w:r w:rsidRPr="002A4387">
        <w:rPr>
          <w:szCs w:val="20"/>
        </w:rPr>
        <w:t xml:space="preserve"> check both boxes]:</w:t>
      </w:r>
    </w:p>
    <w:p w14:paraId="4041AB4F" w14:textId="5310D0AD" w:rsidR="009208EE" w:rsidRPr="002A4387" w:rsidRDefault="009208EE" w:rsidP="009208EE">
      <w:pPr>
        <w:spacing w:line="276" w:lineRule="auto"/>
        <w:rPr>
          <w:szCs w:val="20"/>
        </w:rPr>
      </w:pPr>
    </w:p>
    <w:p w14:paraId="3255DDB3" w14:textId="45678BCA" w:rsidR="009208EE" w:rsidRPr="002A4387" w:rsidRDefault="009208EE" w:rsidP="009208EE">
      <w:pPr>
        <w:spacing w:after="240" w:line="276" w:lineRule="auto"/>
        <w:ind w:left="720" w:hanging="720"/>
        <w:rPr>
          <w:szCs w:val="20"/>
        </w:rPr>
      </w:pPr>
      <w:r w:rsidRPr="002A4387">
        <w:rPr>
          <w:szCs w:val="20"/>
        </w:rPr>
        <w:t>1.</w:t>
      </w:r>
      <w:r w:rsidRPr="002A4387">
        <w:rPr>
          <w:szCs w:val="20"/>
        </w:rPr>
        <w:tab/>
        <w:t xml:space="preserve">With respect to the above-referenced Applicant or Market Participant, I hereby attest, based on my </w:t>
      </w:r>
      <w:r w:rsidRPr="002A4387">
        <w:rPr>
          <w:iCs/>
        </w:rPr>
        <w:t xml:space="preserve">knowledge as defined in paragraph (1)(a) of Section 16.1.4, </w:t>
      </w:r>
      <w:r w:rsidRPr="002A4387">
        <w:rPr>
          <w:szCs w:val="20"/>
        </w:rPr>
        <w:t xml:space="preserve">that </w:t>
      </w:r>
      <w:r w:rsidRPr="002A4387">
        <w:t>the</w:t>
      </w:r>
      <w:r w:rsidRPr="002A4387">
        <w:rPr>
          <w:szCs w:val="20"/>
        </w:rPr>
        <w:t xml:space="preserve"> following statement is either true or not true, as indicated below:</w:t>
      </w:r>
    </w:p>
    <w:p w14:paraId="2326FA5D" w14:textId="02CC5ED6" w:rsidR="009208EE" w:rsidRPr="002A4387" w:rsidRDefault="009208EE" w:rsidP="009208EE">
      <w:pPr>
        <w:spacing w:after="240" w:line="276" w:lineRule="auto"/>
        <w:ind w:left="1296" w:right="1296"/>
        <w:jc w:val="both"/>
        <w:rPr>
          <w:rFonts w:eastAsia="Calibri"/>
        </w:rPr>
      </w:pPr>
      <w:r w:rsidRPr="002A4387">
        <w:rPr>
          <w:rFonts w:eastAsia="Calibri"/>
        </w:rPr>
        <w:t xml:space="preserve">The Market Participant or Applicant has purchased Critical Electric Grid Equipment (CEGE) or Critical Electric Grid Services (CEGS) from an LSIPA Designated Company or LSIPA Designated Country </w:t>
      </w:r>
      <w:r w:rsidRPr="002A4387">
        <w:rPr>
          <w:rFonts w:eastAsia="Calibri"/>
        </w:rPr>
        <w:lastRenderedPageBreak/>
        <w:t>within one of the time periods described in paragraph (2) or (3) of Section 16.1.4.</w:t>
      </w:r>
    </w:p>
    <w:p w14:paraId="295F8F90" w14:textId="461BB767" w:rsidR="009208EE" w:rsidRPr="002A4387" w:rsidRDefault="37B221A7" w:rsidP="009208EE">
      <w:pPr>
        <w:spacing w:after="240" w:line="276" w:lineRule="auto"/>
      </w:pPr>
      <w:r>
        <w:rPr>
          <w:noProof/>
        </w:rPr>
        <w:drawing>
          <wp:inline distT="0" distB="0" distL="0" distR="0" wp14:anchorId="13790A1D" wp14:editId="1F3F1189">
            <wp:extent cx="161925" cy="161925"/>
            <wp:effectExtent l="0" t="0" r="0" b="0"/>
            <wp:docPr id="1734145606" name="Picture 17341456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34145606"/>
                    <pic:cNvPicPr/>
                  </pic:nvPicPr>
                  <pic:blipFill>
                    <a:blip r:embed="rId66">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tab/>
        <w:t xml:space="preserve">The above statement is TRUE. </w:t>
      </w:r>
    </w:p>
    <w:p w14:paraId="52134F9E" w14:textId="3057B86B" w:rsidR="009208EE" w:rsidRPr="002A4387" w:rsidRDefault="37B221A7" w:rsidP="009208EE">
      <w:pPr>
        <w:spacing w:after="240" w:line="276" w:lineRule="auto"/>
      </w:pPr>
      <w:r>
        <w:rPr>
          <w:noProof/>
        </w:rPr>
        <w:drawing>
          <wp:inline distT="0" distB="0" distL="0" distR="0" wp14:anchorId="0DA4B2FC" wp14:editId="566A85ED">
            <wp:extent cx="161925" cy="161925"/>
            <wp:effectExtent l="0" t="0" r="0" b="0"/>
            <wp:docPr id="1380798044" name="Picture 13807980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0798044"/>
                    <pic:cNvPicPr/>
                  </pic:nvPicPr>
                  <pic:blipFill>
                    <a:blip r:embed="rId66">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tab/>
        <w:t xml:space="preserve">The above statement is NOT TRUE. </w:t>
      </w:r>
    </w:p>
    <w:p w14:paraId="49E2451A" w14:textId="41595608" w:rsidR="009208EE" w:rsidRPr="002A4387" w:rsidRDefault="009208EE" w:rsidP="009208EE">
      <w:pPr>
        <w:spacing w:after="240" w:line="276" w:lineRule="auto"/>
        <w:rPr>
          <w:b/>
          <w:bCs/>
        </w:rPr>
      </w:pPr>
      <w:r w:rsidRPr="002A4387">
        <w:rPr>
          <w:b/>
          <w:bCs/>
        </w:rPr>
        <w:t xml:space="preserve">If you checked the box for “TRUE” in question 1, then please complete sections 2 and 3 below. </w:t>
      </w:r>
      <w:r>
        <w:rPr>
          <w:b/>
          <w:bCs/>
        </w:rPr>
        <w:t xml:space="preserve"> </w:t>
      </w:r>
      <w:r w:rsidRPr="002A4387">
        <w:rPr>
          <w:b/>
          <w:bCs/>
        </w:rPr>
        <w:t>Alternatively, if you checked the box for “NOT TRUE” in question 1, but are reporting a part or component of CEGE as provided in paragraph (1)(c) of Section 16.1.4, then please complete sections 2 and 3 below.</w:t>
      </w:r>
    </w:p>
    <w:p w14:paraId="0881D515" w14:textId="72F62FD3" w:rsidR="009208EE" w:rsidRPr="002A4387" w:rsidRDefault="009208EE" w:rsidP="009208EE">
      <w:pPr>
        <w:spacing w:after="240" w:line="276" w:lineRule="auto"/>
        <w:ind w:left="720" w:hanging="720"/>
      </w:pPr>
      <w:r w:rsidRPr="002A4387">
        <w:t>2.</w:t>
      </w:r>
      <w:r w:rsidRPr="002A4387">
        <w:tab/>
      </w:r>
      <w:bookmarkStart w:id="727" w:name="_Hlk142997645"/>
      <w:r w:rsidRPr="002A4387">
        <w:t>List each purchase of CEGE or CEGS from an LSIPA Designated Company or LSIPA Designated Country that occurred in the time periods described in paragraph (2) or (3) of Section 16.1.4 and has not already been reported to ERCOT under Section 16.1.4.  For each purchase, please provide:</w:t>
      </w:r>
    </w:p>
    <w:p w14:paraId="77D849E9" w14:textId="2AD2BE8D" w:rsidR="009208EE" w:rsidRPr="002A4387" w:rsidRDefault="009208EE" w:rsidP="009208EE">
      <w:pPr>
        <w:spacing w:after="240" w:line="276" w:lineRule="auto"/>
        <w:ind w:left="990" w:hanging="270"/>
        <w:rPr>
          <w:rFonts w:eastAsia="Calibri"/>
        </w:rPr>
      </w:pPr>
      <w:r w:rsidRPr="002A4387">
        <w:rPr>
          <w:rFonts w:eastAsia="Calibri"/>
        </w:rPr>
        <w:t xml:space="preserve">a.  A description of the CEGE or CEGS purchased (if reporting a part or component of CEGE as provided in paragraph (1)(c) of Section 16.1.4, a general description may be provided for that part or component): </w:t>
      </w:r>
    </w:p>
    <w:p w14:paraId="3F987431" w14:textId="0AC5B223" w:rsidR="009208EE" w:rsidRPr="002A4387" w:rsidRDefault="009208EE" w:rsidP="009208EE">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p w14:paraId="56AE6214" w14:textId="517888DD" w:rsidR="009208EE" w:rsidRPr="002A4387" w:rsidRDefault="009208EE" w:rsidP="009208EE">
      <w:pPr>
        <w:spacing w:after="240" w:line="276" w:lineRule="auto"/>
        <w:ind w:left="990" w:hanging="270"/>
        <w:rPr>
          <w:rFonts w:eastAsia="Calibri"/>
        </w:rPr>
      </w:pPr>
      <w:r w:rsidRPr="002A4387">
        <w:rPr>
          <w:rFonts w:eastAsia="Calibri"/>
        </w:rPr>
        <w:t>b.  The name of the LSIPA Designated Company from which the purchase was made and the LSIPA Designated Country with which it is associated (if reporting a part or component as provided in paragraph (1)(c) of Section 16.1.4 and the Applicant does not actually know the name of the Company from which the part or component originated, then the Applicant may omit the Company name and provide only the LSIPA Designated Country of origin):</w:t>
      </w:r>
    </w:p>
    <w:p w14:paraId="7AF570C7" w14:textId="63CDD479" w:rsidR="009208EE" w:rsidRPr="002A4387" w:rsidRDefault="009208EE" w:rsidP="009208EE">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34F4887E" w14:textId="0D2442E8" w:rsidR="009208EE" w:rsidRPr="002A4387" w:rsidRDefault="009208EE" w:rsidP="009208EE">
      <w:pPr>
        <w:spacing w:after="240" w:line="276" w:lineRule="auto"/>
        <w:ind w:left="990" w:hanging="270"/>
        <w:rPr>
          <w:rFonts w:eastAsia="Calibri"/>
        </w:rPr>
      </w:pPr>
      <w:r w:rsidRPr="002A4387">
        <w:rPr>
          <w:rFonts w:eastAsia="Calibri"/>
        </w:rPr>
        <w:t xml:space="preserve">c.  The date on which the purchase was made:  </w:t>
      </w:r>
    </w:p>
    <w:p w14:paraId="2425098A" w14:textId="002CF32B" w:rsidR="009208EE" w:rsidRPr="002A4387" w:rsidRDefault="009208EE" w:rsidP="009208EE">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3BEBBCB7" w14:textId="692641E4" w:rsidR="009208EE" w:rsidRPr="002A4387" w:rsidRDefault="009208EE" w:rsidP="009208EE">
      <w:pPr>
        <w:spacing w:after="240" w:line="276" w:lineRule="auto"/>
        <w:ind w:left="990" w:hanging="270"/>
        <w:rPr>
          <w:rFonts w:eastAsia="Calibri"/>
        </w:rPr>
      </w:pPr>
      <w:r w:rsidRPr="002A4387">
        <w:rPr>
          <w:rFonts w:eastAsia="Calibri"/>
        </w:rPr>
        <w:t>d.  A general description of how each piece of equipment or service relates to the operation of ERCOT System Infrastructure:</w:t>
      </w:r>
    </w:p>
    <w:p w14:paraId="5DB37A31" w14:textId="4178CEA4" w:rsidR="009208EE" w:rsidRPr="002A4387" w:rsidRDefault="009208EE" w:rsidP="009208EE">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 xml:space="preserve">_________________________ </w:t>
      </w:r>
    </w:p>
    <w:p w14:paraId="49638F1B" w14:textId="0C74B120" w:rsidR="009208EE" w:rsidRPr="002A4387" w:rsidRDefault="009208EE" w:rsidP="009208EE">
      <w:pPr>
        <w:spacing w:after="240" w:line="276" w:lineRule="auto"/>
        <w:ind w:left="990" w:hanging="270"/>
        <w:rPr>
          <w:rFonts w:eastAsia="Calibri"/>
        </w:rPr>
      </w:pPr>
      <w:r w:rsidRPr="002A4387">
        <w:rPr>
          <w:rFonts w:eastAsia="Calibri"/>
        </w:rPr>
        <w:t xml:space="preserve">e.  </w:t>
      </w:r>
      <w:bookmarkEnd w:id="727"/>
      <w:r w:rsidRPr="002A4387">
        <w:rPr>
          <w:rFonts w:eastAsia="Calibri"/>
        </w:rPr>
        <w:t xml:space="preserve">For purchases made after June 8, 2023, a description of the measures taken to ensure that the purchase will NOT result in access to or control of CEGE by an LSIPA </w:t>
      </w:r>
      <w:r w:rsidRPr="002A4387">
        <w:rPr>
          <w:rFonts w:eastAsia="Calibri"/>
        </w:rPr>
        <w:lastRenderedPageBreak/>
        <w:t>Designated Company or an LSIPA Designated Country, excluding access allowed by the Applicant or Market Participant for product warranty and support purposes:</w:t>
      </w:r>
    </w:p>
    <w:p w14:paraId="0B75C877" w14:textId="6D0A389F" w:rsidR="009208EE" w:rsidRPr="002A4387" w:rsidRDefault="009208EE" w:rsidP="009208EE">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409845E9" w14:textId="5F849193" w:rsidR="009208EE" w:rsidRPr="002A4387" w:rsidRDefault="009208EE" w:rsidP="009208EE">
      <w:pPr>
        <w:spacing w:after="240" w:line="276" w:lineRule="auto"/>
        <w:ind w:left="990" w:hanging="270"/>
        <w:rPr>
          <w:rFonts w:eastAsia="Calibri"/>
        </w:rPr>
      </w:pPr>
      <w:r w:rsidRPr="002A4387">
        <w:rPr>
          <w:rFonts w:eastAsia="Calibri"/>
        </w:rPr>
        <w:t>f.</w:t>
      </w:r>
      <w:r w:rsidRPr="002A4387">
        <w:rPr>
          <w:rFonts w:eastAsia="Calibri"/>
        </w:rPr>
        <w:tab/>
        <w:t xml:space="preserve">For purchases made before June 8, 2023, a description of the reasonable and necessary actions taken to mitigate access to or control of CEGE by an LSIPA Designated Company or an LSIPA Designated Country, excluding access specifically allowed by the Applicant or Market Participant for product warranty and support purposes: </w:t>
      </w:r>
    </w:p>
    <w:p w14:paraId="2CBEDCD4" w14:textId="2DD58AE7" w:rsidR="009208EE" w:rsidRPr="002A4387" w:rsidRDefault="009208EE" w:rsidP="009208EE">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312A7B0C" w14:textId="345B7336" w:rsidR="009208EE" w:rsidRPr="002A4387" w:rsidRDefault="009208EE" w:rsidP="009208EE">
      <w:pPr>
        <w:spacing w:after="240" w:line="276" w:lineRule="auto"/>
        <w:ind w:left="720" w:hanging="720"/>
      </w:pPr>
      <w:r w:rsidRPr="002A4387">
        <w:t>3.</w:t>
      </w:r>
      <w:r w:rsidRPr="002A4387">
        <w:tab/>
        <w:t>With respect to the purchase at issue</w:t>
      </w:r>
      <w:r w:rsidRPr="002A4387">
        <w:rPr>
          <w:szCs w:val="20"/>
        </w:rPr>
        <w:t>:</w:t>
      </w:r>
      <w:r w:rsidRPr="002A4387">
        <w:t xml:space="preserve"> </w:t>
      </w:r>
    </w:p>
    <w:p w14:paraId="45BF4085" w14:textId="304ABE15" w:rsidR="009208EE" w:rsidRPr="002A4387" w:rsidRDefault="37B221A7" w:rsidP="009208EE">
      <w:pPr>
        <w:spacing w:after="240" w:line="276" w:lineRule="auto"/>
        <w:ind w:left="720" w:hanging="720"/>
      </w:pPr>
      <w:r>
        <w:rPr>
          <w:noProof/>
        </w:rPr>
        <w:drawing>
          <wp:inline distT="0" distB="0" distL="0" distR="0" wp14:anchorId="373E283D" wp14:editId="5FE59B32">
            <wp:extent cx="161925" cy="161925"/>
            <wp:effectExtent l="0" t="0" r="0" b="0"/>
            <wp:docPr id="2100452163" name="Picture 2100452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00452163"/>
                    <pic:cNvPicPr/>
                  </pic:nvPicPr>
                  <pic:blipFill>
                    <a:blip r:embed="rId66">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tab/>
        <w:t xml:space="preserve">I </w:t>
      </w:r>
      <w:bookmarkStart w:id="728" w:name="_Hlk117260337"/>
      <w:r>
        <w:t>attest that the following purchase(s) described in my response to question 2 above will NOT result in access to or control of CEGE by an LSIPA Designated Company or LSIPA Designated Country, excluding access specifically allowed by the Applicant or Market Participant for product warranty and support purposes:</w:t>
      </w:r>
    </w:p>
    <w:p w14:paraId="551AFAE4" w14:textId="79505F91" w:rsidR="009208EE" w:rsidRPr="002A4387" w:rsidRDefault="009208EE" w:rsidP="009208EE">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bookmarkEnd w:id="728"/>
    <w:p w14:paraId="0717EF19" w14:textId="3E6B03F8" w:rsidR="009208EE" w:rsidRPr="002A4387" w:rsidRDefault="37B221A7" w:rsidP="009208EE">
      <w:pPr>
        <w:spacing w:after="240" w:line="276" w:lineRule="auto"/>
        <w:ind w:left="720" w:hanging="720"/>
      </w:pPr>
      <w:r>
        <w:rPr>
          <w:noProof/>
        </w:rPr>
        <w:drawing>
          <wp:inline distT="0" distB="0" distL="0" distR="0" wp14:anchorId="12DD405F" wp14:editId="4A124E18">
            <wp:extent cx="161925" cy="161925"/>
            <wp:effectExtent l="0" t="0" r="0" b="0"/>
            <wp:docPr id="1994733732" name="Picture 19947337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94733732"/>
                    <pic:cNvPicPr/>
                  </pic:nvPicPr>
                  <pic:blipFill>
                    <a:blip r:embed="rId66">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tab/>
        <w:t>I attest that the following purchase(s) described in my response to question 2 above WILL result in access to or control of CEGE by an LSIPA Designated Company or LSIPA Designated Country:</w:t>
      </w:r>
    </w:p>
    <w:p w14:paraId="3C3C45A2" w14:textId="02F75B95" w:rsidR="009208EE" w:rsidRPr="002A4387" w:rsidRDefault="009208EE" w:rsidP="009208EE">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p w14:paraId="6F48307D" w14:textId="01FC6219" w:rsidR="009208EE" w:rsidRPr="002A4387" w:rsidRDefault="009208EE" w:rsidP="009208EE">
      <w:pPr>
        <w:spacing w:after="240" w:line="276" w:lineRule="auto"/>
        <w:ind w:left="720" w:hanging="720"/>
      </w:pPr>
      <w:r w:rsidRPr="002A4387">
        <w:t>4.</w:t>
      </w:r>
      <w:r w:rsidRPr="002A4387">
        <w:tab/>
        <w:t>If the Applicant or Market Participant attests that a purchase from an LSIPA Designated Company or an LSIPA Designated Country WILL result in access to or control of CEGE by an LSIPA Designated Company or LSIPA Designated Country, then please describe the access to or control of CEGE that was created by the purchase.  Please also list any actions the Applicant or Market Participant has taken to mitigate the risks associated with such access or control:</w:t>
      </w:r>
    </w:p>
    <w:p w14:paraId="3F79270B" w14:textId="2AE8ECDE" w:rsidR="009208EE" w:rsidRPr="002A4387" w:rsidRDefault="009208EE" w:rsidP="009208EE">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p w14:paraId="25DB9FBF" w14:textId="3EC26331" w:rsidR="009208EE" w:rsidRPr="002A4387" w:rsidRDefault="009208EE" w:rsidP="009208EE">
      <w:pPr>
        <w:spacing w:after="240" w:line="276" w:lineRule="auto"/>
      </w:pPr>
      <w:r w:rsidRPr="002A4387">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p>
    <w:p w14:paraId="758C388D" w14:textId="42641229" w:rsidR="009208EE" w:rsidRPr="002A4387" w:rsidRDefault="009208EE" w:rsidP="009208EE"/>
    <w:p w14:paraId="1F627515" w14:textId="1419940D" w:rsidR="009208EE" w:rsidRPr="002A4387" w:rsidRDefault="009208EE" w:rsidP="009208EE"/>
    <w:p w14:paraId="1F3263D9" w14:textId="33A029F9" w:rsidR="009208EE" w:rsidRPr="002A4387" w:rsidRDefault="009208EE" w:rsidP="009208EE">
      <w:r w:rsidRPr="002A4387">
        <w:t xml:space="preserve">_____________________________________________ </w:t>
      </w:r>
    </w:p>
    <w:p w14:paraId="6B2D3EAA" w14:textId="4D8F9CE6" w:rsidR="009208EE" w:rsidRPr="002A4387" w:rsidRDefault="009208EE" w:rsidP="009208EE">
      <w:r w:rsidRPr="002A4387">
        <w:t>Signature</w:t>
      </w:r>
    </w:p>
    <w:p w14:paraId="41CA00DC" w14:textId="198311ED" w:rsidR="009208EE" w:rsidRPr="002A4387" w:rsidRDefault="009208EE" w:rsidP="009208EE"/>
    <w:p w14:paraId="7D8FD08F" w14:textId="21796838" w:rsidR="009208EE" w:rsidRPr="002A4387" w:rsidRDefault="009208EE" w:rsidP="009208EE">
      <w:r w:rsidRPr="002A4387">
        <w:t xml:space="preserve">_____________________________________________ </w:t>
      </w:r>
    </w:p>
    <w:p w14:paraId="1140F996" w14:textId="177F5443" w:rsidR="009208EE" w:rsidRPr="002A4387" w:rsidRDefault="009208EE" w:rsidP="009208EE">
      <w:r w:rsidRPr="002A4387">
        <w:t>Name</w:t>
      </w:r>
    </w:p>
    <w:p w14:paraId="04B397E2" w14:textId="0AD053E0" w:rsidR="009208EE" w:rsidRPr="002A4387" w:rsidRDefault="009208EE" w:rsidP="009208EE"/>
    <w:p w14:paraId="78D668E7" w14:textId="142836A0" w:rsidR="009208EE" w:rsidRPr="002A4387" w:rsidRDefault="009208EE" w:rsidP="009208EE">
      <w:r w:rsidRPr="002A4387">
        <w:t xml:space="preserve">_____________________________________________ </w:t>
      </w:r>
    </w:p>
    <w:p w14:paraId="548361C6" w14:textId="36E5A0FF" w:rsidR="009208EE" w:rsidRPr="002A4387" w:rsidRDefault="009208EE" w:rsidP="009208EE">
      <w:r w:rsidRPr="002A4387">
        <w:t>Title</w:t>
      </w:r>
    </w:p>
    <w:p w14:paraId="4F4ACC82" w14:textId="225E2FBB" w:rsidR="009208EE" w:rsidRPr="002A4387" w:rsidRDefault="009208EE" w:rsidP="009208EE"/>
    <w:p w14:paraId="0394806E" w14:textId="19D88BC2" w:rsidR="009208EE" w:rsidRPr="002A4387" w:rsidRDefault="009208EE" w:rsidP="009208EE">
      <w:r w:rsidRPr="002A4387">
        <w:t xml:space="preserve">_____________________________________________ </w:t>
      </w:r>
    </w:p>
    <w:p w14:paraId="730FB055" w14:textId="0EB28E9D" w:rsidR="009208EE" w:rsidRPr="00F93CB0" w:rsidRDefault="009208EE" w:rsidP="009208EE">
      <w:pPr>
        <w:rPr>
          <w:b/>
          <w:bCs/>
        </w:rPr>
      </w:pPr>
      <w:r w:rsidRPr="002A4387">
        <w:t>Date</w:t>
      </w:r>
    </w:p>
    <w:p w14:paraId="651F48E6" w14:textId="7315D0E2" w:rsidR="009208EE" w:rsidRDefault="009208EE" w:rsidP="009208EE">
      <w:pPr>
        <w:pStyle w:val="BodyText"/>
      </w:pPr>
    </w:p>
    <w:p w14:paraId="11299D42" w14:textId="77777777" w:rsidR="00977B03" w:rsidRPr="00BA2009" w:rsidRDefault="00977B03" w:rsidP="00BC2D06"/>
    <w:sectPr w:rsidR="00977B03" w:rsidRPr="00BA200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D15C3" w14:textId="77777777" w:rsidR="009D3CB1" w:rsidRDefault="009D3CB1">
      <w:r>
        <w:separator/>
      </w:r>
    </w:p>
  </w:endnote>
  <w:endnote w:type="continuationSeparator" w:id="0">
    <w:p w14:paraId="5963F41A" w14:textId="77777777" w:rsidR="009D3CB1" w:rsidRDefault="009D3CB1">
      <w:r>
        <w:continuationSeparator/>
      </w:r>
    </w:p>
  </w:endnote>
  <w:endnote w:type="continuationNotice" w:id="1">
    <w:p w14:paraId="756D3EEF" w14:textId="77777777" w:rsidR="009D3CB1" w:rsidRDefault="009D3C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2412382B"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4AFC" w14:textId="1EA09193" w:rsidR="00D7679A" w:rsidRDefault="005D29FF" w:rsidP="00D7679A">
    <w:pPr>
      <w:pStyle w:val="Footer"/>
      <w:tabs>
        <w:tab w:val="clear" w:pos="4320"/>
        <w:tab w:val="clear" w:pos="8640"/>
        <w:tab w:val="right" w:pos="9360"/>
      </w:tabs>
      <w:rPr>
        <w:rFonts w:ascii="Arial" w:hAnsi="Arial" w:cs="Arial"/>
        <w:sz w:val="18"/>
      </w:rPr>
    </w:pPr>
    <w:r>
      <w:rPr>
        <w:rFonts w:ascii="Arial" w:hAnsi="Arial" w:cs="Arial"/>
        <w:sz w:val="18"/>
        <w:szCs w:val="18"/>
      </w:rPr>
      <w:t>1302</w:t>
    </w:r>
    <w:r w:rsidR="00D7679A" w:rsidRPr="00FD53A4">
      <w:rPr>
        <w:rFonts w:ascii="Arial" w:hAnsi="Arial" w:cs="Arial"/>
        <w:sz w:val="18"/>
        <w:szCs w:val="18"/>
      </w:rPr>
      <w:t xml:space="preserve">NPRR-01 </w:t>
    </w:r>
    <w:r w:rsidR="00D7679A" w:rsidRPr="002C3474">
      <w:rPr>
        <w:rFonts w:ascii="Arial" w:hAnsi="Arial" w:cs="Arial"/>
        <w:sz w:val="18"/>
        <w:szCs w:val="18"/>
      </w:rPr>
      <w:t>Addition of a Market Participant Service MP Portal within the MIS Certified Area and Revision of Forms</w:t>
    </w:r>
    <w:r w:rsidR="00D7679A" w:rsidRPr="002C3474" w:rsidDel="002C3474">
      <w:rPr>
        <w:rFonts w:ascii="Arial" w:hAnsi="Arial" w:cs="Arial"/>
        <w:sz w:val="18"/>
        <w:szCs w:val="18"/>
      </w:rPr>
      <w:t xml:space="preserve"> </w:t>
    </w:r>
    <w:r w:rsidR="00D7679A">
      <w:rPr>
        <w:rFonts w:ascii="Arial" w:hAnsi="Arial" w:cs="Arial"/>
        <w:sz w:val="18"/>
        <w:szCs w:val="18"/>
      </w:rPr>
      <w:t>0923</w:t>
    </w:r>
    <w:r w:rsidR="00D7679A" w:rsidRPr="00FD53A4">
      <w:rPr>
        <w:rFonts w:ascii="Arial" w:hAnsi="Arial" w:cs="Arial"/>
        <w:sz w:val="18"/>
        <w:szCs w:val="18"/>
      </w:rPr>
      <w:t>25</w:t>
    </w:r>
    <w:r w:rsidR="00D7679A">
      <w:rPr>
        <w:rFonts w:ascii="Arial" w:hAnsi="Arial" w:cs="Arial"/>
        <w:sz w:val="18"/>
      </w:rPr>
      <w:tab/>
      <w:t>Pa</w:t>
    </w:r>
    <w:r w:rsidR="00D7679A" w:rsidRPr="00412DCA">
      <w:rPr>
        <w:rFonts w:ascii="Arial" w:hAnsi="Arial" w:cs="Arial"/>
        <w:sz w:val="18"/>
      </w:rPr>
      <w:t xml:space="preserve">ge </w:t>
    </w:r>
    <w:r w:rsidR="00D7679A" w:rsidRPr="00412DCA">
      <w:rPr>
        <w:rFonts w:ascii="Arial" w:hAnsi="Arial" w:cs="Arial"/>
        <w:sz w:val="18"/>
      </w:rPr>
      <w:fldChar w:fldCharType="begin"/>
    </w:r>
    <w:r w:rsidR="00D7679A" w:rsidRPr="00412DCA">
      <w:rPr>
        <w:rFonts w:ascii="Arial" w:hAnsi="Arial" w:cs="Arial"/>
        <w:sz w:val="18"/>
      </w:rPr>
      <w:instrText xml:space="preserve"> PAGE </w:instrText>
    </w:r>
    <w:r w:rsidR="00D7679A" w:rsidRPr="00412DCA">
      <w:rPr>
        <w:rFonts w:ascii="Arial" w:hAnsi="Arial" w:cs="Arial"/>
        <w:sz w:val="18"/>
      </w:rPr>
      <w:fldChar w:fldCharType="separate"/>
    </w:r>
    <w:r w:rsidR="00D7679A">
      <w:rPr>
        <w:rFonts w:ascii="Arial" w:hAnsi="Arial" w:cs="Arial"/>
        <w:sz w:val="18"/>
      </w:rPr>
      <w:t>1</w:t>
    </w:r>
    <w:r w:rsidR="00D7679A" w:rsidRPr="00412DCA">
      <w:rPr>
        <w:rFonts w:ascii="Arial" w:hAnsi="Arial" w:cs="Arial"/>
        <w:sz w:val="18"/>
      </w:rPr>
      <w:fldChar w:fldCharType="end"/>
    </w:r>
    <w:r w:rsidR="00D7679A" w:rsidRPr="00412DCA">
      <w:rPr>
        <w:rFonts w:ascii="Arial" w:hAnsi="Arial" w:cs="Arial"/>
        <w:sz w:val="18"/>
      </w:rPr>
      <w:t xml:space="preserve"> of </w:t>
    </w:r>
    <w:r w:rsidR="00D7679A" w:rsidRPr="00412DCA">
      <w:rPr>
        <w:rFonts w:ascii="Arial" w:hAnsi="Arial" w:cs="Arial"/>
        <w:sz w:val="18"/>
      </w:rPr>
      <w:fldChar w:fldCharType="begin"/>
    </w:r>
    <w:r w:rsidR="00D7679A" w:rsidRPr="00412DCA">
      <w:rPr>
        <w:rFonts w:ascii="Arial" w:hAnsi="Arial" w:cs="Arial"/>
        <w:sz w:val="18"/>
      </w:rPr>
      <w:instrText xml:space="preserve"> NUMPAGES </w:instrText>
    </w:r>
    <w:r w:rsidR="00D7679A" w:rsidRPr="00412DCA">
      <w:rPr>
        <w:rFonts w:ascii="Arial" w:hAnsi="Arial" w:cs="Arial"/>
        <w:sz w:val="18"/>
      </w:rPr>
      <w:fldChar w:fldCharType="separate"/>
    </w:r>
    <w:r w:rsidR="00D7679A">
      <w:rPr>
        <w:rFonts w:ascii="Arial" w:hAnsi="Arial" w:cs="Arial"/>
        <w:sz w:val="18"/>
      </w:rPr>
      <w:t>78</w:t>
    </w:r>
    <w:r w:rsidR="00D7679A" w:rsidRPr="00412DCA">
      <w:rPr>
        <w:rFonts w:ascii="Arial" w:hAnsi="Arial" w:cs="Arial"/>
        <w:sz w:val="18"/>
      </w:rPr>
      <w:fldChar w:fldCharType="end"/>
    </w:r>
  </w:p>
  <w:p w14:paraId="77E8C029" w14:textId="6B4FF86E" w:rsidR="009208EE" w:rsidRPr="00D7679A" w:rsidRDefault="00D7679A" w:rsidP="00D7679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D7B60" w14:textId="77777777" w:rsidR="009208EE" w:rsidRDefault="009208EE">
    <w:pPr>
      <w:pStyle w:val="Footer"/>
      <w:framePr w:wrap="around" w:vAnchor="text" w:hAnchor="margin" w:xAlign="right" w:y="1"/>
    </w:pPr>
    <w:r>
      <w:fldChar w:fldCharType="begin"/>
    </w:r>
    <w:r>
      <w:instrText xml:space="preserve">PAGE  </w:instrText>
    </w:r>
    <w:r>
      <w:fldChar w:fldCharType="separate"/>
    </w:r>
    <w:r>
      <w:t>1</w:t>
    </w:r>
    <w:r>
      <w:fldChar w:fldCharType="end"/>
    </w:r>
  </w:p>
  <w:p w14:paraId="67E2EB90" w14:textId="77777777" w:rsidR="009208EE" w:rsidRDefault="009208EE">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C8A9D" w14:textId="1298C864" w:rsidR="00D7679A" w:rsidRDefault="005D29FF" w:rsidP="00D7679A">
    <w:pPr>
      <w:pStyle w:val="Footer"/>
      <w:tabs>
        <w:tab w:val="clear" w:pos="4320"/>
        <w:tab w:val="clear" w:pos="8640"/>
        <w:tab w:val="right" w:pos="9360"/>
      </w:tabs>
      <w:rPr>
        <w:rFonts w:ascii="Arial" w:hAnsi="Arial" w:cs="Arial"/>
        <w:sz w:val="18"/>
      </w:rPr>
    </w:pPr>
    <w:r>
      <w:rPr>
        <w:rFonts w:ascii="Arial" w:hAnsi="Arial" w:cs="Arial"/>
        <w:sz w:val="18"/>
        <w:szCs w:val="18"/>
      </w:rPr>
      <w:t>1302</w:t>
    </w:r>
    <w:r w:rsidR="00D7679A" w:rsidRPr="00FD53A4">
      <w:rPr>
        <w:rFonts w:ascii="Arial" w:hAnsi="Arial" w:cs="Arial"/>
        <w:sz w:val="18"/>
        <w:szCs w:val="18"/>
      </w:rPr>
      <w:t xml:space="preserve">NPRR-01 </w:t>
    </w:r>
    <w:r w:rsidR="00D7679A" w:rsidRPr="002C3474">
      <w:rPr>
        <w:rFonts w:ascii="Arial" w:hAnsi="Arial" w:cs="Arial"/>
        <w:sz w:val="18"/>
        <w:szCs w:val="18"/>
      </w:rPr>
      <w:t>Addition of a Market Participant Service MP Portal within the MIS Certified Area and Revision of Forms</w:t>
    </w:r>
    <w:r w:rsidR="00D7679A" w:rsidRPr="002C3474" w:rsidDel="002C3474">
      <w:rPr>
        <w:rFonts w:ascii="Arial" w:hAnsi="Arial" w:cs="Arial"/>
        <w:sz w:val="18"/>
        <w:szCs w:val="18"/>
      </w:rPr>
      <w:t xml:space="preserve"> </w:t>
    </w:r>
    <w:r w:rsidR="00D7679A">
      <w:rPr>
        <w:rFonts w:ascii="Arial" w:hAnsi="Arial" w:cs="Arial"/>
        <w:sz w:val="18"/>
        <w:szCs w:val="18"/>
      </w:rPr>
      <w:t>0923</w:t>
    </w:r>
    <w:r w:rsidR="00D7679A" w:rsidRPr="00FD53A4">
      <w:rPr>
        <w:rFonts w:ascii="Arial" w:hAnsi="Arial" w:cs="Arial"/>
        <w:sz w:val="18"/>
        <w:szCs w:val="18"/>
      </w:rPr>
      <w:t>25</w:t>
    </w:r>
    <w:r w:rsidR="00D7679A">
      <w:rPr>
        <w:rFonts w:ascii="Arial" w:hAnsi="Arial" w:cs="Arial"/>
        <w:sz w:val="18"/>
      </w:rPr>
      <w:tab/>
      <w:t>Pa</w:t>
    </w:r>
    <w:r w:rsidR="00D7679A" w:rsidRPr="00412DCA">
      <w:rPr>
        <w:rFonts w:ascii="Arial" w:hAnsi="Arial" w:cs="Arial"/>
        <w:sz w:val="18"/>
      </w:rPr>
      <w:t xml:space="preserve">ge </w:t>
    </w:r>
    <w:r w:rsidR="00D7679A" w:rsidRPr="00412DCA">
      <w:rPr>
        <w:rFonts w:ascii="Arial" w:hAnsi="Arial" w:cs="Arial"/>
        <w:sz w:val="18"/>
      </w:rPr>
      <w:fldChar w:fldCharType="begin"/>
    </w:r>
    <w:r w:rsidR="00D7679A" w:rsidRPr="00412DCA">
      <w:rPr>
        <w:rFonts w:ascii="Arial" w:hAnsi="Arial" w:cs="Arial"/>
        <w:sz w:val="18"/>
      </w:rPr>
      <w:instrText xml:space="preserve"> PAGE </w:instrText>
    </w:r>
    <w:r w:rsidR="00D7679A" w:rsidRPr="00412DCA">
      <w:rPr>
        <w:rFonts w:ascii="Arial" w:hAnsi="Arial" w:cs="Arial"/>
        <w:sz w:val="18"/>
      </w:rPr>
      <w:fldChar w:fldCharType="separate"/>
    </w:r>
    <w:r w:rsidR="00D7679A">
      <w:rPr>
        <w:rFonts w:ascii="Arial" w:hAnsi="Arial" w:cs="Arial"/>
        <w:sz w:val="18"/>
      </w:rPr>
      <w:t>1</w:t>
    </w:r>
    <w:r w:rsidR="00D7679A" w:rsidRPr="00412DCA">
      <w:rPr>
        <w:rFonts w:ascii="Arial" w:hAnsi="Arial" w:cs="Arial"/>
        <w:sz w:val="18"/>
      </w:rPr>
      <w:fldChar w:fldCharType="end"/>
    </w:r>
    <w:r w:rsidR="00D7679A" w:rsidRPr="00412DCA">
      <w:rPr>
        <w:rFonts w:ascii="Arial" w:hAnsi="Arial" w:cs="Arial"/>
        <w:sz w:val="18"/>
      </w:rPr>
      <w:t xml:space="preserve"> of </w:t>
    </w:r>
    <w:r w:rsidR="00D7679A" w:rsidRPr="00412DCA">
      <w:rPr>
        <w:rFonts w:ascii="Arial" w:hAnsi="Arial" w:cs="Arial"/>
        <w:sz w:val="18"/>
      </w:rPr>
      <w:fldChar w:fldCharType="begin"/>
    </w:r>
    <w:r w:rsidR="00D7679A" w:rsidRPr="00412DCA">
      <w:rPr>
        <w:rFonts w:ascii="Arial" w:hAnsi="Arial" w:cs="Arial"/>
        <w:sz w:val="18"/>
      </w:rPr>
      <w:instrText xml:space="preserve"> NUMPAGES </w:instrText>
    </w:r>
    <w:r w:rsidR="00D7679A" w:rsidRPr="00412DCA">
      <w:rPr>
        <w:rFonts w:ascii="Arial" w:hAnsi="Arial" w:cs="Arial"/>
        <w:sz w:val="18"/>
      </w:rPr>
      <w:fldChar w:fldCharType="separate"/>
    </w:r>
    <w:r w:rsidR="00D7679A">
      <w:rPr>
        <w:rFonts w:ascii="Arial" w:hAnsi="Arial" w:cs="Arial"/>
        <w:sz w:val="18"/>
      </w:rPr>
      <w:t>78</w:t>
    </w:r>
    <w:r w:rsidR="00D7679A" w:rsidRPr="00412DCA">
      <w:rPr>
        <w:rFonts w:ascii="Arial" w:hAnsi="Arial" w:cs="Arial"/>
        <w:sz w:val="18"/>
      </w:rPr>
      <w:fldChar w:fldCharType="end"/>
    </w:r>
  </w:p>
  <w:p w14:paraId="7AFF2DC4" w14:textId="45A1A9D2" w:rsidR="009208EE" w:rsidRPr="00D7679A" w:rsidRDefault="00D7679A" w:rsidP="00D7679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1B82A" w14:textId="77777777" w:rsidR="009208EE" w:rsidRDefault="009208EE">
    <w:pPr>
      <w:pStyle w:val="Footer"/>
      <w:framePr w:wrap="around" w:vAnchor="text" w:hAnchor="margin" w:xAlign="right" w:y="1"/>
    </w:pPr>
    <w:r>
      <w:fldChar w:fldCharType="begin"/>
    </w:r>
    <w:r>
      <w:instrText xml:space="preserve">PAGE  </w:instrText>
    </w:r>
    <w:r>
      <w:fldChar w:fldCharType="separate"/>
    </w:r>
    <w:r>
      <w:t>1</w:t>
    </w:r>
    <w:r>
      <w:fldChar w:fldCharType="end"/>
    </w:r>
  </w:p>
  <w:p w14:paraId="50D31F57" w14:textId="77777777" w:rsidR="009208EE" w:rsidRDefault="009208EE">
    <w:pPr>
      <w:pStyle w:val="Footer"/>
      <w:ind w:right="360" w:firstLine="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8B8CD" w14:textId="00460752" w:rsidR="00D7679A" w:rsidRDefault="005D29FF" w:rsidP="00D7679A">
    <w:pPr>
      <w:pStyle w:val="Footer"/>
      <w:tabs>
        <w:tab w:val="clear" w:pos="4320"/>
        <w:tab w:val="clear" w:pos="8640"/>
        <w:tab w:val="right" w:pos="9360"/>
      </w:tabs>
      <w:rPr>
        <w:rFonts w:ascii="Arial" w:hAnsi="Arial" w:cs="Arial"/>
        <w:sz w:val="18"/>
      </w:rPr>
    </w:pPr>
    <w:r>
      <w:rPr>
        <w:rFonts w:ascii="Arial" w:hAnsi="Arial" w:cs="Arial"/>
        <w:sz w:val="18"/>
        <w:szCs w:val="18"/>
      </w:rPr>
      <w:t>1302</w:t>
    </w:r>
    <w:r w:rsidR="00D7679A" w:rsidRPr="00FD53A4">
      <w:rPr>
        <w:rFonts w:ascii="Arial" w:hAnsi="Arial" w:cs="Arial"/>
        <w:sz w:val="18"/>
        <w:szCs w:val="18"/>
      </w:rPr>
      <w:t xml:space="preserve">NPRR-01 </w:t>
    </w:r>
    <w:r w:rsidR="00D7679A" w:rsidRPr="002C3474">
      <w:rPr>
        <w:rFonts w:ascii="Arial" w:hAnsi="Arial" w:cs="Arial"/>
        <w:sz w:val="18"/>
        <w:szCs w:val="18"/>
      </w:rPr>
      <w:t>Addition of a Market Participant Service MP Portal within the MIS Certified Area and Revision of Forms</w:t>
    </w:r>
    <w:r w:rsidR="00D7679A" w:rsidRPr="002C3474" w:rsidDel="002C3474">
      <w:rPr>
        <w:rFonts w:ascii="Arial" w:hAnsi="Arial" w:cs="Arial"/>
        <w:sz w:val="18"/>
        <w:szCs w:val="18"/>
      </w:rPr>
      <w:t xml:space="preserve"> </w:t>
    </w:r>
    <w:r w:rsidR="00D7679A">
      <w:rPr>
        <w:rFonts w:ascii="Arial" w:hAnsi="Arial" w:cs="Arial"/>
        <w:sz w:val="18"/>
        <w:szCs w:val="18"/>
      </w:rPr>
      <w:t>0923</w:t>
    </w:r>
    <w:r w:rsidR="00D7679A" w:rsidRPr="00FD53A4">
      <w:rPr>
        <w:rFonts w:ascii="Arial" w:hAnsi="Arial" w:cs="Arial"/>
        <w:sz w:val="18"/>
        <w:szCs w:val="18"/>
      </w:rPr>
      <w:t>25</w:t>
    </w:r>
    <w:r w:rsidR="00D7679A">
      <w:rPr>
        <w:rFonts w:ascii="Arial" w:hAnsi="Arial" w:cs="Arial"/>
        <w:sz w:val="18"/>
      </w:rPr>
      <w:tab/>
      <w:t>Pa</w:t>
    </w:r>
    <w:r w:rsidR="00D7679A" w:rsidRPr="00412DCA">
      <w:rPr>
        <w:rFonts w:ascii="Arial" w:hAnsi="Arial" w:cs="Arial"/>
        <w:sz w:val="18"/>
      </w:rPr>
      <w:t xml:space="preserve">ge </w:t>
    </w:r>
    <w:r w:rsidR="00D7679A" w:rsidRPr="00412DCA">
      <w:rPr>
        <w:rFonts w:ascii="Arial" w:hAnsi="Arial" w:cs="Arial"/>
        <w:sz w:val="18"/>
      </w:rPr>
      <w:fldChar w:fldCharType="begin"/>
    </w:r>
    <w:r w:rsidR="00D7679A" w:rsidRPr="00412DCA">
      <w:rPr>
        <w:rFonts w:ascii="Arial" w:hAnsi="Arial" w:cs="Arial"/>
        <w:sz w:val="18"/>
      </w:rPr>
      <w:instrText xml:space="preserve"> PAGE </w:instrText>
    </w:r>
    <w:r w:rsidR="00D7679A" w:rsidRPr="00412DCA">
      <w:rPr>
        <w:rFonts w:ascii="Arial" w:hAnsi="Arial" w:cs="Arial"/>
        <w:sz w:val="18"/>
      </w:rPr>
      <w:fldChar w:fldCharType="separate"/>
    </w:r>
    <w:r w:rsidR="00D7679A">
      <w:rPr>
        <w:rFonts w:ascii="Arial" w:hAnsi="Arial" w:cs="Arial"/>
        <w:sz w:val="18"/>
      </w:rPr>
      <w:t>1</w:t>
    </w:r>
    <w:r w:rsidR="00D7679A" w:rsidRPr="00412DCA">
      <w:rPr>
        <w:rFonts w:ascii="Arial" w:hAnsi="Arial" w:cs="Arial"/>
        <w:sz w:val="18"/>
      </w:rPr>
      <w:fldChar w:fldCharType="end"/>
    </w:r>
    <w:r w:rsidR="00D7679A" w:rsidRPr="00412DCA">
      <w:rPr>
        <w:rFonts w:ascii="Arial" w:hAnsi="Arial" w:cs="Arial"/>
        <w:sz w:val="18"/>
      </w:rPr>
      <w:t xml:space="preserve"> of </w:t>
    </w:r>
    <w:r w:rsidR="00D7679A" w:rsidRPr="00412DCA">
      <w:rPr>
        <w:rFonts w:ascii="Arial" w:hAnsi="Arial" w:cs="Arial"/>
        <w:sz w:val="18"/>
      </w:rPr>
      <w:fldChar w:fldCharType="begin"/>
    </w:r>
    <w:r w:rsidR="00D7679A" w:rsidRPr="00412DCA">
      <w:rPr>
        <w:rFonts w:ascii="Arial" w:hAnsi="Arial" w:cs="Arial"/>
        <w:sz w:val="18"/>
      </w:rPr>
      <w:instrText xml:space="preserve"> NUMPAGES </w:instrText>
    </w:r>
    <w:r w:rsidR="00D7679A" w:rsidRPr="00412DCA">
      <w:rPr>
        <w:rFonts w:ascii="Arial" w:hAnsi="Arial" w:cs="Arial"/>
        <w:sz w:val="18"/>
      </w:rPr>
      <w:fldChar w:fldCharType="separate"/>
    </w:r>
    <w:r w:rsidR="00D7679A">
      <w:rPr>
        <w:rFonts w:ascii="Arial" w:hAnsi="Arial" w:cs="Arial"/>
        <w:sz w:val="18"/>
      </w:rPr>
      <w:t>78</w:t>
    </w:r>
    <w:r w:rsidR="00D7679A" w:rsidRPr="00412DCA">
      <w:rPr>
        <w:rFonts w:ascii="Arial" w:hAnsi="Arial" w:cs="Arial"/>
        <w:sz w:val="18"/>
      </w:rPr>
      <w:fldChar w:fldCharType="end"/>
    </w:r>
  </w:p>
  <w:p w14:paraId="6ADDE1C0" w14:textId="5F8477F4" w:rsidR="009208EE" w:rsidRPr="00D7679A" w:rsidRDefault="00D7679A" w:rsidP="00D7679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457D1" w14:textId="77777777" w:rsidR="003A0C70" w:rsidRDefault="003A0C70">
    <w:pPr>
      <w:pStyle w:val="Footer"/>
      <w:framePr w:wrap="around" w:vAnchor="text" w:hAnchor="margin" w:xAlign="right" w:y="1"/>
    </w:pPr>
    <w:r>
      <w:fldChar w:fldCharType="begin"/>
    </w:r>
    <w:r>
      <w:instrText xml:space="preserve">PAGE  </w:instrText>
    </w:r>
    <w:r>
      <w:fldChar w:fldCharType="separate"/>
    </w:r>
    <w:r>
      <w:t>1</w:t>
    </w:r>
    <w:r>
      <w:fldChar w:fldCharType="end"/>
    </w:r>
  </w:p>
  <w:p w14:paraId="4AF9D659" w14:textId="77777777" w:rsidR="003A0C70" w:rsidRDefault="003A0C70">
    <w:pPr>
      <w:pStyle w:val="Footer"/>
      <w:ind w:right="360" w:firstLine="360"/>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D33E6" w14:textId="77777777" w:rsidR="00D7679A" w:rsidRDefault="00D7679A"/>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8559" w14:textId="77777777" w:rsidR="009208EE" w:rsidRDefault="009208EE">
    <w:pPr>
      <w:pStyle w:val="Footer"/>
      <w:framePr w:wrap="around" w:vAnchor="text" w:hAnchor="margin" w:xAlign="right" w:y="1"/>
    </w:pPr>
    <w:r>
      <w:fldChar w:fldCharType="begin"/>
    </w:r>
    <w:r>
      <w:instrText xml:space="preserve">PAGE  </w:instrText>
    </w:r>
    <w:r>
      <w:fldChar w:fldCharType="separate"/>
    </w:r>
    <w:r>
      <w:t>1</w:t>
    </w:r>
    <w:r>
      <w:fldChar w:fldCharType="end"/>
    </w:r>
  </w:p>
  <w:p w14:paraId="013B6E71" w14:textId="77777777" w:rsidR="009208EE" w:rsidRDefault="009208EE">
    <w:pPr>
      <w:pStyle w:val="Footer"/>
      <w:ind w:right="360" w:firstLine="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ECD66" w14:textId="0465D3E3" w:rsidR="009208EE" w:rsidRPr="0012002B" w:rsidRDefault="009208EE">
    <w:pPr>
      <w:pStyle w:val="Footer"/>
      <w:jc w:val="center"/>
      <w:rPr>
        <w:smallCaps/>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921E28A" w:rsidR="00D176CF" w:rsidRDefault="005D29FF">
    <w:pPr>
      <w:pStyle w:val="Footer"/>
      <w:tabs>
        <w:tab w:val="clear" w:pos="4320"/>
        <w:tab w:val="clear" w:pos="8640"/>
        <w:tab w:val="right" w:pos="9360"/>
      </w:tabs>
      <w:rPr>
        <w:rFonts w:ascii="Arial" w:hAnsi="Arial" w:cs="Arial"/>
        <w:sz w:val="18"/>
      </w:rPr>
    </w:pPr>
    <w:r>
      <w:rPr>
        <w:rFonts w:ascii="Arial" w:hAnsi="Arial" w:cs="Arial"/>
        <w:sz w:val="18"/>
        <w:szCs w:val="18"/>
      </w:rPr>
      <w:t>1302</w:t>
    </w:r>
    <w:r w:rsidR="007F6CA4" w:rsidRPr="00FD53A4">
      <w:rPr>
        <w:rFonts w:ascii="Arial" w:hAnsi="Arial" w:cs="Arial"/>
        <w:sz w:val="18"/>
        <w:szCs w:val="18"/>
      </w:rPr>
      <w:t xml:space="preserve">NPRR-01 </w:t>
    </w:r>
    <w:r w:rsidR="002C3474" w:rsidRPr="002C3474">
      <w:rPr>
        <w:rFonts w:ascii="Arial" w:hAnsi="Arial" w:cs="Arial"/>
        <w:sz w:val="18"/>
        <w:szCs w:val="18"/>
      </w:rPr>
      <w:t>Addition of a Market Participant Service MP Portal within the MIS Certified Area and Revision of Forms</w:t>
    </w:r>
    <w:r w:rsidR="002C3474" w:rsidRPr="002C3474" w:rsidDel="002C3474">
      <w:rPr>
        <w:rFonts w:ascii="Arial" w:hAnsi="Arial" w:cs="Arial"/>
        <w:sz w:val="18"/>
        <w:szCs w:val="18"/>
      </w:rPr>
      <w:t xml:space="preserve"> </w:t>
    </w:r>
    <w:r w:rsidR="00DC5EE1">
      <w:rPr>
        <w:rFonts w:ascii="Arial" w:hAnsi="Arial" w:cs="Arial"/>
        <w:sz w:val="18"/>
        <w:szCs w:val="18"/>
      </w:rPr>
      <w:t>0923</w:t>
    </w:r>
    <w:r w:rsidR="007F6CA4" w:rsidRPr="00FD53A4">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94D89" w14:textId="77777777" w:rsidR="00FC6DF2" w:rsidRDefault="00FC6DF2" w:rsidP="00FC6DF2">
    <w:pPr>
      <w:pStyle w:val="Footer"/>
      <w:tabs>
        <w:tab w:val="clear" w:pos="4320"/>
        <w:tab w:val="clear" w:pos="8640"/>
        <w:tab w:val="right" w:pos="9360"/>
      </w:tabs>
      <w:rPr>
        <w:rFonts w:ascii="Arial" w:hAnsi="Arial" w:cs="Arial"/>
        <w:sz w:val="18"/>
      </w:rPr>
    </w:pPr>
    <w:r w:rsidRPr="007F6CA4">
      <w:rPr>
        <w:rFonts w:ascii="Arial" w:hAnsi="Arial" w:cs="Arial"/>
        <w:sz w:val="18"/>
        <w:szCs w:val="18"/>
      </w:rPr>
      <w:t>XXXXNPRR-01 Deletion of Forms 23E and 23S and Implementation of MP Portal XXXX25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42</w:t>
    </w:r>
    <w:r w:rsidRPr="00412DCA">
      <w:rPr>
        <w:rFonts w:ascii="Arial" w:hAnsi="Arial" w:cs="Arial"/>
        <w:sz w:val="18"/>
      </w:rPr>
      <w:fldChar w:fldCharType="end"/>
    </w:r>
  </w:p>
  <w:p w14:paraId="0AB4B7A1" w14:textId="48F41B18" w:rsidR="00D176CF" w:rsidRPr="00FC6DF2" w:rsidRDefault="00FC6DF2" w:rsidP="00FC6DF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B6168" w14:textId="77777777" w:rsidR="0083079F" w:rsidRDefault="0083079F">
    <w:pPr>
      <w:pStyle w:val="Footer"/>
      <w:framePr w:wrap="around" w:vAnchor="text" w:hAnchor="margin" w:xAlign="right" w:y="1"/>
    </w:pPr>
    <w:r>
      <w:fldChar w:fldCharType="begin"/>
    </w:r>
    <w:r>
      <w:instrText xml:space="preserve">PAGE  </w:instrText>
    </w:r>
    <w:r>
      <w:fldChar w:fldCharType="separate"/>
    </w:r>
    <w:r>
      <w:t>1</w:t>
    </w:r>
    <w:r>
      <w:fldChar w:fldCharType="end"/>
    </w:r>
  </w:p>
  <w:p w14:paraId="32348EA6" w14:textId="77777777" w:rsidR="0083079F" w:rsidRDefault="0083079F">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0473" w14:textId="77777777" w:rsidR="0083079F" w:rsidRDefault="0083079F">
    <w:pPr>
      <w:pStyle w:val="BodyText"/>
      <w:pBdr>
        <w:top w:val="single" w:sz="4" w:space="1" w:color="auto"/>
      </w:pBdr>
      <w:spacing w:after="0"/>
      <w:rPr>
        <w:rStyle w:val="PageNumber"/>
        <w:sz w:val="20"/>
        <w:szCs w:val="20"/>
      </w:rPr>
    </w:pPr>
    <w:r>
      <w:rPr>
        <w:smallCaps/>
        <w:sz w:val="20"/>
        <w:szCs w:val="20"/>
      </w:rPr>
      <w:t xml:space="preserve">ERCOT Nodal Protocols – November 1, </w:t>
    </w:r>
    <w:proofErr w:type="gramStart"/>
    <w:r>
      <w:rPr>
        <w:smallCaps/>
        <w:sz w:val="20"/>
        <w:szCs w:val="20"/>
      </w:rPr>
      <w:t>2017</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BE0819A" w14:textId="77777777" w:rsidR="0083079F" w:rsidRDefault="0083079F" w:rsidP="008F1199">
    <w:pPr>
      <w:pStyle w:val="BodyText"/>
      <w:pBdr>
        <w:top w:val="single" w:sz="4" w:space="1" w:color="auto"/>
      </w:pBdr>
      <w:spacing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586F6" w14:textId="089FBFBB" w:rsidR="00DC5EE1" w:rsidRDefault="005D29FF" w:rsidP="00DC5EE1">
    <w:pPr>
      <w:pStyle w:val="Footer"/>
      <w:tabs>
        <w:tab w:val="clear" w:pos="4320"/>
        <w:tab w:val="clear" w:pos="8640"/>
        <w:tab w:val="right" w:pos="9360"/>
      </w:tabs>
      <w:rPr>
        <w:rFonts w:ascii="Arial" w:hAnsi="Arial" w:cs="Arial"/>
        <w:sz w:val="18"/>
      </w:rPr>
    </w:pPr>
    <w:r>
      <w:rPr>
        <w:rFonts w:ascii="Arial" w:hAnsi="Arial" w:cs="Arial"/>
        <w:sz w:val="18"/>
        <w:szCs w:val="18"/>
      </w:rPr>
      <w:t>1302</w:t>
    </w:r>
    <w:r w:rsidR="00DC5EE1" w:rsidRPr="00FD53A4">
      <w:rPr>
        <w:rFonts w:ascii="Arial" w:hAnsi="Arial" w:cs="Arial"/>
        <w:sz w:val="18"/>
        <w:szCs w:val="18"/>
      </w:rPr>
      <w:t xml:space="preserve">NPRR-01 </w:t>
    </w:r>
    <w:r w:rsidR="00DC5EE1" w:rsidRPr="002C3474">
      <w:rPr>
        <w:rFonts w:ascii="Arial" w:hAnsi="Arial" w:cs="Arial"/>
        <w:sz w:val="18"/>
        <w:szCs w:val="18"/>
      </w:rPr>
      <w:t>Addition of a Market Participant Service MP Portal within the MIS Certified Area and Revision of Forms</w:t>
    </w:r>
    <w:r w:rsidR="00DC5EE1" w:rsidRPr="002C3474" w:rsidDel="002C3474">
      <w:rPr>
        <w:rFonts w:ascii="Arial" w:hAnsi="Arial" w:cs="Arial"/>
        <w:sz w:val="18"/>
        <w:szCs w:val="18"/>
      </w:rPr>
      <w:t xml:space="preserve"> </w:t>
    </w:r>
    <w:r w:rsidR="00DC5EE1">
      <w:rPr>
        <w:rFonts w:ascii="Arial" w:hAnsi="Arial" w:cs="Arial"/>
        <w:sz w:val="18"/>
        <w:szCs w:val="18"/>
      </w:rPr>
      <w:t>0923</w:t>
    </w:r>
    <w:r w:rsidR="00DC5EE1" w:rsidRPr="00FD53A4">
      <w:rPr>
        <w:rFonts w:ascii="Arial" w:hAnsi="Arial" w:cs="Arial"/>
        <w:sz w:val="18"/>
        <w:szCs w:val="18"/>
      </w:rPr>
      <w:t>25</w:t>
    </w:r>
    <w:r w:rsidR="00DC5EE1">
      <w:rPr>
        <w:rFonts w:ascii="Arial" w:hAnsi="Arial" w:cs="Arial"/>
        <w:sz w:val="18"/>
      </w:rPr>
      <w:tab/>
      <w:t>Pa</w:t>
    </w:r>
    <w:r w:rsidR="00DC5EE1" w:rsidRPr="00412DCA">
      <w:rPr>
        <w:rFonts w:ascii="Arial" w:hAnsi="Arial" w:cs="Arial"/>
        <w:sz w:val="18"/>
      </w:rPr>
      <w:t xml:space="preserve">ge </w:t>
    </w:r>
    <w:r w:rsidR="00DC5EE1" w:rsidRPr="00412DCA">
      <w:rPr>
        <w:rFonts w:ascii="Arial" w:hAnsi="Arial" w:cs="Arial"/>
        <w:sz w:val="18"/>
      </w:rPr>
      <w:fldChar w:fldCharType="begin"/>
    </w:r>
    <w:r w:rsidR="00DC5EE1" w:rsidRPr="00412DCA">
      <w:rPr>
        <w:rFonts w:ascii="Arial" w:hAnsi="Arial" w:cs="Arial"/>
        <w:sz w:val="18"/>
      </w:rPr>
      <w:instrText xml:space="preserve"> PAGE </w:instrText>
    </w:r>
    <w:r w:rsidR="00DC5EE1" w:rsidRPr="00412DCA">
      <w:rPr>
        <w:rFonts w:ascii="Arial" w:hAnsi="Arial" w:cs="Arial"/>
        <w:sz w:val="18"/>
      </w:rPr>
      <w:fldChar w:fldCharType="separate"/>
    </w:r>
    <w:r w:rsidR="00DC5EE1">
      <w:rPr>
        <w:rFonts w:ascii="Arial" w:hAnsi="Arial" w:cs="Arial"/>
        <w:sz w:val="18"/>
      </w:rPr>
      <w:t>1</w:t>
    </w:r>
    <w:r w:rsidR="00DC5EE1" w:rsidRPr="00412DCA">
      <w:rPr>
        <w:rFonts w:ascii="Arial" w:hAnsi="Arial" w:cs="Arial"/>
        <w:sz w:val="18"/>
      </w:rPr>
      <w:fldChar w:fldCharType="end"/>
    </w:r>
    <w:r w:rsidR="00DC5EE1" w:rsidRPr="00412DCA">
      <w:rPr>
        <w:rFonts w:ascii="Arial" w:hAnsi="Arial" w:cs="Arial"/>
        <w:sz w:val="18"/>
      </w:rPr>
      <w:t xml:space="preserve"> of </w:t>
    </w:r>
    <w:r w:rsidR="00DC5EE1" w:rsidRPr="00412DCA">
      <w:rPr>
        <w:rFonts w:ascii="Arial" w:hAnsi="Arial" w:cs="Arial"/>
        <w:sz w:val="18"/>
      </w:rPr>
      <w:fldChar w:fldCharType="begin"/>
    </w:r>
    <w:r w:rsidR="00DC5EE1" w:rsidRPr="00412DCA">
      <w:rPr>
        <w:rFonts w:ascii="Arial" w:hAnsi="Arial" w:cs="Arial"/>
        <w:sz w:val="18"/>
      </w:rPr>
      <w:instrText xml:space="preserve"> NUMPAGES </w:instrText>
    </w:r>
    <w:r w:rsidR="00DC5EE1" w:rsidRPr="00412DCA">
      <w:rPr>
        <w:rFonts w:ascii="Arial" w:hAnsi="Arial" w:cs="Arial"/>
        <w:sz w:val="18"/>
      </w:rPr>
      <w:fldChar w:fldCharType="separate"/>
    </w:r>
    <w:r w:rsidR="00DC5EE1">
      <w:rPr>
        <w:rFonts w:ascii="Arial" w:hAnsi="Arial" w:cs="Arial"/>
        <w:sz w:val="18"/>
      </w:rPr>
      <w:t>78</w:t>
    </w:r>
    <w:r w:rsidR="00DC5EE1" w:rsidRPr="00412DCA">
      <w:rPr>
        <w:rFonts w:ascii="Arial" w:hAnsi="Arial" w:cs="Arial"/>
        <w:sz w:val="18"/>
      </w:rPr>
      <w:fldChar w:fldCharType="end"/>
    </w:r>
  </w:p>
  <w:p w14:paraId="1A2DFDA1" w14:textId="318091B2" w:rsidR="0083079F" w:rsidRPr="00DC5EE1" w:rsidRDefault="00DC5EE1" w:rsidP="00DC5EE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B60A4" w14:textId="77777777" w:rsidR="009208EE" w:rsidRDefault="009208EE">
    <w:pPr>
      <w:pStyle w:val="Footer"/>
      <w:framePr w:wrap="around" w:vAnchor="text" w:hAnchor="margin" w:xAlign="right" w:y="1"/>
    </w:pPr>
    <w:r>
      <w:fldChar w:fldCharType="begin"/>
    </w:r>
    <w:r>
      <w:instrText xml:space="preserve">PAGE  </w:instrText>
    </w:r>
    <w:r>
      <w:fldChar w:fldCharType="separate"/>
    </w:r>
    <w:r>
      <w:t>1</w:t>
    </w:r>
    <w:r>
      <w:fldChar w:fldCharType="end"/>
    </w:r>
  </w:p>
  <w:p w14:paraId="1D775643" w14:textId="77777777" w:rsidR="009208EE" w:rsidRDefault="009208EE">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96462" w14:textId="557BB6AB" w:rsidR="00D7679A" w:rsidRDefault="005D29FF" w:rsidP="00D7679A">
    <w:pPr>
      <w:pStyle w:val="Footer"/>
      <w:tabs>
        <w:tab w:val="clear" w:pos="4320"/>
        <w:tab w:val="clear" w:pos="8640"/>
        <w:tab w:val="right" w:pos="9360"/>
      </w:tabs>
      <w:rPr>
        <w:rFonts w:ascii="Arial" w:hAnsi="Arial" w:cs="Arial"/>
        <w:sz w:val="18"/>
      </w:rPr>
    </w:pPr>
    <w:r>
      <w:rPr>
        <w:rFonts w:ascii="Arial" w:hAnsi="Arial" w:cs="Arial"/>
        <w:sz w:val="18"/>
        <w:szCs w:val="18"/>
      </w:rPr>
      <w:t>1302</w:t>
    </w:r>
    <w:r w:rsidR="00D7679A" w:rsidRPr="00FD53A4">
      <w:rPr>
        <w:rFonts w:ascii="Arial" w:hAnsi="Arial" w:cs="Arial"/>
        <w:sz w:val="18"/>
        <w:szCs w:val="18"/>
      </w:rPr>
      <w:t xml:space="preserve">NPRR-01 </w:t>
    </w:r>
    <w:r w:rsidR="00D7679A" w:rsidRPr="002C3474">
      <w:rPr>
        <w:rFonts w:ascii="Arial" w:hAnsi="Arial" w:cs="Arial"/>
        <w:sz w:val="18"/>
        <w:szCs w:val="18"/>
      </w:rPr>
      <w:t>Addition of a Market Participant Service MP Portal within the MIS Certified Area and Revision of Forms</w:t>
    </w:r>
    <w:r w:rsidR="00D7679A" w:rsidRPr="002C3474" w:rsidDel="002C3474">
      <w:rPr>
        <w:rFonts w:ascii="Arial" w:hAnsi="Arial" w:cs="Arial"/>
        <w:sz w:val="18"/>
        <w:szCs w:val="18"/>
      </w:rPr>
      <w:t xml:space="preserve"> </w:t>
    </w:r>
    <w:r w:rsidR="00D7679A">
      <w:rPr>
        <w:rFonts w:ascii="Arial" w:hAnsi="Arial" w:cs="Arial"/>
        <w:sz w:val="18"/>
        <w:szCs w:val="18"/>
      </w:rPr>
      <w:t>0923</w:t>
    </w:r>
    <w:r w:rsidR="00D7679A" w:rsidRPr="00FD53A4">
      <w:rPr>
        <w:rFonts w:ascii="Arial" w:hAnsi="Arial" w:cs="Arial"/>
        <w:sz w:val="18"/>
        <w:szCs w:val="18"/>
      </w:rPr>
      <w:t>25</w:t>
    </w:r>
    <w:r w:rsidR="00D7679A">
      <w:rPr>
        <w:rFonts w:ascii="Arial" w:hAnsi="Arial" w:cs="Arial"/>
        <w:sz w:val="18"/>
      </w:rPr>
      <w:tab/>
      <w:t>Pa</w:t>
    </w:r>
    <w:r w:rsidR="00D7679A" w:rsidRPr="00412DCA">
      <w:rPr>
        <w:rFonts w:ascii="Arial" w:hAnsi="Arial" w:cs="Arial"/>
        <w:sz w:val="18"/>
      </w:rPr>
      <w:t xml:space="preserve">ge </w:t>
    </w:r>
    <w:r w:rsidR="00D7679A" w:rsidRPr="00412DCA">
      <w:rPr>
        <w:rFonts w:ascii="Arial" w:hAnsi="Arial" w:cs="Arial"/>
        <w:sz w:val="18"/>
      </w:rPr>
      <w:fldChar w:fldCharType="begin"/>
    </w:r>
    <w:r w:rsidR="00D7679A" w:rsidRPr="00412DCA">
      <w:rPr>
        <w:rFonts w:ascii="Arial" w:hAnsi="Arial" w:cs="Arial"/>
        <w:sz w:val="18"/>
      </w:rPr>
      <w:instrText xml:space="preserve"> PAGE </w:instrText>
    </w:r>
    <w:r w:rsidR="00D7679A" w:rsidRPr="00412DCA">
      <w:rPr>
        <w:rFonts w:ascii="Arial" w:hAnsi="Arial" w:cs="Arial"/>
        <w:sz w:val="18"/>
      </w:rPr>
      <w:fldChar w:fldCharType="separate"/>
    </w:r>
    <w:r w:rsidR="00D7679A">
      <w:rPr>
        <w:rFonts w:ascii="Arial" w:hAnsi="Arial" w:cs="Arial"/>
        <w:sz w:val="18"/>
      </w:rPr>
      <w:t>1</w:t>
    </w:r>
    <w:r w:rsidR="00D7679A" w:rsidRPr="00412DCA">
      <w:rPr>
        <w:rFonts w:ascii="Arial" w:hAnsi="Arial" w:cs="Arial"/>
        <w:sz w:val="18"/>
      </w:rPr>
      <w:fldChar w:fldCharType="end"/>
    </w:r>
    <w:r w:rsidR="00D7679A" w:rsidRPr="00412DCA">
      <w:rPr>
        <w:rFonts w:ascii="Arial" w:hAnsi="Arial" w:cs="Arial"/>
        <w:sz w:val="18"/>
      </w:rPr>
      <w:t xml:space="preserve"> of </w:t>
    </w:r>
    <w:r w:rsidR="00D7679A" w:rsidRPr="00412DCA">
      <w:rPr>
        <w:rFonts w:ascii="Arial" w:hAnsi="Arial" w:cs="Arial"/>
        <w:sz w:val="18"/>
      </w:rPr>
      <w:fldChar w:fldCharType="begin"/>
    </w:r>
    <w:r w:rsidR="00D7679A" w:rsidRPr="00412DCA">
      <w:rPr>
        <w:rFonts w:ascii="Arial" w:hAnsi="Arial" w:cs="Arial"/>
        <w:sz w:val="18"/>
      </w:rPr>
      <w:instrText xml:space="preserve"> NUMPAGES </w:instrText>
    </w:r>
    <w:r w:rsidR="00D7679A" w:rsidRPr="00412DCA">
      <w:rPr>
        <w:rFonts w:ascii="Arial" w:hAnsi="Arial" w:cs="Arial"/>
        <w:sz w:val="18"/>
      </w:rPr>
      <w:fldChar w:fldCharType="separate"/>
    </w:r>
    <w:r w:rsidR="00D7679A">
      <w:rPr>
        <w:rFonts w:ascii="Arial" w:hAnsi="Arial" w:cs="Arial"/>
        <w:sz w:val="18"/>
      </w:rPr>
      <w:t>78</w:t>
    </w:r>
    <w:r w:rsidR="00D7679A" w:rsidRPr="00412DCA">
      <w:rPr>
        <w:rFonts w:ascii="Arial" w:hAnsi="Arial" w:cs="Arial"/>
        <w:sz w:val="18"/>
      </w:rPr>
      <w:fldChar w:fldCharType="end"/>
    </w:r>
  </w:p>
  <w:p w14:paraId="41BCCAEF" w14:textId="77777777" w:rsidR="00D7679A" w:rsidRPr="00412DCA" w:rsidRDefault="00D7679A" w:rsidP="00D7679A">
    <w:pPr>
      <w:pStyle w:val="Footer"/>
      <w:tabs>
        <w:tab w:val="clear" w:pos="4320"/>
        <w:tab w:val="clear" w:pos="8640"/>
        <w:tab w:val="right" w:pos="9360"/>
      </w:tabs>
      <w:rPr>
        <w:rFonts w:ascii="Arial" w:hAnsi="Arial" w:cs="Arial"/>
        <w:sz w:val="18"/>
      </w:rPr>
    </w:pPr>
    <w:r>
      <w:rPr>
        <w:rFonts w:ascii="Arial" w:hAnsi="Arial" w:cs="Arial"/>
        <w:sz w:val="18"/>
      </w:rPr>
      <w:t>PUBLIC</w:t>
    </w:r>
  </w:p>
  <w:p w14:paraId="765B4E9D" w14:textId="70990BC5" w:rsidR="009208EE" w:rsidRPr="00E0255F" w:rsidRDefault="009208EE" w:rsidP="00E0255F">
    <w:pPr>
      <w:pStyle w:val="Footer"/>
      <w:tabs>
        <w:tab w:val="clear" w:pos="4320"/>
        <w:tab w:val="clear" w:pos="8640"/>
        <w:tab w:val="right" w:pos="9360"/>
      </w:tabs>
      <w:rPr>
        <w:rFonts w:ascii="Arial" w:hAnsi="Arial" w:cs="Arial"/>
        <w:sz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187CC" w14:textId="77777777" w:rsidR="009208EE" w:rsidRDefault="009208EE">
    <w:pPr>
      <w:pStyle w:val="Footer"/>
      <w:framePr w:wrap="around" w:vAnchor="text" w:hAnchor="margin" w:xAlign="right" w:y="1"/>
    </w:pPr>
    <w:r>
      <w:fldChar w:fldCharType="begin"/>
    </w:r>
    <w:r>
      <w:instrText xml:space="preserve">PAGE  </w:instrText>
    </w:r>
    <w:r>
      <w:fldChar w:fldCharType="separate"/>
    </w:r>
    <w:r>
      <w:t>1</w:t>
    </w:r>
    <w:r>
      <w:fldChar w:fldCharType="end"/>
    </w:r>
  </w:p>
  <w:p w14:paraId="1723A050" w14:textId="77777777" w:rsidR="009208EE" w:rsidRDefault="009208EE">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93871" w14:textId="77777777" w:rsidR="009D3CB1" w:rsidRDefault="009D3CB1">
      <w:r>
        <w:separator/>
      </w:r>
    </w:p>
  </w:footnote>
  <w:footnote w:type="continuationSeparator" w:id="0">
    <w:p w14:paraId="264A5915" w14:textId="77777777" w:rsidR="009D3CB1" w:rsidRDefault="009D3CB1">
      <w:r>
        <w:continuationSeparator/>
      </w:r>
    </w:p>
  </w:footnote>
  <w:footnote w:type="continuationNotice" w:id="1">
    <w:p w14:paraId="294DC33E" w14:textId="77777777" w:rsidR="009D3CB1" w:rsidRDefault="009D3CB1"/>
  </w:footnote>
  <w:footnote w:id="2">
    <w:p w14:paraId="36F7F50D" w14:textId="77777777" w:rsidR="0083079F" w:rsidRDefault="0083079F" w:rsidP="0083079F">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3">
    <w:p w14:paraId="095426AE" w14:textId="77777777" w:rsidR="009208EE" w:rsidRDefault="009208EE" w:rsidP="009208EE">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11708104" w:rsidR="00D176CF" w:rsidRDefault="00D176CF" w:rsidP="006E4597">
    <w:pPr>
      <w:pStyle w:val="Header"/>
      <w:jc w:val="center"/>
      <w:rPr>
        <w:sz w:val="32"/>
      </w:rPr>
    </w:pPr>
    <w:r>
      <w:rPr>
        <w:sz w:val="32"/>
      </w:rPr>
      <w:t>Nodal Protocol Revision Request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EC381" w14:textId="77777777" w:rsidR="00FC6DF2" w:rsidRDefault="00FC6DF2" w:rsidP="00FC6DF2">
    <w:pPr>
      <w:pStyle w:val="Header"/>
      <w:jc w:val="center"/>
      <w:rPr>
        <w:sz w:val="32"/>
      </w:rPr>
    </w:pPr>
    <w:r>
      <w:rPr>
        <w:sz w:val="32"/>
      </w:rPr>
      <w:t>Nodal Protocol Revision Request</w:t>
    </w:r>
  </w:p>
  <w:p w14:paraId="56099D9B" w14:textId="77777777" w:rsidR="00FC6DF2" w:rsidRDefault="00FC6D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0C278" w14:textId="77777777" w:rsidR="0083079F" w:rsidRPr="00CC4C8B" w:rsidRDefault="0083079F"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3B17220" w14:textId="77777777" w:rsidR="0083079F" w:rsidRDefault="008307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62A7F" w14:textId="77777777" w:rsidR="00FC6DF2" w:rsidRDefault="00FC6DF2" w:rsidP="00FC6DF2">
    <w:pPr>
      <w:pStyle w:val="Header"/>
      <w:jc w:val="center"/>
      <w:rPr>
        <w:sz w:val="32"/>
      </w:rPr>
    </w:pPr>
    <w:r>
      <w:rPr>
        <w:sz w:val="32"/>
      </w:rPr>
      <w:t>Nodal Protocol Revision Request</w:t>
    </w:r>
  </w:p>
  <w:p w14:paraId="0864A2BB" w14:textId="77777777" w:rsidR="009208EE" w:rsidRDefault="009208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2E396" w14:textId="77777777" w:rsidR="00FC6DF2" w:rsidRDefault="00FC6DF2" w:rsidP="00FC6DF2">
    <w:pPr>
      <w:pStyle w:val="Header"/>
      <w:jc w:val="center"/>
      <w:rPr>
        <w:sz w:val="32"/>
      </w:rPr>
    </w:pPr>
    <w:r>
      <w:rPr>
        <w:sz w:val="32"/>
      </w:rPr>
      <w:t>Nodal Protocol Revision Request</w:t>
    </w:r>
  </w:p>
  <w:p w14:paraId="600FE87E" w14:textId="77777777" w:rsidR="009208EE" w:rsidRDefault="009208E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7DBFF" w14:textId="77777777" w:rsidR="00FC6DF2" w:rsidRDefault="00FC6DF2" w:rsidP="00FC6DF2">
    <w:pPr>
      <w:pStyle w:val="Header"/>
      <w:jc w:val="center"/>
      <w:rPr>
        <w:sz w:val="32"/>
      </w:rPr>
    </w:pPr>
    <w:r>
      <w:rPr>
        <w:sz w:val="32"/>
      </w:rPr>
      <w:t>Nodal Protocol Revision Request</w:t>
    </w:r>
  </w:p>
  <w:p w14:paraId="1866462B" w14:textId="77777777" w:rsidR="009208EE" w:rsidRDefault="009208E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2EC2F" w14:textId="77777777" w:rsidR="00FC6DF2" w:rsidRDefault="00FC6DF2" w:rsidP="00FC6DF2">
    <w:pPr>
      <w:pStyle w:val="Header"/>
      <w:jc w:val="center"/>
      <w:rPr>
        <w:sz w:val="32"/>
      </w:rPr>
    </w:pPr>
    <w:r>
      <w:rPr>
        <w:sz w:val="32"/>
      </w:rPr>
      <w:t>Nodal Protocol Revision Request</w:t>
    </w:r>
  </w:p>
  <w:p w14:paraId="4A53DCA2" w14:textId="77777777" w:rsidR="009208EE" w:rsidRDefault="009208E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95A9" w14:textId="77777777" w:rsidR="00FC6DF2" w:rsidRDefault="00FC6DF2" w:rsidP="00FC6DF2">
    <w:pPr>
      <w:pStyle w:val="Header"/>
      <w:jc w:val="center"/>
      <w:rPr>
        <w:sz w:val="32"/>
      </w:rPr>
    </w:pPr>
    <w:r>
      <w:rPr>
        <w:sz w:val="32"/>
      </w:rPr>
      <w:t>Nodal Protocol Revision Request</w:t>
    </w:r>
  </w:p>
  <w:p w14:paraId="0187F2A7" w14:textId="77777777" w:rsidR="009208EE" w:rsidRDefault="009208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037774"/>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6"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5874C25"/>
    <w:multiLevelType w:val="hybridMultilevel"/>
    <w:tmpl w:val="D106704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2"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1"/>
  </w:num>
  <w:num w:numId="2" w16cid:durableId="1839425283">
    <w:abstractNumId w:val="39"/>
  </w:num>
  <w:num w:numId="3" w16cid:durableId="971709594">
    <w:abstractNumId w:val="41"/>
  </w:num>
  <w:num w:numId="4" w16cid:durableId="1736123474">
    <w:abstractNumId w:val="2"/>
  </w:num>
  <w:num w:numId="5" w16cid:durableId="1475442967">
    <w:abstractNumId w:val="31"/>
  </w:num>
  <w:num w:numId="6" w16cid:durableId="1071393571">
    <w:abstractNumId w:val="31"/>
  </w:num>
  <w:num w:numId="7" w16cid:durableId="1413744175">
    <w:abstractNumId w:val="31"/>
  </w:num>
  <w:num w:numId="8" w16cid:durableId="1147820290">
    <w:abstractNumId w:val="31"/>
  </w:num>
  <w:num w:numId="9" w16cid:durableId="729764067">
    <w:abstractNumId w:val="31"/>
  </w:num>
  <w:num w:numId="10" w16cid:durableId="651908752">
    <w:abstractNumId w:val="31"/>
  </w:num>
  <w:num w:numId="11" w16cid:durableId="2021545621">
    <w:abstractNumId w:val="31"/>
  </w:num>
  <w:num w:numId="12" w16cid:durableId="2033334835">
    <w:abstractNumId w:val="31"/>
  </w:num>
  <w:num w:numId="13" w16cid:durableId="1354840513">
    <w:abstractNumId w:val="31"/>
  </w:num>
  <w:num w:numId="14" w16cid:durableId="2082215892">
    <w:abstractNumId w:val="9"/>
  </w:num>
  <w:num w:numId="15" w16cid:durableId="1265773267">
    <w:abstractNumId w:val="30"/>
  </w:num>
  <w:num w:numId="16" w16cid:durableId="304939696">
    <w:abstractNumId w:val="33"/>
  </w:num>
  <w:num w:numId="17" w16cid:durableId="1837302691">
    <w:abstractNumId w:val="36"/>
  </w:num>
  <w:num w:numId="18" w16cid:durableId="2140175323">
    <w:abstractNumId w:val="12"/>
  </w:num>
  <w:num w:numId="19" w16cid:durableId="731661008">
    <w:abstractNumId w:val="32"/>
  </w:num>
  <w:num w:numId="20" w16cid:durableId="1512917052">
    <w:abstractNumId w:val="5"/>
  </w:num>
  <w:num w:numId="21" w16cid:durableId="1428380245">
    <w:abstractNumId w:val="19"/>
  </w:num>
  <w:num w:numId="22" w16cid:durableId="1090467585">
    <w:abstractNumId w:val="24"/>
  </w:num>
  <w:num w:numId="23" w16cid:durableId="935795088">
    <w:abstractNumId w:val="18"/>
  </w:num>
  <w:num w:numId="24" w16cid:durableId="1364331734">
    <w:abstractNumId w:val="28"/>
  </w:num>
  <w:num w:numId="25" w16cid:durableId="748233249">
    <w:abstractNumId w:val="0"/>
  </w:num>
  <w:num w:numId="26" w16cid:durableId="1822231668">
    <w:abstractNumId w:val="14"/>
  </w:num>
  <w:num w:numId="27" w16cid:durableId="143594203">
    <w:abstractNumId w:val="17"/>
  </w:num>
  <w:num w:numId="28" w16cid:durableId="573004414">
    <w:abstractNumId w:val="16"/>
  </w:num>
  <w:num w:numId="29" w16cid:durableId="1477986444">
    <w:abstractNumId w:val="27"/>
  </w:num>
  <w:num w:numId="30" w16cid:durableId="1936399069">
    <w:abstractNumId w:val="40"/>
  </w:num>
  <w:num w:numId="31" w16cid:durableId="1639534905">
    <w:abstractNumId w:val="22"/>
  </w:num>
  <w:num w:numId="32" w16cid:durableId="1532263300">
    <w:abstractNumId w:val="26"/>
  </w:num>
  <w:num w:numId="33" w16cid:durableId="2035227664">
    <w:abstractNumId w:val="37"/>
  </w:num>
  <w:num w:numId="34" w16cid:durableId="1965035291">
    <w:abstractNumId w:val="13"/>
  </w:num>
  <w:num w:numId="35" w16cid:durableId="1655253074">
    <w:abstractNumId w:val="15"/>
  </w:num>
  <w:num w:numId="36" w16cid:durableId="814376149">
    <w:abstractNumId w:val="6"/>
  </w:num>
  <w:num w:numId="37" w16cid:durableId="900212795">
    <w:abstractNumId w:val="20"/>
  </w:num>
  <w:num w:numId="38" w16cid:durableId="473064872">
    <w:abstractNumId w:val="8"/>
  </w:num>
  <w:num w:numId="39" w16cid:durableId="1746878580">
    <w:abstractNumId w:val="11"/>
  </w:num>
  <w:num w:numId="40" w16cid:durableId="1580867081">
    <w:abstractNumId w:val="42"/>
  </w:num>
  <w:num w:numId="41" w16cid:durableId="1176918667">
    <w:abstractNumId w:val="35"/>
  </w:num>
  <w:num w:numId="42" w16cid:durableId="257563999">
    <w:abstractNumId w:val="21"/>
  </w:num>
  <w:num w:numId="43" w16cid:durableId="334039080">
    <w:abstractNumId w:val="7"/>
  </w:num>
  <w:num w:numId="44" w16cid:durableId="1913201283">
    <w:abstractNumId w:val="34"/>
  </w:num>
  <w:num w:numId="45" w16cid:durableId="1986349037">
    <w:abstractNumId w:val="10"/>
  </w:num>
  <w:num w:numId="46" w16cid:durableId="1468282578">
    <w:abstractNumId w:val="25"/>
  </w:num>
  <w:num w:numId="47" w16cid:durableId="603734773">
    <w:abstractNumId w:val="23"/>
  </w:num>
  <w:num w:numId="48" w16cid:durableId="2097167248">
    <w:abstractNumId w:val="38"/>
  </w:num>
  <w:num w:numId="49" w16cid:durableId="170030554">
    <w:abstractNumId w:val="3"/>
  </w:num>
  <w:num w:numId="50" w16cid:durableId="57873386">
    <w:abstractNumId w:val="29"/>
  </w:num>
  <w:num w:numId="51" w16cid:durableId="1779988958">
    <w:abstractNumId w:val="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2]">
    <w15:presenceInfo w15:providerId="AD" w15:userId="S::william.lowe@ercot.com::efcdc971-7dd6-4244-b841-f44c3d7c43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FEE"/>
    <w:rsid w:val="00004AD9"/>
    <w:rsid w:val="0000560B"/>
    <w:rsid w:val="00006711"/>
    <w:rsid w:val="00006949"/>
    <w:rsid w:val="000107AB"/>
    <w:rsid w:val="00012046"/>
    <w:rsid w:val="00013D60"/>
    <w:rsid w:val="00020011"/>
    <w:rsid w:val="000213D2"/>
    <w:rsid w:val="00021F90"/>
    <w:rsid w:val="000226FE"/>
    <w:rsid w:val="00025755"/>
    <w:rsid w:val="00031933"/>
    <w:rsid w:val="00031A39"/>
    <w:rsid w:val="0003376A"/>
    <w:rsid w:val="00034A3E"/>
    <w:rsid w:val="00034B02"/>
    <w:rsid w:val="00040BF8"/>
    <w:rsid w:val="00040FD1"/>
    <w:rsid w:val="00051115"/>
    <w:rsid w:val="00060A5A"/>
    <w:rsid w:val="000611FE"/>
    <w:rsid w:val="00062850"/>
    <w:rsid w:val="00064B41"/>
    <w:rsid w:val="00064B44"/>
    <w:rsid w:val="00066BB8"/>
    <w:rsid w:val="00067526"/>
    <w:rsid w:val="00067FE2"/>
    <w:rsid w:val="000712C7"/>
    <w:rsid w:val="00074914"/>
    <w:rsid w:val="0007682E"/>
    <w:rsid w:val="00090C98"/>
    <w:rsid w:val="00092470"/>
    <w:rsid w:val="00093FCD"/>
    <w:rsid w:val="00096AB5"/>
    <w:rsid w:val="000A2414"/>
    <w:rsid w:val="000A27F7"/>
    <w:rsid w:val="000A3005"/>
    <w:rsid w:val="000A7828"/>
    <w:rsid w:val="000B1098"/>
    <w:rsid w:val="000B3D52"/>
    <w:rsid w:val="000B50B9"/>
    <w:rsid w:val="000B63C8"/>
    <w:rsid w:val="000C313A"/>
    <w:rsid w:val="000C4018"/>
    <w:rsid w:val="000C478F"/>
    <w:rsid w:val="000C4C66"/>
    <w:rsid w:val="000C6DBB"/>
    <w:rsid w:val="000C75DC"/>
    <w:rsid w:val="000C7819"/>
    <w:rsid w:val="000D07B9"/>
    <w:rsid w:val="000D1AEB"/>
    <w:rsid w:val="000D2564"/>
    <w:rsid w:val="000D350F"/>
    <w:rsid w:val="000D3CF1"/>
    <w:rsid w:val="000D3E64"/>
    <w:rsid w:val="000D68B2"/>
    <w:rsid w:val="000E4729"/>
    <w:rsid w:val="000E67D6"/>
    <w:rsid w:val="000F10A1"/>
    <w:rsid w:val="000F13C5"/>
    <w:rsid w:val="000F3480"/>
    <w:rsid w:val="000F5FCA"/>
    <w:rsid w:val="00103A89"/>
    <w:rsid w:val="00105A36"/>
    <w:rsid w:val="001067DC"/>
    <w:rsid w:val="00107453"/>
    <w:rsid w:val="00120270"/>
    <w:rsid w:val="001269AF"/>
    <w:rsid w:val="00127F4D"/>
    <w:rsid w:val="001313B4"/>
    <w:rsid w:val="001364C5"/>
    <w:rsid w:val="0013667A"/>
    <w:rsid w:val="00136BDF"/>
    <w:rsid w:val="001430A4"/>
    <w:rsid w:val="0014546D"/>
    <w:rsid w:val="0014701A"/>
    <w:rsid w:val="001500D9"/>
    <w:rsid w:val="001542F2"/>
    <w:rsid w:val="00156DB7"/>
    <w:rsid w:val="00157228"/>
    <w:rsid w:val="00160C3C"/>
    <w:rsid w:val="00164042"/>
    <w:rsid w:val="00164F6F"/>
    <w:rsid w:val="00165628"/>
    <w:rsid w:val="00165C2D"/>
    <w:rsid w:val="001731CA"/>
    <w:rsid w:val="001751F1"/>
    <w:rsid w:val="00176375"/>
    <w:rsid w:val="001772C5"/>
    <w:rsid w:val="0017783C"/>
    <w:rsid w:val="001857A2"/>
    <w:rsid w:val="00190BCE"/>
    <w:rsid w:val="00190D04"/>
    <w:rsid w:val="0019314C"/>
    <w:rsid w:val="001A4E1A"/>
    <w:rsid w:val="001A56CC"/>
    <w:rsid w:val="001B27C9"/>
    <w:rsid w:val="001C0007"/>
    <w:rsid w:val="001D61C5"/>
    <w:rsid w:val="001D7868"/>
    <w:rsid w:val="001D7CB3"/>
    <w:rsid w:val="001E0B6F"/>
    <w:rsid w:val="001E268B"/>
    <w:rsid w:val="001F074F"/>
    <w:rsid w:val="001F38F0"/>
    <w:rsid w:val="001F478D"/>
    <w:rsid w:val="001F76EE"/>
    <w:rsid w:val="002007CB"/>
    <w:rsid w:val="00206E78"/>
    <w:rsid w:val="0020709D"/>
    <w:rsid w:val="00212942"/>
    <w:rsid w:val="00212AF0"/>
    <w:rsid w:val="00214E81"/>
    <w:rsid w:val="0021697C"/>
    <w:rsid w:val="0021776A"/>
    <w:rsid w:val="00220875"/>
    <w:rsid w:val="00221BC3"/>
    <w:rsid w:val="00223B71"/>
    <w:rsid w:val="00224DA7"/>
    <w:rsid w:val="0022676B"/>
    <w:rsid w:val="00232EF0"/>
    <w:rsid w:val="00237430"/>
    <w:rsid w:val="002443C3"/>
    <w:rsid w:val="002444B7"/>
    <w:rsid w:val="0024492E"/>
    <w:rsid w:val="00244993"/>
    <w:rsid w:val="00247EC7"/>
    <w:rsid w:val="00254C19"/>
    <w:rsid w:val="002555F0"/>
    <w:rsid w:val="00261067"/>
    <w:rsid w:val="0026307D"/>
    <w:rsid w:val="002651A8"/>
    <w:rsid w:val="00270363"/>
    <w:rsid w:val="00270892"/>
    <w:rsid w:val="0027297C"/>
    <w:rsid w:val="00274032"/>
    <w:rsid w:val="00274D8A"/>
    <w:rsid w:val="00275687"/>
    <w:rsid w:val="00276A99"/>
    <w:rsid w:val="00281B22"/>
    <w:rsid w:val="00283028"/>
    <w:rsid w:val="002866F8"/>
    <w:rsid w:val="00286AD9"/>
    <w:rsid w:val="0028792D"/>
    <w:rsid w:val="00291560"/>
    <w:rsid w:val="002966F3"/>
    <w:rsid w:val="002A0822"/>
    <w:rsid w:val="002A1F06"/>
    <w:rsid w:val="002A2930"/>
    <w:rsid w:val="002A6376"/>
    <w:rsid w:val="002B09FA"/>
    <w:rsid w:val="002B0EE6"/>
    <w:rsid w:val="002B69F3"/>
    <w:rsid w:val="002B763A"/>
    <w:rsid w:val="002C2862"/>
    <w:rsid w:val="002C3474"/>
    <w:rsid w:val="002C4783"/>
    <w:rsid w:val="002C4AC6"/>
    <w:rsid w:val="002D382A"/>
    <w:rsid w:val="002D3A7E"/>
    <w:rsid w:val="002D6A57"/>
    <w:rsid w:val="002E2790"/>
    <w:rsid w:val="002E44EF"/>
    <w:rsid w:val="002F0CCF"/>
    <w:rsid w:val="002F1C76"/>
    <w:rsid w:val="002F1EDD"/>
    <w:rsid w:val="002F3910"/>
    <w:rsid w:val="002F3AE7"/>
    <w:rsid w:val="002F3C76"/>
    <w:rsid w:val="002F430F"/>
    <w:rsid w:val="002F6A4E"/>
    <w:rsid w:val="002F74E7"/>
    <w:rsid w:val="00300A8A"/>
    <w:rsid w:val="003013F2"/>
    <w:rsid w:val="0030232A"/>
    <w:rsid w:val="0030694A"/>
    <w:rsid w:val="003069F4"/>
    <w:rsid w:val="00307EE6"/>
    <w:rsid w:val="00310F25"/>
    <w:rsid w:val="003164BF"/>
    <w:rsid w:val="00317943"/>
    <w:rsid w:val="00327C2E"/>
    <w:rsid w:val="00331F27"/>
    <w:rsid w:val="0033258A"/>
    <w:rsid w:val="00341842"/>
    <w:rsid w:val="00346C47"/>
    <w:rsid w:val="003502EC"/>
    <w:rsid w:val="00352A34"/>
    <w:rsid w:val="003531F2"/>
    <w:rsid w:val="00354704"/>
    <w:rsid w:val="00360920"/>
    <w:rsid w:val="00364886"/>
    <w:rsid w:val="00367760"/>
    <w:rsid w:val="00367F72"/>
    <w:rsid w:val="003713D5"/>
    <w:rsid w:val="00373024"/>
    <w:rsid w:val="00374E4D"/>
    <w:rsid w:val="0037677A"/>
    <w:rsid w:val="00384709"/>
    <w:rsid w:val="00386C35"/>
    <w:rsid w:val="00390C79"/>
    <w:rsid w:val="00392903"/>
    <w:rsid w:val="0039764F"/>
    <w:rsid w:val="003A0C70"/>
    <w:rsid w:val="003A1731"/>
    <w:rsid w:val="003A3D77"/>
    <w:rsid w:val="003A776A"/>
    <w:rsid w:val="003B16D5"/>
    <w:rsid w:val="003B3114"/>
    <w:rsid w:val="003B4427"/>
    <w:rsid w:val="003B5346"/>
    <w:rsid w:val="003B5AED"/>
    <w:rsid w:val="003B72C3"/>
    <w:rsid w:val="003C0228"/>
    <w:rsid w:val="003C1F99"/>
    <w:rsid w:val="003C2BE3"/>
    <w:rsid w:val="003C3C11"/>
    <w:rsid w:val="003C6B7B"/>
    <w:rsid w:val="003E4640"/>
    <w:rsid w:val="003F1EB9"/>
    <w:rsid w:val="003F44C4"/>
    <w:rsid w:val="00403519"/>
    <w:rsid w:val="0040483F"/>
    <w:rsid w:val="00406F78"/>
    <w:rsid w:val="004076BE"/>
    <w:rsid w:val="004135BD"/>
    <w:rsid w:val="00414605"/>
    <w:rsid w:val="00414F49"/>
    <w:rsid w:val="004218CA"/>
    <w:rsid w:val="00422AB0"/>
    <w:rsid w:val="0042433E"/>
    <w:rsid w:val="004302A4"/>
    <w:rsid w:val="00432230"/>
    <w:rsid w:val="0043263B"/>
    <w:rsid w:val="004360F9"/>
    <w:rsid w:val="00436781"/>
    <w:rsid w:val="00436D88"/>
    <w:rsid w:val="00436DDC"/>
    <w:rsid w:val="0043713A"/>
    <w:rsid w:val="00443850"/>
    <w:rsid w:val="00443A62"/>
    <w:rsid w:val="0044547D"/>
    <w:rsid w:val="00445C37"/>
    <w:rsid w:val="004463BA"/>
    <w:rsid w:val="00447BE5"/>
    <w:rsid w:val="00452A1F"/>
    <w:rsid w:val="00455B6C"/>
    <w:rsid w:val="00466C36"/>
    <w:rsid w:val="00467244"/>
    <w:rsid w:val="004710C6"/>
    <w:rsid w:val="00471DD9"/>
    <w:rsid w:val="004755AA"/>
    <w:rsid w:val="004758F8"/>
    <w:rsid w:val="004822D4"/>
    <w:rsid w:val="00483BE3"/>
    <w:rsid w:val="0048532A"/>
    <w:rsid w:val="00491D5F"/>
    <w:rsid w:val="0049290B"/>
    <w:rsid w:val="004929BE"/>
    <w:rsid w:val="004945BA"/>
    <w:rsid w:val="00496F1D"/>
    <w:rsid w:val="004A3AF2"/>
    <w:rsid w:val="004A4451"/>
    <w:rsid w:val="004A53E6"/>
    <w:rsid w:val="004A68E8"/>
    <w:rsid w:val="004A6B6F"/>
    <w:rsid w:val="004C0170"/>
    <w:rsid w:val="004C169F"/>
    <w:rsid w:val="004C2FA5"/>
    <w:rsid w:val="004C34B6"/>
    <w:rsid w:val="004C4D9B"/>
    <w:rsid w:val="004C5195"/>
    <w:rsid w:val="004D1A85"/>
    <w:rsid w:val="004D3958"/>
    <w:rsid w:val="004D4B89"/>
    <w:rsid w:val="004D5875"/>
    <w:rsid w:val="004D765D"/>
    <w:rsid w:val="004E2C50"/>
    <w:rsid w:val="004E4D7B"/>
    <w:rsid w:val="004F039F"/>
    <w:rsid w:val="004F0E26"/>
    <w:rsid w:val="004F3FE5"/>
    <w:rsid w:val="00500045"/>
    <w:rsid w:val="005008DF"/>
    <w:rsid w:val="0050455E"/>
    <w:rsid w:val="005045D0"/>
    <w:rsid w:val="005056B4"/>
    <w:rsid w:val="005122C0"/>
    <w:rsid w:val="005164FB"/>
    <w:rsid w:val="0051682A"/>
    <w:rsid w:val="005232DC"/>
    <w:rsid w:val="0052355C"/>
    <w:rsid w:val="00524BC7"/>
    <w:rsid w:val="005253F1"/>
    <w:rsid w:val="00525DDB"/>
    <w:rsid w:val="00530888"/>
    <w:rsid w:val="005312B1"/>
    <w:rsid w:val="00532E60"/>
    <w:rsid w:val="00534122"/>
    <w:rsid w:val="00534C6C"/>
    <w:rsid w:val="00535069"/>
    <w:rsid w:val="00535403"/>
    <w:rsid w:val="00535B51"/>
    <w:rsid w:val="00536100"/>
    <w:rsid w:val="00541FD0"/>
    <w:rsid w:val="00542CF1"/>
    <w:rsid w:val="005435F1"/>
    <w:rsid w:val="00545ECE"/>
    <w:rsid w:val="005471DB"/>
    <w:rsid w:val="00553D6D"/>
    <w:rsid w:val="00555554"/>
    <w:rsid w:val="0055772B"/>
    <w:rsid w:val="005646B2"/>
    <w:rsid w:val="00565B62"/>
    <w:rsid w:val="00571EA9"/>
    <w:rsid w:val="005742C9"/>
    <w:rsid w:val="00575213"/>
    <w:rsid w:val="00577324"/>
    <w:rsid w:val="00581EEB"/>
    <w:rsid w:val="00582340"/>
    <w:rsid w:val="005841C0"/>
    <w:rsid w:val="00584699"/>
    <w:rsid w:val="00585A26"/>
    <w:rsid w:val="00585ECA"/>
    <w:rsid w:val="00591A50"/>
    <w:rsid w:val="0059260F"/>
    <w:rsid w:val="00593081"/>
    <w:rsid w:val="00593FCC"/>
    <w:rsid w:val="005973C4"/>
    <w:rsid w:val="00597C92"/>
    <w:rsid w:val="005A0361"/>
    <w:rsid w:val="005A2D2C"/>
    <w:rsid w:val="005A7E75"/>
    <w:rsid w:val="005B412E"/>
    <w:rsid w:val="005B7FCB"/>
    <w:rsid w:val="005C252D"/>
    <w:rsid w:val="005C33C7"/>
    <w:rsid w:val="005D29FF"/>
    <w:rsid w:val="005D4757"/>
    <w:rsid w:val="005D7EBF"/>
    <w:rsid w:val="005E23B0"/>
    <w:rsid w:val="005E2665"/>
    <w:rsid w:val="005E5074"/>
    <w:rsid w:val="005E5A2B"/>
    <w:rsid w:val="005E7022"/>
    <w:rsid w:val="005F081C"/>
    <w:rsid w:val="005F14B8"/>
    <w:rsid w:val="005F1A01"/>
    <w:rsid w:val="005F28E0"/>
    <w:rsid w:val="005F3179"/>
    <w:rsid w:val="005F73AD"/>
    <w:rsid w:val="00603069"/>
    <w:rsid w:val="006062EC"/>
    <w:rsid w:val="00612E4F"/>
    <w:rsid w:val="00613501"/>
    <w:rsid w:val="00613FAB"/>
    <w:rsid w:val="00614BFC"/>
    <w:rsid w:val="00615D5E"/>
    <w:rsid w:val="006213E9"/>
    <w:rsid w:val="00622E99"/>
    <w:rsid w:val="00625E5D"/>
    <w:rsid w:val="006300BF"/>
    <w:rsid w:val="00634018"/>
    <w:rsid w:val="00634281"/>
    <w:rsid w:val="00640BC2"/>
    <w:rsid w:val="00640C87"/>
    <w:rsid w:val="00641FCA"/>
    <w:rsid w:val="00642B0D"/>
    <w:rsid w:val="00643088"/>
    <w:rsid w:val="006431E9"/>
    <w:rsid w:val="0065131A"/>
    <w:rsid w:val="00653C15"/>
    <w:rsid w:val="00654DD8"/>
    <w:rsid w:val="0065503B"/>
    <w:rsid w:val="006572BC"/>
    <w:rsid w:val="00657C61"/>
    <w:rsid w:val="00661C0A"/>
    <w:rsid w:val="0066370F"/>
    <w:rsid w:val="00665D05"/>
    <w:rsid w:val="0066657B"/>
    <w:rsid w:val="006666D0"/>
    <w:rsid w:val="00667B48"/>
    <w:rsid w:val="0067306B"/>
    <w:rsid w:val="00673586"/>
    <w:rsid w:val="006736CE"/>
    <w:rsid w:val="00686694"/>
    <w:rsid w:val="006866AC"/>
    <w:rsid w:val="0068679C"/>
    <w:rsid w:val="006873D0"/>
    <w:rsid w:val="006914DA"/>
    <w:rsid w:val="006939BE"/>
    <w:rsid w:val="006A0784"/>
    <w:rsid w:val="006A302B"/>
    <w:rsid w:val="006A33D2"/>
    <w:rsid w:val="006A3447"/>
    <w:rsid w:val="006A697B"/>
    <w:rsid w:val="006B0093"/>
    <w:rsid w:val="006B066A"/>
    <w:rsid w:val="006B2A2D"/>
    <w:rsid w:val="006B2D79"/>
    <w:rsid w:val="006B4806"/>
    <w:rsid w:val="006B4DDE"/>
    <w:rsid w:val="006B58BC"/>
    <w:rsid w:val="006B6DD6"/>
    <w:rsid w:val="006B7AD1"/>
    <w:rsid w:val="006C23FE"/>
    <w:rsid w:val="006C2699"/>
    <w:rsid w:val="006C30AD"/>
    <w:rsid w:val="006D3C64"/>
    <w:rsid w:val="006D6B2B"/>
    <w:rsid w:val="006D7143"/>
    <w:rsid w:val="006E001C"/>
    <w:rsid w:val="006E4597"/>
    <w:rsid w:val="006E4E6D"/>
    <w:rsid w:val="006F30A2"/>
    <w:rsid w:val="006F7883"/>
    <w:rsid w:val="006F7B49"/>
    <w:rsid w:val="00706BEE"/>
    <w:rsid w:val="007076A7"/>
    <w:rsid w:val="0071104E"/>
    <w:rsid w:val="007119ED"/>
    <w:rsid w:val="00711C69"/>
    <w:rsid w:val="0072102A"/>
    <w:rsid w:val="00726268"/>
    <w:rsid w:val="00726386"/>
    <w:rsid w:val="00741450"/>
    <w:rsid w:val="00742117"/>
    <w:rsid w:val="00743968"/>
    <w:rsid w:val="007451BD"/>
    <w:rsid w:val="007507EE"/>
    <w:rsid w:val="00753909"/>
    <w:rsid w:val="00760D81"/>
    <w:rsid w:val="00765A61"/>
    <w:rsid w:val="0077393C"/>
    <w:rsid w:val="00776581"/>
    <w:rsid w:val="00776DD9"/>
    <w:rsid w:val="00777AF2"/>
    <w:rsid w:val="007807C0"/>
    <w:rsid w:val="00782F06"/>
    <w:rsid w:val="007835A9"/>
    <w:rsid w:val="00784953"/>
    <w:rsid w:val="00785415"/>
    <w:rsid w:val="00786294"/>
    <w:rsid w:val="0078691A"/>
    <w:rsid w:val="007871B4"/>
    <w:rsid w:val="00790019"/>
    <w:rsid w:val="0079009D"/>
    <w:rsid w:val="007916C3"/>
    <w:rsid w:val="00791CB9"/>
    <w:rsid w:val="00792B62"/>
    <w:rsid w:val="00793130"/>
    <w:rsid w:val="00797DEE"/>
    <w:rsid w:val="007A1082"/>
    <w:rsid w:val="007A1BE1"/>
    <w:rsid w:val="007A210D"/>
    <w:rsid w:val="007A3772"/>
    <w:rsid w:val="007A73BB"/>
    <w:rsid w:val="007B103A"/>
    <w:rsid w:val="007B3233"/>
    <w:rsid w:val="007B4F0C"/>
    <w:rsid w:val="007B57E6"/>
    <w:rsid w:val="007B5A42"/>
    <w:rsid w:val="007C199B"/>
    <w:rsid w:val="007C3658"/>
    <w:rsid w:val="007C4453"/>
    <w:rsid w:val="007C58D7"/>
    <w:rsid w:val="007C792E"/>
    <w:rsid w:val="007D1D2D"/>
    <w:rsid w:val="007D21CD"/>
    <w:rsid w:val="007D2465"/>
    <w:rsid w:val="007D3073"/>
    <w:rsid w:val="007D64B9"/>
    <w:rsid w:val="007D72D4"/>
    <w:rsid w:val="007D7766"/>
    <w:rsid w:val="007E0452"/>
    <w:rsid w:val="007E79AA"/>
    <w:rsid w:val="007F0E55"/>
    <w:rsid w:val="007F0E61"/>
    <w:rsid w:val="007F6CA4"/>
    <w:rsid w:val="00800649"/>
    <w:rsid w:val="008014C7"/>
    <w:rsid w:val="00802CC9"/>
    <w:rsid w:val="00804611"/>
    <w:rsid w:val="008070C0"/>
    <w:rsid w:val="00811C12"/>
    <w:rsid w:val="00815BCF"/>
    <w:rsid w:val="00820C49"/>
    <w:rsid w:val="00822194"/>
    <w:rsid w:val="0083079F"/>
    <w:rsid w:val="00835420"/>
    <w:rsid w:val="00835AF0"/>
    <w:rsid w:val="008435E3"/>
    <w:rsid w:val="00845778"/>
    <w:rsid w:val="00846286"/>
    <w:rsid w:val="008508B0"/>
    <w:rsid w:val="0085451D"/>
    <w:rsid w:val="00863ED3"/>
    <w:rsid w:val="008648AC"/>
    <w:rsid w:val="00866971"/>
    <w:rsid w:val="00872EE2"/>
    <w:rsid w:val="00875CE7"/>
    <w:rsid w:val="00884670"/>
    <w:rsid w:val="0088699E"/>
    <w:rsid w:val="00887E28"/>
    <w:rsid w:val="008970BD"/>
    <w:rsid w:val="008A03B5"/>
    <w:rsid w:val="008A0561"/>
    <w:rsid w:val="008A2C6F"/>
    <w:rsid w:val="008A73F1"/>
    <w:rsid w:val="008B3273"/>
    <w:rsid w:val="008B6F6D"/>
    <w:rsid w:val="008C11FD"/>
    <w:rsid w:val="008C14D0"/>
    <w:rsid w:val="008D197B"/>
    <w:rsid w:val="008D1EF3"/>
    <w:rsid w:val="008D4B8E"/>
    <w:rsid w:val="008D5C3A"/>
    <w:rsid w:val="008D6D04"/>
    <w:rsid w:val="008E0153"/>
    <w:rsid w:val="008E14AD"/>
    <w:rsid w:val="008E2870"/>
    <w:rsid w:val="008E3BD0"/>
    <w:rsid w:val="008E3F15"/>
    <w:rsid w:val="008E4471"/>
    <w:rsid w:val="008E6D38"/>
    <w:rsid w:val="008E6DA2"/>
    <w:rsid w:val="008E7709"/>
    <w:rsid w:val="008F0C8A"/>
    <w:rsid w:val="008F123A"/>
    <w:rsid w:val="008F2D35"/>
    <w:rsid w:val="008F39D9"/>
    <w:rsid w:val="008F5445"/>
    <w:rsid w:val="008F6DD5"/>
    <w:rsid w:val="008F75A4"/>
    <w:rsid w:val="00900A24"/>
    <w:rsid w:val="00902F01"/>
    <w:rsid w:val="00904988"/>
    <w:rsid w:val="00904A2D"/>
    <w:rsid w:val="00907B1E"/>
    <w:rsid w:val="00915C6B"/>
    <w:rsid w:val="009175F0"/>
    <w:rsid w:val="009208EE"/>
    <w:rsid w:val="00923F29"/>
    <w:rsid w:val="009255C5"/>
    <w:rsid w:val="00927DF5"/>
    <w:rsid w:val="009303D1"/>
    <w:rsid w:val="00931E64"/>
    <w:rsid w:val="009343C7"/>
    <w:rsid w:val="0093604A"/>
    <w:rsid w:val="00940D2A"/>
    <w:rsid w:val="00941B2B"/>
    <w:rsid w:val="00943AFD"/>
    <w:rsid w:val="0094473D"/>
    <w:rsid w:val="00945586"/>
    <w:rsid w:val="00945BF0"/>
    <w:rsid w:val="00953852"/>
    <w:rsid w:val="00957E0F"/>
    <w:rsid w:val="009605C9"/>
    <w:rsid w:val="00960895"/>
    <w:rsid w:val="00960D13"/>
    <w:rsid w:val="00962F07"/>
    <w:rsid w:val="00963A51"/>
    <w:rsid w:val="00970701"/>
    <w:rsid w:val="00977B03"/>
    <w:rsid w:val="0097B19E"/>
    <w:rsid w:val="00983B6E"/>
    <w:rsid w:val="00984D08"/>
    <w:rsid w:val="00986AB5"/>
    <w:rsid w:val="00987D3B"/>
    <w:rsid w:val="009901D2"/>
    <w:rsid w:val="009936F8"/>
    <w:rsid w:val="009970FA"/>
    <w:rsid w:val="009A2387"/>
    <w:rsid w:val="009A3772"/>
    <w:rsid w:val="009A3F0A"/>
    <w:rsid w:val="009A4A72"/>
    <w:rsid w:val="009A7F1B"/>
    <w:rsid w:val="009B2BDC"/>
    <w:rsid w:val="009B32AE"/>
    <w:rsid w:val="009B4936"/>
    <w:rsid w:val="009C1A77"/>
    <w:rsid w:val="009C4966"/>
    <w:rsid w:val="009C68B8"/>
    <w:rsid w:val="009D17F0"/>
    <w:rsid w:val="009D284F"/>
    <w:rsid w:val="009D3CB1"/>
    <w:rsid w:val="009D3FD6"/>
    <w:rsid w:val="009D429E"/>
    <w:rsid w:val="009D605A"/>
    <w:rsid w:val="009D78C8"/>
    <w:rsid w:val="009E1BF7"/>
    <w:rsid w:val="009E26CD"/>
    <w:rsid w:val="009E491A"/>
    <w:rsid w:val="009E5572"/>
    <w:rsid w:val="009E7121"/>
    <w:rsid w:val="009E7460"/>
    <w:rsid w:val="009F2F6E"/>
    <w:rsid w:val="009F3AF3"/>
    <w:rsid w:val="009F7812"/>
    <w:rsid w:val="00A0148F"/>
    <w:rsid w:val="00A02F61"/>
    <w:rsid w:val="00A041BA"/>
    <w:rsid w:val="00A173DE"/>
    <w:rsid w:val="00A17DFB"/>
    <w:rsid w:val="00A23D30"/>
    <w:rsid w:val="00A24F72"/>
    <w:rsid w:val="00A25A07"/>
    <w:rsid w:val="00A34254"/>
    <w:rsid w:val="00A345EA"/>
    <w:rsid w:val="00A355DC"/>
    <w:rsid w:val="00A374F0"/>
    <w:rsid w:val="00A3770C"/>
    <w:rsid w:val="00A42796"/>
    <w:rsid w:val="00A43975"/>
    <w:rsid w:val="00A445B2"/>
    <w:rsid w:val="00A44609"/>
    <w:rsid w:val="00A475C5"/>
    <w:rsid w:val="00A50B85"/>
    <w:rsid w:val="00A5311D"/>
    <w:rsid w:val="00A54597"/>
    <w:rsid w:val="00A61382"/>
    <w:rsid w:val="00A6162E"/>
    <w:rsid w:val="00A639E6"/>
    <w:rsid w:val="00A704E9"/>
    <w:rsid w:val="00A74245"/>
    <w:rsid w:val="00A74A12"/>
    <w:rsid w:val="00A763BA"/>
    <w:rsid w:val="00A765F3"/>
    <w:rsid w:val="00A832E1"/>
    <w:rsid w:val="00A8475D"/>
    <w:rsid w:val="00A84E6F"/>
    <w:rsid w:val="00A90EEA"/>
    <w:rsid w:val="00A917C8"/>
    <w:rsid w:val="00A954DE"/>
    <w:rsid w:val="00A955E4"/>
    <w:rsid w:val="00A957EE"/>
    <w:rsid w:val="00AA1602"/>
    <w:rsid w:val="00AA21EE"/>
    <w:rsid w:val="00AA6039"/>
    <w:rsid w:val="00AB4632"/>
    <w:rsid w:val="00AB7FBC"/>
    <w:rsid w:val="00AC0C77"/>
    <w:rsid w:val="00AC4C7D"/>
    <w:rsid w:val="00AC77B8"/>
    <w:rsid w:val="00AC7FD1"/>
    <w:rsid w:val="00AD3B58"/>
    <w:rsid w:val="00AE25FA"/>
    <w:rsid w:val="00AE29F4"/>
    <w:rsid w:val="00AE400A"/>
    <w:rsid w:val="00AE4C83"/>
    <w:rsid w:val="00AF219F"/>
    <w:rsid w:val="00AF49D7"/>
    <w:rsid w:val="00AF56C6"/>
    <w:rsid w:val="00AF7261"/>
    <w:rsid w:val="00AF7CB2"/>
    <w:rsid w:val="00AF7D14"/>
    <w:rsid w:val="00B0079D"/>
    <w:rsid w:val="00B032E8"/>
    <w:rsid w:val="00B0797D"/>
    <w:rsid w:val="00B12F88"/>
    <w:rsid w:val="00B14A1A"/>
    <w:rsid w:val="00B20442"/>
    <w:rsid w:val="00B22D54"/>
    <w:rsid w:val="00B278D8"/>
    <w:rsid w:val="00B32440"/>
    <w:rsid w:val="00B33610"/>
    <w:rsid w:val="00B370FE"/>
    <w:rsid w:val="00B41042"/>
    <w:rsid w:val="00B55CB3"/>
    <w:rsid w:val="00B564A6"/>
    <w:rsid w:val="00B57345"/>
    <w:rsid w:val="00B57F96"/>
    <w:rsid w:val="00B62A4B"/>
    <w:rsid w:val="00B62E47"/>
    <w:rsid w:val="00B6449A"/>
    <w:rsid w:val="00B6625F"/>
    <w:rsid w:val="00B668F3"/>
    <w:rsid w:val="00B67892"/>
    <w:rsid w:val="00B67963"/>
    <w:rsid w:val="00B72EC0"/>
    <w:rsid w:val="00B868F0"/>
    <w:rsid w:val="00B9571A"/>
    <w:rsid w:val="00B97207"/>
    <w:rsid w:val="00BA0180"/>
    <w:rsid w:val="00BA0DCE"/>
    <w:rsid w:val="00BA1582"/>
    <w:rsid w:val="00BA1776"/>
    <w:rsid w:val="00BA4D33"/>
    <w:rsid w:val="00BA59AB"/>
    <w:rsid w:val="00BB15B0"/>
    <w:rsid w:val="00BB3751"/>
    <w:rsid w:val="00BC2632"/>
    <w:rsid w:val="00BC2D06"/>
    <w:rsid w:val="00BD0377"/>
    <w:rsid w:val="00BD04C3"/>
    <w:rsid w:val="00BD11C6"/>
    <w:rsid w:val="00BD3826"/>
    <w:rsid w:val="00BD5D2F"/>
    <w:rsid w:val="00BE0AA4"/>
    <w:rsid w:val="00BE278D"/>
    <w:rsid w:val="00BE56B9"/>
    <w:rsid w:val="00BF6125"/>
    <w:rsid w:val="00C00410"/>
    <w:rsid w:val="00C0733E"/>
    <w:rsid w:val="00C204F5"/>
    <w:rsid w:val="00C2325E"/>
    <w:rsid w:val="00C23CCE"/>
    <w:rsid w:val="00C33384"/>
    <w:rsid w:val="00C40B94"/>
    <w:rsid w:val="00C40C05"/>
    <w:rsid w:val="00C417AB"/>
    <w:rsid w:val="00C43245"/>
    <w:rsid w:val="00C46EA5"/>
    <w:rsid w:val="00C56626"/>
    <w:rsid w:val="00C57C74"/>
    <w:rsid w:val="00C641FF"/>
    <w:rsid w:val="00C65382"/>
    <w:rsid w:val="00C66988"/>
    <w:rsid w:val="00C66F12"/>
    <w:rsid w:val="00C67E38"/>
    <w:rsid w:val="00C703F3"/>
    <w:rsid w:val="00C744EB"/>
    <w:rsid w:val="00C84D03"/>
    <w:rsid w:val="00C85600"/>
    <w:rsid w:val="00C86532"/>
    <w:rsid w:val="00C90702"/>
    <w:rsid w:val="00C917FF"/>
    <w:rsid w:val="00C9766A"/>
    <w:rsid w:val="00C97B00"/>
    <w:rsid w:val="00CA36AE"/>
    <w:rsid w:val="00CA3B62"/>
    <w:rsid w:val="00CA44B2"/>
    <w:rsid w:val="00CA4697"/>
    <w:rsid w:val="00CA7297"/>
    <w:rsid w:val="00CB0EAF"/>
    <w:rsid w:val="00CB5548"/>
    <w:rsid w:val="00CC4F39"/>
    <w:rsid w:val="00CC5FFD"/>
    <w:rsid w:val="00CD1D95"/>
    <w:rsid w:val="00CD326F"/>
    <w:rsid w:val="00CD38D9"/>
    <w:rsid w:val="00CD4841"/>
    <w:rsid w:val="00CD544C"/>
    <w:rsid w:val="00CD6630"/>
    <w:rsid w:val="00CD6E95"/>
    <w:rsid w:val="00CE0D55"/>
    <w:rsid w:val="00CE11C1"/>
    <w:rsid w:val="00CE450D"/>
    <w:rsid w:val="00CE64C2"/>
    <w:rsid w:val="00CF23C4"/>
    <w:rsid w:val="00CF4256"/>
    <w:rsid w:val="00CF674D"/>
    <w:rsid w:val="00CF703E"/>
    <w:rsid w:val="00D00DB9"/>
    <w:rsid w:val="00D010EE"/>
    <w:rsid w:val="00D04812"/>
    <w:rsid w:val="00D04FE8"/>
    <w:rsid w:val="00D1077A"/>
    <w:rsid w:val="00D127BB"/>
    <w:rsid w:val="00D12A01"/>
    <w:rsid w:val="00D132DA"/>
    <w:rsid w:val="00D14B25"/>
    <w:rsid w:val="00D176CF"/>
    <w:rsid w:val="00D17AD5"/>
    <w:rsid w:val="00D22827"/>
    <w:rsid w:val="00D22D2A"/>
    <w:rsid w:val="00D23C7F"/>
    <w:rsid w:val="00D25B48"/>
    <w:rsid w:val="00D267CE"/>
    <w:rsid w:val="00D271E3"/>
    <w:rsid w:val="00D33978"/>
    <w:rsid w:val="00D35F22"/>
    <w:rsid w:val="00D37B04"/>
    <w:rsid w:val="00D41D82"/>
    <w:rsid w:val="00D42EC1"/>
    <w:rsid w:val="00D4317B"/>
    <w:rsid w:val="00D45AFC"/>
    <w:rsid w:val="00D46C6F"/>
    <w:rsid w:val="00D47A80"/>
    <w:rsid w:val="00D51CB3"/>
    <w:rsid w:val="00D60DF1"/>
    <w:rsid w:val="00D62756"/>
    <w:rsid w:val="00D62E0B"/>
    <w:rsid w:val="00D63E48"/>
    <w:rsid w:val="00D64F70"/>
    <w:rsid w:val="00D702A5"/>
    <w:rsid w:val="00D70644"/>
    <w:rsid w:val="00D70A44"/>
    <w:rsid w:val="00D7181A"/>
    <w:rsid w:val="00D729A3"/>
    <w:rsid w:val="00D73A55"/>
    <w:rsid w:val="00D75BEC"/>
    <w:rsid w:val="00D7679A"/>
    <w:rsid w:val="00D77B54"/>
    <w:rsid w:val="00D819A0"/>
    <w:rsid w:val="00D85807"/>
    <w:rsid w:val="00D85977"/>
    <w:rsid w:val="00D87349"/>
    <w:rsid w:val="00D908FC"/>
    <w:rsid w:val="00D90AED"/>
    <w:rsid w:val="00D90B99"/>
    <w:rsid w:val="00D91EE9"/>
    <w:rsid w:val="00D92CC1"/>
    <w:rsid w:val="00D9627A"/>
    <w:rsid w:val="00D97220"/>
    <w:rsid w:val="00DA0709"/>
    <w:rsid w:val="00DA1D1D"/>
    <w:rsid w:val="00DA475B"/>
    <w:rsid w:val="00DA4D6C"/>
    <w:rsid w:val="00DB5C86"/>
    <w:rsid w:val="00DC027B"/>
    <w:rsid w:val="00DC0F16"/>
    <w:rsid w:val="00DC4530"/>
    <w:rsid w:val="00DC52C6"/>
    <w:rsid w:val="00DC5A0A"/>
    <w:rsid w:val="00DC5EE1"/>
    <w:rsid w:val="00DD1F4D"/>
    <w:rsid w:val="00DE0C09"/>
    <w:rsid w:val="00DE19D8"/>
    <w:rsid w:val="00DE3943"/>
    <w:rsid w:val="00DE6269"/>
    <w:rsid w:val="00DF0B88"/>
    <w:rsid w:val="00DF0DF7"/>
    <w:rsid w:val="00DF2859"/>
    <w:rsid w:val="00DF77C4"/>
    <w:rsid w:val="00E0255F"/>
    <w:rsid w:val="00E0303F"/>
    <w:rsid w:val="00E07598"/>
    <w:rsid w:val="00E14D47"/>
    <w:rsid w:val="00E15AFF"/>
    <w:rsid w:val="00E1641C"/>
    <w:rsid w:val="00E26708"/>
    <w:rsid w:val="00E33E57"/>
    <w:rsid w:val="00E34958"/>
    <w:rsid w:val="00E35E05"/>
    <w:rsid w:val="00E37400"/>
    <w:rsid w:val="00E37AB0"/>
    <w:rsid w:val="00E40EC9"/>
    <w:rsid w:val="00E419CC"/>
    <w:rsid w:val="00E42C21"/>
    <w:rsid w:val="00E43161"/>
    <w:rsid w:val="00E444FC"/>
    <w:rsid w:val="00E50B1A"/>
    <w:rsid w:val="00E51367"/>
    <w:rsid w:val="00E51DAC"/>
    <w:rsid w:val="00E5274D"/>
    <w:rsid w:val="00E54951"/>
    <w:rsid w:val="00E568BD"/>
    <w:rsid w:val="00E574C5"/>
    <w:rsid w:val="00E63D44"/>
    <w:rsid w:val="00E65697"/>
    <w:rsid w:val="00E67912"/>
    <w:rsid w:val="00E67DB9"/>
    <w:rsid w:val="00E71C39"/>
    <w:rsid w:val="00E7322A"/>
    <w:rsid w:val="00E75534"/>
    <w:rsid w:val="00E75EA7"/>
    <w:rsid w:val="00E76113"/>
    <w:rsid w:val="00E76DA5"/>
    <w:rsid w:val="00E85D59"/>
    <w:rsid w:val="00E93083"/>
    <w:rsid w:val="00E952DC"/>
    <w:rsid w:val="00E953CA"/>
    <w:rsid w:val="00E956FE"/>
    <w:rsid w:val="00EA05BB"/>
    <w:rsid w:val="00EA2532"/>
    <w:rsid w:val="00EA3ABF"/>
    <w:rsid w:val="00EA4B02"/>
    <w:rsid w:val="00EA56E6"/>
    <w:rsid w:val="00EA694D"/>
    <w:rsid w:val="00EBCD8C"/>
    <w:rsid w:val="00EC0AFD"/>
    <w:rsid w:val="00EC1FE5"/>
    <w:rsid w:val="00EC21CA"/>
    <w:rsid w:val="00EC335F"/>
    <w:rsid w:val="00EC48FB"/>
    <w:rsid w:val="00EC4D2D"/>
    <w:rsid w:val="00EC7CFF"/>
    <w:rsid w:val="00ED2D6C"/>
    <w:rsid w:val="00ED3965"/>
    <w:rsid w:val="00ED3A9B"/>
    <w:rsid w:val="00ED3CE0"/>
    <w:rsid w:val="00EE05D9"/>
    <w:rsid w:val="00EE0932"/>
    <w:rsid w:val="00EE1DDB"/>
    <w:rsid w:val="00EE1EA0"/>
    <w:rsid w:val="00EE2990"/>
    <w:rsid w:val="00EE312B"/>
    <w:rsid w:val="00EE4FE0"/>
    <w:rsid w:val="00EF1F84"/>
    <w:rsid w:val="00EF232A"/>
    <w:rsid w:val="00EF3148"/>
    <w:rsid w:val="00EF7551"/>
    <w:rsid w:val="00F00604"/>
    <w:rsid w:val="00F00773"/>
    <w:rsid w:val="00F014CD"/>
    <w:rsid w:val="00F05A69"/>
    <w:rsid w:val="00F12874"/>
    <w:rsid w:val="00F16A1B"/>
    <w:rsid w:val="00F228B6"/>
    <w:rsid w:val="00F23C35"/>
    <w:rsid w:val="00F26F77"/>
    <w:rsid w:val="00F270DC"/>
    <w:rsid w:val="00F347E8"/>
    <w:rsid w:val="00F36723"/>
    <w:rsid w:val="00F36FEF"/>
    <w:rsid w:val="00F370E2"/>
    <w:rsid w:val="00F42F23"/>
    <w:rsid w:val="00F43577"/>
    <w:rsid w:val="00F43FFD"/>
    <w:rsid w:val="00F44236"/>
    <w:rsid w:val="00F50BD5"/>
    <w:rsid w:val="00F52517"/>
    <w:rsid w:val="00F535CE"/>
    <w:rsid w:val="00F55D93"/>
    <w:rsid w:val="00F61810"/>
    <w:rsid w:val="00F62744"/>
    <w:rsid w:val="00F62E56"/>
    <w:rsid w:val="00F66B0D"/>
    <w:rsid w:val="00F6771E"/>
    <w:rsid w:val="00F73D22"/>
    <w:rsid w:val="00F83AEB"/>
    <w:rsid w:val="00F83C31"/>
    <w:rsid w:val="00F86152"/>
    <w:rsid w:val="00F903B2"/>
    <w:rsid w:val="00F95BCE"/>
    <w:rsid w:val="00F95CD3"/>
    <w:rsid w:val="00F95FD3"/>
    <w:rsid w:val="00FA34E9"/>
    <w:rsid w:val="00FA57B2"/>
    <w:rsid w:val="00FB3AF6"/>
    <w:rsid w:val="00FB509B"/>
    <w:rsid w:val="00FB5B4D"/>
    <w:rsid w:val="00FB5CD0"/>
    <w:rsid w:val="00FC0478"/>
    <w:rsid w:val="00FC3D4B"/>
    <w:rsid w:val="00FC4D68"/>
    <w:rsid w:val="00FC5313"/>
    <w:rsid w:val="00FC56D7"/>
    <w:rsid w:val="00FC604B"/>
    <w:rsid w:val="00FC6312"/>
    <w:rsid w:val="00FC6DF2"/>
    <w:rsid w:val="00FC7217"/>
    <w:rsid w:val="00FD27E2"/>
    <w:rsid w:val="00FD53A4"/>
    <w:rsid w:val="00FD635E"/>
    <w:rsid w:val="00FD76EF"/>
    <w:rsid w:val="00FD7AC6"/>
    <w:rsid w:val="00FD7B50"/>
    <w:rsid w:val="00FE294D"/>
    <w:rsid w:val="00FE36E3"/>
    <w:rsid w:val="00FE59EB"/>
    <w:rsid w:val="00FE617C"/>
    <w:rsid w:val="00FE6B01"/>
    <w:rsid w:val="00FF0E2B"/>
    <w:rsid w:val="00FF17E4"/>
    <w:rsid w:val="00FF39D4"/>
    <w:rsid w:val="00FF3DF5"/>
    <w:rsid w:val="00FF3EDB"/>
    <w:rsid w:val="00FF5FA8"/>
    <w:rsid w:val="00FF6F4B"/>
    <w:rsid w:val="010431F3"/>
    <w:rsid w:val="014DE8E7"/>
    <w:rsid w:val="01839B13"/>
    <w:rsid w:val="0239BC28"/>
    <w:rsid w:val="024F9F8E"/>
    <w:rsid w:val="02C124CF"/>
    <w:rsid w:val="02C1E93A"/>
    <w:rsid w:val="02C2D608"/>
    <w:rsid w:val="02C5AC6E"/>
    <w:rsid w:val="02E51CF0"/>
    <w:rsid w:val="032A9795"/>
    <w:rsid w:val="03BD1478"/>
    <w:rsid w:val="0428EB32"/>
    <w:rsid w:val="0433C651"/>
    <w:rsid w:val="0479FF4C"/>
    <w:rsid w:val="05649981"/>
    <w:rsid w:val="05B915F3"/>
    <w:rsid w:val="05C9F94D"/>
    <w:rsid w:val="0638C213"/>
    <w:rsid w:val="0709177E"/>
    <w:rsid w:val="072A04CF"/>
    <w:rsid w:val="08080BEF"/>
    <w:rsid w:val="081ED048"/>
    <w:rsid w:val="08446FF6"/>
    <w:rsid w:val="0868953B"/>
    <w:rsid w:val="08743567"/>
    <w:rsid w:val="088465FE"/>
    <w:rsid w:val="08CAA885"/>
    <w:rsid w:val="08DEAC77"/>
    <w:rsid w:val="095325F3"/>
    <w:rsid w:val="0955970B"/>
    <w:rsid w:val="0989B8BB"/>
    <w:rsid w:val="098FAED1"/>
    <w:rsid w:val="0A8FE3C7"/>
    <w:rsid w:val="0AA1AE4A"/>
    <w:rsid w:val="0ADE58AA"/>
    <w:rsid w:val="0AE4D096"/>
    <w:rsid w:val="0B579C97"/>
    <w:rsid w:val="0BB187C6"/>
    <w:rsid w:val="0BD7F3AC"/>
    <w:rsid w:val="0C9CA234"/>
    <w:rsid w:val="0CE42609"/>
    <w:rsid w:val="0D2F1AF3"/>
    <w:rsid w:val="0EFDC2FE"/>
    <w:rsid w:val="0F7823D0"/>
    <w:rsid w:val="0FDF41EF"/>
    <w:rsid w:val="109A2834"/>
    <w:rsid w:val="116F7AA5"/>
    <w:rsid w:val="11F284A1"/>
    <w:rsid w:val="124DC536"/>
    <w:rsid w:val="12966AFD"/>
    <w:rsid w:val="1304EA70"/>
    <w:rsid w:val="1325C2DA"/>
    <w:rsid w:val="13440703"/>
    <w:rsid w:val="139D49D5"/>
    <w:rsid w:val="140DA124"/>
    <w:rsid w:val="14114B49"/>
    <w:rsid w:val="14187515"/>
    <w:rsid w:val="1543E1AA"/>
    <w:rsid w:val="15FDF402"/>
    <w:rsid w:val="162662F4"/>
    <w:rsid w:val="166ADF02"/>
    <w:rsid w:val="171DC994"/>
    <w:rsid w:val="17286184"/>
    <w:rsid w:val="176E7A47"/>
    <w:rsid w:val="1889E92B"/>
    <w:rsid w:val="194721F3"/>
    <w:rsid w:val="1948869E"/>
    <w:rsid w:val="19A990E2"/>
    <w:rsid w:val="1A1E73AE"/>
    <w:rsid w:val="1A2FBC37"/>
    <w:rsid w:val="1A883835"/>
    <w:rsid w:val="1AE66F83"/>
    <w:rsid w:val="1B70EA83"/>
    <w:rsid w:val="1C7D951F"/>
    <w:rsid w:val="1C9619C8"/>
    <w:rsid w:val="1CEE6EB5"/>
    <w:rsid w:val="1E44E343"/>
    <w:rsid w:val="1EBADE52"/>
    <w:rsid w:val="1F33F9A1"/>
    <w:rsid w:val="1FA0AEEA"/>
    <w:rsid w:val="1FE8A9D6"/>
    <w:rsid w:val="209EFF72"/>
    <w:rsid w:val="20C81985"/>
    <w:rsid w:val="227DBD50"/>
    <w:rsid w:val="2346ADBF"/>
    <w:rsid w:val="239B029B"/>
    <w:rsid w:val="23B06803"/>
    <w:rsid w:val="241D47DB"/>
    <w:rsid w:val="249765CA"/>
    <w:rsid w:val="24B447CE"/>
    <w:rsid w:val="2569D203"/>
    <w:rsid w:val="25E87C02"/>
    <w:rsid w:val="2668C38D"/>
    <w:rsid w:val="27AB9993"/>
    <w:rsid w:val="27FF414B"/>
    <w:rsid w:val="280875DC"/>
    <w:rsid w:val="284A87D2"/>
    <w:rsid w:val="285B6B19"/>
    <w:rsid w:val="28650138"/>
    <w:rsid w:val="28810B46"/>
    <w:rsid w:val="28AB30C9"/>
    <w:rsid w:val="298C0D5F"/>
    <w:rsid w:val="29F819FA"/>
    <w:rsid w:val="2A146040"/>
    <w:rsid w:val="2AE718DF"/>
    <w:rsid w:val="2B161253"/>
    <w:rsid w:val="2B3F49BE"/>
    <w:rsid w:val="2B8EA478"/>
    <w:rsid w:val="2B91C285"/>
    <w:rsid w:val="2BC3C3F8"/>
    <w:rsid w:val="2C68ACCD"/>
    <w:rsid w:val="2CCB0C11"/>
    <w:rsid w:val="2CDBB4CA"/>
    <w:rsid w:val="2D320C32"/>
    <w:rsid w:val="2D4636FE"/>
    <w:rsid w:val="2DA6AB0C"/>
    <w:rsid w:val="2DA916CE"/>
    <w:rsid w:val="2DAB8E2B"/>
    <w:rsid w:val="2DF4C11E"/>
    <w:rsid w:val="2E48F4C0"/>
    <w:rsid w:val="2E4E0E1E"/>
    <w:rsid w:val="2E990111"/>
    <w:rsid w:val="2F37994B"/>
    <w:rsid w:val="2F65459F"/>
    <w:rsid w:val="2F69F68C"/>
    <w:rsid w:val="2F859BDD"/>
    <w:rsid w:val="2F92BA5B"/>
    <w:rsid w:val="31007B45"/>
    <w:rsid w:val="31036A53"/>
    <w:rsid w:val="3115D9D0"/>
    <w:rsid w:val="315618E1"/>
    <w:rsid w:val="320FD120"/>
    <w:rsid w:val="32C864B5"/>
    <w:rsid w:val="33284B6E"/>
    <w:rsid w:val="3369C818"/>
    <w:rsid w:val="33B080B7"/>
    <w:rsid w:val="340DB83E"/>
    <w:rsid w:val="341C040C"/>
    <w:rsid w:val="34238824"/>
    <w:rsid w:val="34631694"/>
    <w:rsid w:val="346C7396"/>
    <w:rsid w:val="347AD310"/>
    <w:rsid w:val="34B0D486"/>
    <w:rsid w:val="34D2878B"/>
    <w:rsid w:val="35046A5B"/>
    <w:rsid w:val="355C809D"/>
    <w:rsid w:val="35DFEDCC"/>
    <w:rsid w:val="3603A958"/>
    <w:rsid w:val="361211BC"/>
    <w:rsid w:val="362500B7"/>
    <w:rsid w:val="36982322"/>
    <w:rsid w:val="369998EC"/>
    <w:rsid w:val="36EC45A9"/>
    <w:rsid w:val="37460CB7"/>
    <w:rsid w:val="374ABED5"/>
    <w:rsid w:val="375F5188"/>
    <w:rsid w:val="3773E81B"/>
    <w:rsid w:val="37B221A7"/>
    <w:rsid w:val="37DEF4AC"/>
    <w:rsid w:val="381F1809"/>
    <w:rsid w:val="38928793"/>
    <w:rsid w:val="38FFDBC3"/>
    <w:rsid w:val="39D353A8"/>
    <w:rsid w:val="39FDBD16"/>
    <w:rsid w:val="3AC49CDD"/>
    <w:rsid w:val="3B28EA41"/>
    <w:rsid w:val="3B35B003"/>
    <w:rsid w:val="3BEA17AE"/>
    <w:rsid w:val="3BEA85F4"/>
    <w:rsid w:val="3BFCAA90"/>
    <w:rsid w:val="3C920BD2"/>
    <w:rsid w:val="3D644D62"/>
    <w:rsid w:val="3DD0A9D0"/>
    <w:rsid w:val="3E27397B"/>
    <w:rsid w:val="3E871DEF"/>
    <w:rsid w:val="3EAB667E"/>
    <w:rsid w:val="3EE4E92A"/>
    <w:rsid w:val="3EFADB9A"/>
    <w:rsid w:val="3F1CF078"/>
    <w:rsid w:val="3F3D57D0"/>
    <w:rsid w:val="3F7B633C"/>
    <w:rsid w:val="3FF72D69"/>
    <w:rsid w:val="405C098C"/>
    <w:rsid w:val="40C7061E"/>
    <w:rsid w:val="410B686A"/>
    <w:rsid w:val="413FB37C"/>
    <w:rsid w:val="417A4825"/>
    <w:rsid w:val="417BD858"/>
    <w:rsid w:val="41CECFD9"/>
    <w:rsid w:val="42171E8A"/>
    <w:rsid w:val="422113C6"/>
    <w:rsid w:val="435F0837"/>
    <w:rsid w:val="4363BB8E"/>
    <w:rsid w:val="4393895E"/>
    <w:rsid w:val="43FA3751"/>
    <w:rsid w:val="442A47B4"/>
    <w:rsid w:val="445E776A"/>
    <w:rsid w:val="44704998"/>
    <w:rsid w:val="455D7FF2"/>
    <w:rsid w:val="46A782FD"/>
    <w:rsid w:val="46CB1E96"/>
    <w:rsid w:val="46CCD839"/>
    <w:rsid w:val="46D2A2C1"/>
    <w:rsid w:val="470033E4"/>
    <w:rsid w:val="47EF2635"/>
    <w:rsid w:val="4A04F94C"/>
    <w:rsid w:val="4A66F12B"/>
    <w:rsid w:val="4AD5C04E"/>
    <w:rsid w:val="4AF03CD1"/>
    <w:rsid w:val="4AF4291A"/>
    <w:rsid w:val="4B8979B8"/>
    <w:rsid w:val="4BC2E9EF"/>
    <w:rsid w:val="4BF1FCE4"/>
    <w:rsid w:val="4C145AC4"/>
    <w:rsid w:val="4C489B91"/>
    <w:rsid w:val="4C6B9A23"/>
    <w:rsid w:val="4C6CA58E"/>
    <w:rsid w:val="4D36C9F6"/>
    <w:rsid w:val="4D6DCB72"/>
    <w:rsid w:val="4D818FA9"/>
    <w:rsid w:val="4DAC9667"/>
    <w:rsid w:val="4DF9CE75"/>
    <w:rsid w:val="4E81537E"/>
    <w:rsid w:val="4F1648A4"/>
    <w:rsid w:val="504C9EBE"/>
    <w:rsid w:val="504D84E3"/>
    <w:rsid w:val="50A844EE"/>
    <w:rsid w:val="50B0FFE0"/>
    <w:rsid w:val="51C0E29E"/>
    <w:rsid w:val="526EE559"/>
    <w:rsid w:val="52ED31D7"/>
    <w:rsid w:val="530384CC"/>
    <w:rsid w:val="5447B30B"/>
    <w:rsid w:val="546F7CA5"/>
    <w:rsid w:val="54778742"/>
    <w:rsid w:val="54C95B00"/>
    <w:rsid w:val="5550F634"/>
    <w:rsid w:val="5560F1A0"/>
    <w:rsid w:val="557FDD59"/>
    <w:rsid w:val="5614DB5F"/>
    <w:rsid w:val="562AE93B"/>
    <w:rsid w:val="567F2A86"/>
    <w:rsid w:val="569E868B"/>
    <w:rsid w:val="56F07BCA"/>
    <w:rsid w:val="57162092"/>
    <w:rsid w:val="5791BCDE"/>
    <w:rsid w:val="58385E33"/>
    <w:rsid w:val="5845E06C"/>
    <w:rsid w:val="58865B10"/>
    <w:rsid w:val="5924055B"/>
    <w:rsid w:val="59CE49C7"/>
    <w:rsid w:val="59DC4B6A"/>
    <w:rsid w:val="5A6C16F5"/>
    <w:rsid w:val="5AEAB12F"/>
    <w:rsid w:val="5C4C0DE4"/>
    <w:rsid w:val="5CF6B91C"/>
    <w:rsid w:val="5D2FB705"/>
    <w:rsid w:val="5DAC4A79"/>
    <w:rsid w:val="5DDED9EC"/>
    <w:rsid w:val="5E2B98DA"/>
    <w:rsid w:val="5E4D773F"/>
    <w:rsid w:val="5E76BD77"/>
    <w:rsid w:val="5ED7438F"/>
    <w:rsid w:val="5FA09B94"/>
    <w:rsid w:val="601F7E5E"/>
    <w:rsid w:val="61C1D55A"/>
    <w:rsid w:val="61CB17BF"/>
    <w:rsid w:val="61DFD120"/>
    <w:rsid w:val="61FB7013"/>
    <w:rsid w:val="6270DD3F"/>
    <w:rsid w:val="62C86D56"/>
    <w:rsid w:val="62CD1F57"/>
    <w:rsid w:val="62D01214"/>
    <w:rsid w:val="62E9425C"/>
    <w:rsid w:val="633D5706"/>
    <w:rsid w:val="634A1710"/>
    <w:rsid w:val="6372C0F8"/>
    <w:rsid w:val="63A796ED"/>
    <w:rsid w:val="63A91C20"/>
    <w:rsid w:val="63AC9AFA"/>
    <w:rsid w:val="63D06062"/>
    <w:rsid w:val="643BF35C"/>
    <w:rsid w:val="651B94AD"/>
    <w:rsid w:val="6552804A"/>
    <w:rsid w:val="65A33DCD"/>
    <w:rsid w:val="65CB60D3"/>
    <w:rsid w:val="66DF95FD"/>
    <w:rsid w:val="6731F8AD"/>
    <w:rsid w:val="67A2F219"/>
    <w:rsid w:val="6858502F"/>
    <w:rsid w:val="687C5889"/>
    <w:rsid w:val="68C35FBB"/>
    <w:rsid w:val="68C4D52E"/>
    <w:rsid w:val="69A1391D"/>
    <w:rsid w:val="69F57192"/>
    <w:rsid w:val="6A46B21C"/>
    <w:rsid w:val="6A69E355"/>
    <w:rsid w:val="6A71789A"/>
    <w:rsid w:val="6C4F9056"/>
    <w:rsid w:val="6CFF8956"/>
    <w:rsid w:val="6D9DF5C3"/>
    <w:rsid w:val="6E6FCEE5"/>
    <w:rsid w:val="6E961947"/>
    <w:rsid w:val="6EAD8D61"/>
    <w:rsid w:val="6ECFBB5B"/>
    <w:rsid w:val="6EE4E99E"/>
    <w:rsid w:val="6EE6B4C9"/>
    <w:rsid w:val="70222953"/>
    <w:rsid w:val="706B0B84"/>
    <w:rsid w:val="7085A34A"/>
    <w:rsid w:val="708FE832"/>
    <w:rsid w:val="7132D9AE"/>
    <w:rsid w:val="7181DC78"/>
    <w:rsid w:val="721955C0"/>
    <w:rsid w:val="728C260C"/>
    <w:rsid w:val="737742A8"/>
    <w:rsid w:val="746174E0"/>
    <w:rsid w:val="74634232"/>
    <w:rsid w:val="74D4445F"/>
    <w:rsid w:val="74D6C119"/>
    <w:rsid w:val="752F1863"/>
    <w:rsid w:val="753750D6"/>
    <w:rsid w:val="75559DF1"/>
    <w:rsid w:val="75605964"/>
    <w:rsid w:val="756C193B"/>
    <w:rsid w:val="7570CEC7"/>
    <w:rsid w:val="75B89320"/>
    <w:rsid w:val="75DA9A1E"/>
    <w:rsid w:val="75E50932"/>
    <w:rsid w:val="75E7B852"/>
    <w:rsid w:val="75FF28C4"/>
    <w:rsid w:val="766C3D21"/>
    <w:rsid w:val="78085FCE"/>
    <w:rsid w:val="7816EEE2"/>
    <w:rsid w:val="785A3D2D"/>
    <w:rsid w:val="789568AF"/>
    <w:rsid w:val="791FE530"/>
    <w:rsid w:val="7942D192"/>
    <w:rsid w:val="79FC2EDE"/>
    <w:rsid w:val="7A00E38C"/>
    <w:rsid w:val="7A083A35"/>
    <w:rsid w:val="7A7FE48B"/>
    <w:rsid w:val="7AEC1B93"/>
    <w:rsid w:val="7BC72969"/>
    <w:rsid w:val="7BD02393"/>
    <w:rsid w:val="7BE89BB4"/>
    <w:rsid w:val="7C48F039"/>
    <w:rsid w:val="7C86394F"/>
    <w:rsid w:val="7C8AE6AF"/>
    <w:rsid w:val="7CBB96DD"/>
    <w:rsid w:val="7D747542"/>
    <w:rsid w:val="7DAF7B62"/>
    <w:rsid w:val="7E2859E1"/>
    <w:rsid w:val="7EA8F716"/>
    <w:rsid w:val="7F195ECD"/>
    <w:rsid w:val="7F1EA6E6"/>
    <w:rsid w:val="7F3C9404"/>
    <w:rsid w:val="7F555790"/>
    <w:rsid w:val="7F5DD37A"/>
    <w:rsid w:val="7F89A988"/>
    <w:rsid w:val="7FCC85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44A0F637-1002-4097-A62F-E96F77AC4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7F6CA4"/>
    <w:rPr>
      <w:iCs/>
      <w:sz w:val="24"/>
    </w:rPr>
  </w:style>
  <w:style w:type="paragraph" w:customStyle="1" w:styleId="BodyTextNumbered">
    <w:name w:val="Body Text Numbered"/>
    <w:basedOn w:val="BodyText"/>
    <w:link w:val="BodyTextNumberedChar1"/>
    <w:rsid w:val="007F6CA4"/>
    <w:pPr>
      <w:ind w:left="720" w:hanging="720"/>
    </w:pPr>
    <w:rPr>
      <w:iCs/>
      <w:szCs w:val="20"/>
    </w:rPr>
  </w:style>
  <w:style w:type="character" w:customStyle="1" w:styleId="H4Char">
    <w:name w:val="H4 Char"/>
    <w:link w:val="H4"/>
    <w:rsid w:val="007F6CA4"/>
    <w:rPr>
      <w:b/>
      <w:bCs/>
      <w:snapToGrid w:val="0"/>
      <w:sz w:val="24"/>
    </w:rPr>
  </w:style>
  <w:style w:type="character" w:customStyle="1" w:styleId="H3Char1">
    <w:name w:val="H3 Char1"/>
    <w:link w:val="H3"/>
    <w:rsid w:val="00403519"/>
    <w:rPr>
      <w:b/>
      <w:bCs/>
      <w:i/>
      <w:sz w:val="24"/>
    </w:rPr>
  </w:style>
  <w:style w:type="paragraph" w:customStyle="1" w:styleId="paragraph">
    <w:name w:val="paragraph"/>
    <w:basedOn w:val="Normal"/>
    <w:rsid w:val="00977B03"/>
    <w:pPr>
      <w:spacing w:before="100" w:beforeAutospacing="1" w:after="100" w:afterAutospacing="1"/>
    </w:pPr>
  </w:style>
  <w:style w:type="character" w:customStyle="1" w:styleId="normaltextrun">
    <w:name w:val="normaltextrun"/>
    <w:basedOn w:val="DefaultParagraphFont"/>
    <w:rsid w:val="00977B03"/>
  </w:style>
  <w:style w:type="character" w:customStyle="1" w:styleId="eop">
    <w:name w:val="eop"/>
    <w:basedOn w:val="DefaultParagraphFont"/>
    <w:rsid w:val="00977B03"/>
  </w:style>
  <w:style w:type="character" w:customStyle="1" w:styleId="tabchar">
    <w:name w:val="tabchar"/>
    <w:basedOn w:val="DefaultParagraphFont"/>
    <w:rsid w:val="00977B03"/>
  </w:style>
  <w:style w:type="character" w:customStyle="1" w:styleId="CommentTextChar">
    <w:name w:val="Comment Text Char"/>
    <w:basedOn w:val="DefaultParagraphFont"/>
    <w:link w:val="CommentText"/>
    <w:rsid w:val="00977B03"/>
  </w:style>
  <w:style w:type="character" w:customStyle="1" w:styleId="H2Char">
    <w:name w:val="H2 Char"/>
    <w:link w:val="H2"/>
    <w:rsid w:val="00977B03"/>
    <w:rPr>
      <w:b/>
      <w:sz w:val="24"/>
    </w:rPr>
  </w:style>
  <w:style w:type="paragraph" w:styleId="BodyTextIndent2">
    <w:name w:val="Body Text Indent 2"/>
    <w:basedOn w:val="Normal"/>
    <w:link w:val="BodyTextIndent2Char"/>
    <w:rsid w:val="009208EE"/>
    <w:pPr>
      <w:spacing w:before="27"/>
      <w:ind w:left="27"/>
    </w:pPr>
    <w:rPr>
      <w:szCs w:val="15"/>
    </w:rPr>
  </w:style>
  <w:style w:type="character" w:customStyle="1" w:styleId="BodyTextIndent2Char">
    <w:name w:val="Body Text Indent 2 Char"/>
    <w:basedOn w:val="DefaultParagraphFont"/>
    <w:link w:val="BodyTextIndent2"/>
    <w:rsid w:val="009208EE"/>
    <w:rPr>
      <w:sz w:val="24"/>
      <w:szCs w:val="15"/>
    </w:rPr>
  </w:style>
  <w:style w:type="paragraph" w:styleId="BodyTextIndent3">
    <w:name w:val="Body Text Indent 3"/>
    <w:basedOn w:val="Normal"/>
    <w:link w:val="BodyTextIndent3Char"/>
    <w:rsid w:val="009208EE"/>
    <w:pPr>
      <w:ind w:left="2520" w:hanging="360"/>
    </w:pPr>
  </w:style>
  <w:style w:type="character" w:customStyle="1" w:styleId="BodyTextIndent3Char">
    <w:name w:val="Body Text Indent 3 Char"/>
    <w:basedOn w:val="DefaultParagraphFont"/>
    <w:link w:val="BodyTextIndent3"/>
    <w:rsid w:val="009208EE"/>
    <w:rPr>
      <w:sz w:val="24"/>
      <w:szCs w:val="24"/>
    </w:rPr>
  </w:style>
  <w:style w:type="paragraph" w:customStyle="1" w:styleId="ParaText">
    <w:name w:val="ParaText"/>
    <w:basedOn w:val="Normal"/>
    <w:rsid w:val="009208EE"/>
    <w:pPr>
      <w:spacing w:after="240" w:line="300" w:lineRule="auto"/>
      <w:jc w:val="both"/>
    </w:pPr>
    <w:rPr>
      <w:sz w:val="22"/>
      <w:szCs w:val="20"/>
    </w:rPr>
  </w:style>
  <w:style w:type="paragraph" w:customStyle="1" w:styleId="TermDefinition">
    <w:name w:val="Term Definition"/>
    <w:basedOn w:val="TermTitle"/>
    <w:rsid w:val="009208EE"/>
    <w:pPr>
      <w:spacing w:before="0" w:after="60"/>
    </w:pPr>
    <w:rPr>
      <w:b w:val="0"/>
    </w:rPr>
  </w:style>
  <w:style w:type="paragraph" w:customStyle="1" w:styleId="TermTitle">
    <w:name w:val="Term Title"/>
    <w:basedOn w:val="Normal"/>
    <w:rsid w:val="009208EE"/>
    <w:pPr>
      <w:spacing w:before="120"/>
      <w:ind w:left="720"/>
    </w:pPr>
    <w:rPr>
      <w:b/>
      <w:szCs w:val="20"/>
    </w:rPr>
  </w:style>
  <w:style w:type="paragraph" w:customStyle="1" w:styleId="OutlineL2">
    <w:name w:val="Outline_L2"/>
    <w:basedOn w:val="OutlineL1"/>
    <w:next w:val="NumContinue"/>
    <w:rsid w:val="009208EE"/>
    <w:pPr>
      <w:keepNext w:val="0"/>
      <w:numPr>
        <w:ilvl w:val="1"/>
        <w:numId w:val="22"/>
      </w:numPr>
      <w:ind w:left="1440" w:hanging="720"/>
      <w:outlineLvl w:val="1"/>
    </w:pPr>
  </w:style>
  <w:style w:type="paragraph" w:customStyle="1" w:styleId="OutlineL1">
    <w:name w:val="Outline_L1"/>
    <w:basedOn w:val="Normal"/>
    <w:next w:val="NumContinue"/>
    <w:rsid w:val="009208EE"/>
    <w:pPr>
      <w:keepNext/>
      <w:tabs>
        <w:tab w:val="num" w:pos="720"/>
      </w:tabs>
      <w:spacing w:after="240"/>
      <w:ind w:left="720" w:hanging="360"/>
      <w:outlineLvl w:val="0"/>
    </w:pPr>
    <w:rPr>
      <w:szCs w:val="20"/>
    </w:rPr>
  </w:style>
  <w:style w:type="paragraph" w:customStyle="1" w:styleId="NumContinue">
    <w:name w:val="Num Continue"/>
    <w:basedOn w:val="BodyText"/>
    <w:rsid w:val="009208EE"/>
    <w:pPr>
      <w:widowControl w:val="0"/>
      <w:ind w:firstLine="720"/>
    </w:pPr>
    <w:rPr>
      <w:szCs w:val="20"/>
    </w:rPr>
  </w:style>
  <w:style w:type="paragraph" w:customStyle="1" w:styleId="OutlineL3">
    <w:name w:val="Outline_L3"/>
    <w:basedOn w:val="OutlineL2"/>
    <w:next w:val="NumContinue"/>
    <w:rsid w:val="009208EE"/>
    <w:pPr>
      <w:numPr>
        <w:ilvl w:val="2"/>
      </w:numPr>
      <w:tabs>
        <w:tab w:val="clear" w:pos="2160"/>
      </w:tabs>
      <w:ind w:left="2160" w:hanging="1440"/>
      <w:outlineLvl w:val="2"/>
    </w:pPr>
  </w:style>
  <w:style w:type="paragraph" w:customStyle="1" w:styleId="OutlineL4">
    <w:name w:val="Outline_L4"/>
    <w:basedOn w:val="OutlineL3"/>
    <w:next w:val="NumContinue"/>
    <w:rsid w:val="009208EE"/>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208EE"/>
    <w:pPr>
      <w:numPr>
        <w:ilvl w:val="4"/>
      </w:numPr>
      <w:tabs>
        <w:tab w:val="clear" w:pos="3600"/>
        <w:tab w:val="num" w:pos="360"/>
      </w:tabs>
      <w:ind w:left="360" w:hanging="360"/>
      <w:outlineLvl w:val="4"/>
    </w:pPr>
  </w:style>
  <w:style w:type="paragraph" w:customStyle="1" w:styleId="OutlineL6">
    <w:name w:val="Outline_L6"/>
    <w:basedOn w:val="OutlineL5"/>
    <w:next w:val="NumContinue"/>
    <w:rsid w:val="009208EE"/>
    <w:pPr>
      <w:numPr>
        <w:ilvl w:val="5"/>
      </w:numPr>
      <w:tabs>
        <w:tab w:val="clear" w:pos="4320"/>
        <w:tab w:val="num" w:pos="720"/>
      </w:tabs>
      <w:ind w:left="720" w:hanging="720"/>
      <w:outlineLvl w:val="5"/>
    </w:pPr>
  </w:style>
  <w:style w:type="paragraph" w:customStyle="1" w:styleId="OutlineL7">
    <w:name w:val="Outline_L7"/>
    <w:basedOn w:val="OutlineL6"/>
    <w:next w:val="NumContinue"/>
    <w:rsid w:val="009208EE"/>
    <w:pPr>
      <w:numPr>
        <w:ilvl w:val="6"/>
      </w:numPr>
      <w:tabs>
        <w:tab w:val="clear" w:pos="5040"/>
        <w:tab w:val="num" w:pos="360"/>
      </w:tabs>
      <w:ind w:left="360" w:hanging="360"/>
      <w:outlineLvl w:val="6"/>
    </w:pPr>
  </w:style>
  <w:style w:type="paragraph" w:customStyle="1" w:styleId="OutlineL8">
    <w:name w:val="Outline_L8"/>
    <w:basedOn w:val="OutlineL7"/>
    <w:next w:val="NumContinue"/>
    <w:rsid w:val="009208EE"/>
    <w:pPr>
      <w:numPr>
        <w:ilvl w:val="7"/>
      </w:numPr>
      <w:tabs>
        <w:tab w:val="clear" w:pos="5760"/>
        <w:tab w:val="num" w:pos="360"/>
      </w:tabs>
      <w:ind w:left="360" w:hanging="360"/>
      <w:outlineLvl w:val="7"/>
    </w:pPr>
  </w:style>
  <w:style w:type="paragraph" w:customStyle="1" w:styleId="OutlineL9">
    <w:name w:val="Outline_L9"/>
    <w:basedOn w:val="OutlineL8"/>
    <w:next w:val="NumContinue"/>
    <w:rsid w:val="009208EE"/>
    <w:pPr>
      <w:numPr>
        <w:ilvl w:val="8"/>
      </w:numPr>
      <w:tabs>
        <w:tab w:val="clear" w:pos="6480"/>
        <w:tab w:val="num" w:pos="360"/>
      </w:tabs>
      <w:ind w:left="360" w:hanging="360"/>
      <w:outlineLvl w:val="8"/>
    </w:pPr>
  </w:style>
  <w:style w:type="paragraph" w:customStyle="1" w:styleId="AppellateL1">
    <w:name w:val="Appellate_L1"/>
    <w:basedOn w:val="Normal"/>
    <w:next w:val="NumContinue"/>
    <w:rsid w:val="009208EE"/>
    <w:pPr>
      <w:numPr>
        <w:numId w:val="23"/>
      </w:numPr>
      <w:spacing w:after="240"/>
      <w:jc w:val="both"/>
      <w:outlineLvl w:val="0"/>
    </w:pPr>
    <w:rPr>
      <w:b/>
      <w:szCs w:val="20"/>
    </w:rPr>
  </w:style>
  <w:style w:type="paragraph" w:customStyle="1" w:styleId="AppellateL2">
    <w:name w:val="Appellate_L2"/>
    <w:basedOn w:val="AppellateL1"/>
    <w:next w:val="NumContinue"/>
    <w:rsid w:val="009208E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208E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208E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208E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208E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208E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208E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208EE"/>
    <w:pPr>
      <w:widowControl w:val="0"/>
      <w:spacing w:after="240" w:line="240" w:lineRule="exact"/>
      <w:jc w:val="center"/>
    </w:pPr>
    <w:rPr>
      <w:snapToGrid w:val="0"/>
      <w:szCs w:val="20"/>
    </w:rPr>
  </w:style>
  <w:style w:type="paragraph" w:styleId="Title">
    <w:name w:val="Title"/>
    <w:basedOn w:val="Normal"/>
    <w:link w:val="TitleChar"/>
    <w:qFormat/>
    <w:rsid w:val="009208EE"/>
    <w:pPr>
      <w:jc w:val="center"/>
    </w:pPr>
    <w:rPr>
      <w:b/>
      <w:sz w:val="22"/>
      <w:szCs w:val="20"/>
    </w:rPr>
  </w:style>
  <w:style w:type="character" w:customStyle="1" w:styleId="TitleChar">
    <w:name w:val="Title Char"/>
    <w:basedOn w:val="DefaultParagraphFont"/>
    <w:link w:val="Title"/>
    <w:rsid w:val="009208EE"/>
    <w:rPr>
      <w:b/>
      <w:sz w:val="22"/>
    </w:rPr>
  </w:style>
  <w:style w:type="paragraph" w:styleId="Subtitle">
    <w:name w:val="Subtitle"/>
    <w:basedOn w:val="Normal"/>
    <w:link w:val="SubtitleChar"/>
    <w:qFormat/>
    <w:rsid w:val="009208EE"/>
    <w:pPr>
      <w:jc w:val="center"/>
    </w:pPr>
    <w:rPr>
      <w:sz w:val="32"/>
      <w:szCs w:val="20"/>
    </w:rPr>
  </w:style>
  <w:style w:type="character" w:customStyle="1" w:styleId="SubtitleChar">
    <w:name w:val="Subtitle Char"/>
    <w:basedOn w:val="DefaultParagraphFont"/>
    <w:link w:val="Subtitle"/>
    <w:rsid w:val="009208EE"/>
    <w:rPr>
      <w:sz w:val="32"/>
    </w:rPr>
  </w:style>
  <w:style w:type="paragraph" w:styleId="BodyText3">
    <w:name w:val="Body Text 3"/>
    <w:basedOn w:val="Normal"/>
    <w:link w:val="BodyText3Char"/>
    <w:rsid w:val="009208EE"/>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208EE"/>
    <w:rPr>
      <w:sz w:val="22"/>
    </w:rPr>
  </w:style>
  <w:style w:type="paragraph" w:styleId="EndnoteText">
    <w:name w:val="endnote text"/>
    <w:basedOn w:val="Normal"/>
    <w:link w:val="EndnoteTextChar"/>
    <w:rsid w:val="009208EE"/>
    <w:pPr>
      <w:widowControl w:val="0"/>
    </w:pPr>
    <w:rPr>
      <w:snapToGrid w:val="0"/>
      <w:szCs w:val="20"/>
    </w:rPr>
  </w:style>
  <w:style w:type="character" w:customStyle="1" w:styleId="EndnoteTextChar">
    <w:name w:val="Endnote Text Char"/>
    <w:basedOn w:val="DefaultParagraphFont"/>
    <w:link w:val="EndnoteText"/>
    <w:rsid w:val="009208EE"/>
    <w:rPr>
      <w:snapToGrid w:val="0"/>
      <w:sz w:val="24"/>
    </w:rPr>
  </w:style>
  <w:style w:type="character" w:customStyle="1" w:styleId="BodyTextChar">
    <w:name w:val="Body Text Char"/>
    <w:link w:val="BodyText"/>
    <w:rsid w:val="009208EE"/>
    <w:rPr>
      <w:sz w:val="24"/>
      <w:szCs w:val="24"/>
    </w:rPr>
  </w:style>
  <w:style w:type="character" w:styleId="Strong">
    <w:name w:val="Strong"/>
    <w:qFormat/>
    <w:rsid w:val="009208EE"/>
    <w:rPr>
      <w:b/>
      <w:bCs/>
    </w:rPr>
  </w:style>
  <w:style w:type="paragraph" w:customStyle="1" w:styleId="Style1">
    <w:name w:val="Style1"/>
    <w:basedOn w:val="BodyTextIndent"/>
    <w:rsid w:val="009208EE"/>
    <w:pPr>
      <w:spacing w:after="120"/>
    </w:pPr>
    <w:rPr>
      <w:iCs w:val="0"/>
    </w:rPr>
  </w:style>
  <w:style w:type="paragraph" w:styleId="List4">
    <w:name w:val="List 4"/>
    <w:basedOn w:val="Normal"/>
    <w:rsid w:val="009208EE"/>
    <w:pPr>
      <w:tabs>
        <w:tab w:val="left" w:pos="2880"/>
      </w:tabs>
      <w:spacing w:after="240"/>
      <w:ind w:left="2880" w:hanging="720"/>
      <w:contextualSpacing/>
    </w:pPr>
    <w:rPr>
      <w:szCs w:val="20"/>
    </w:rPr>
  </w:style>
  <w:style w:type="character" w:customStyle="1" w:styleId="CharChar3">
    <w:name w:val="Char Char3"/>
    <w:rsid w:val="009208EE"/>
    <w:rPr>
      <w:sz w:val="24"/>
      <w:lang w:val="en-US" w:eastAsia="en-US" w:bidi="ar-SA"/>
    </w:rPr>
  </w:style>
  <w:style w:type="paragraph" w:customStyle="1" w:styleId="Char">
    <w:name w:val="Char"/>
    <w:basedOn w:val="Normal"/>
    <w:rsid w:val="009208EE"/>
    <w:pPr>
      <w:spacing w:after="160" w:line="240" w:lineRule="exact"/>
    </w:pPr>
    <w:rPr>
      <w:rFonts w:ascii="Verdana" w:hAnsi="Verdana"/>
      <w:sz w:val="16"/>
      <w:szCs w:val="20"/>
    </w:rPr>
  </w:style>
  <w:style w:type="character" w:customStyle="1" w:styleId="VariableDefinitionChar">
    <w:name w:val="Variable Definition Char"/>
    <w:link w:val="VariableDefinition"/>
    <w:rsid w:val="009208EE"/>
    <w:rPr>
      <w:iCs/>
      <w:sz w:val="24"/>
    </w:rPr>
  </w:style>
  <w:style w:type="paragraph" w:styleId="DocumentMap">
    <w:name w:val="Document Map"/>
    <w:basedOn w:val="Normal"/>
    <w:link w:val="DocumentMapChar"/>
    <w:rsid w:val="009208E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208EE"/>
    <w:rPr>
      <w:rFonts w:ascii="Tahoma" w:hAnsi="Tahoma" w:cs="Tahoma"/>
      <w:shd w:val="clear" w:color="auto" w:fill="000080"/>
    </w:rPr>
  </w:style>
  <w:style w:type="paragraph" w:customStyle="1" w:styleId="Char3">
    <w:name w:val="Char3"/>
    <w:basedOn w:val="Normal"/>
    <w:rsid w:val="009208EE"/>
    <w:pPr>
      <w:spacing w:after="160" w:line="240" w:lineRule="exact"/>
    </w:pPr>
    <w:rPr>
      <w:rFonts w:ascii="Verdana" w:hAnsi="Verdana"/>
      <w:sz w:val="16"/>
      <w:szCs w:val="20"/>
    </w:rPr>
  </w:style>
  <w:style w:type="character" w:customStyle="1" w:styleId="InstructionsChar">
    <w:name w:val="Instructions Char"/>
    <w:link w:val="Instructions"/>
    <w:rsid w:val="009208EE"/>
    <w:rPr>
      <w:b/>
      <w:i/>
      <w:iCs/>
      <w:sz w:val="24"/>
      <w:szCs w:val="24"/>
    </w:rPr>
  </w:style>
  <w:style w:type="character" w:customStyle="1" w:styleId="H5Char">
    <w:name w:val="H5 Char"/>
    <w:link w:val="H5"/>
    <w:locked/>
    <w:rsid w:val="009208EE"/>
    <w:rPr>
      <w:b/>
      <w:bCs/>
      <w:i/>
      <w:iCs/>
      <w:sz w:val="24"/>
      <w:szCs w:val="26"/>
    </w:rPr>
  </w:style>
  <w:style w:type="character" w:customStyle="1" w:styleId="CommentSubjectChar">
    <w:name w:val="Comment Subject Char"/>
    <w:link w:val="CommentSubject"/>
    <w:rsid w:val="009208EE"/>
    <w:rPr>
      <w:b/>
      <w:bCs/>
    </w:rPr>
  </w:style>
  <w:style w:type="character" w:customStyle="1" w:styleId="ListIntroductionChar">
    <w:name w:val="List Introduction Char"/>
    <w:link w:val="ListIntroduction"/>
    <w:rsid w:val="009208EE"/>
    <w:rPr>
      <w:iCs/>
      <w:sz w:val="24"/>
    </w:rPr>
  </w:style>
  <w:style w:type="character" w:styleId="FootnoteReference">
    <w:name w:val="footnote reference"/>
    <w:rsid w:val="009208EE"/>
    <w:rPr>
      <w:vertAlign w:val="superscript"/>
    </w:rPr>
  </w:style>
  <w:style w:type="paragraph" w:styleId="BodyText2">
    <w:name w:val="Body Text 2"/>
    <w:basedOn w:val="Normal"/>
    <w:link w:val="BodyText2Char"/>
    <w:rsid w:val="009208EE"/>
    <w:pPr>
      <w:spacing w:after="120" w:line="480" w:lineRule="auto"/>
    </w:pPr>
  </w:style>
  <w:style w:type="character" w:customStyle="1" w:styleId="BodyText2Char">
    <w:name w:val="Body Text 2 Char"/>
    <w:basedOn w:val="DefaultParagraphFont"/>
    <w:link w:val="BodyText2"/>
    <w:rsid w:val="009208EE"/>
    <w:rPr>
      <w:sz w:val="24"/>
      <w:szCs w:val="24"/>
    </w:rPr>
  </w:style>
  <w:style w:type="paragraph" w:customStyle="1" w:styleId="FOF">
    <w:name w:val="FOF#"/>
    <w:basedOn w:val="Normal"/>
    <w:rsid w:val="009208EE"/>
    <w:pPr>
      <w:numPr>
        <w:numId w:val="24"/>
      </w:numPr>
      <w:autoSpaceDE w:val="0"/>
      <w:autoSpaceDN w:val="0"/>
    </w:pPr>
  </w:style>
  <w:style w:type="paragraph" w:customStyle="1" w:styleId="RegularHeading">
    <w:name w:val="Regular Heading"/>
    <w:basedOn w:val="RegularText"/>
    <w:rsid w:val="009208EE"/>
    <w:pPr>
      <w:spacing w:before="0" w:after="0"/>
      <w:ind w:left="0"/>
      <w:jc w:val="center"/>
    </w:pPr>
  </w:style>
  <w:style w:type="paragraph" w:customStyle="1" w:styleId="RegularText">
    <w:name w:val="Regular Text"/>
    <w:basedOn w:val="Normal"/>
    <w:rsid w:val="009208EE"/>
    <w:pPr>
      <w:spacing w:before="120" w:after="120"/>
      <w:ind w:left="432"/>
    </w:pPr>
    <w:rPr>
      <w:szCs w:val="20"/>
    </w:rPr>
  </w:style>
  <w:style w:type="paragraph" w:customStyle="1" w:styleId="PreMainHeading">
    <w:name w:val="PreMain Heading"/>
    <w:basedOn w:val="Heading2"/>
    <w:rsid w:val="009208EE"/>
    <w:pPr>
      <w:numPr>
        <w:ilvl w:val="0"/>
        <w:numId w:val="0"/>
      </w:numPr>
      <w:spacing w:before="120" w:after="120"/>
      <w:jc w:val="center"/>
      <w:outlineLvl w:val="9"/>
    </w:pPr>
  </w:style>
  <w:style w:type="paragraph" w:customStyle="1" w:styleId="Numbered-Indented">
    <w:name w:val="Numbered - Indented"/>
    <w:basedOn w:val="Normal"/>
    <w:rsid w:val="009208EE"/>
    <w:pPr>
      <w:tabs>
        <w:tab w:val="num" w:pos="360"/>
      </w:tabs>
      <w:spacing w:before="120" w:after="120"/>
      <w:ind w:left="1152" w:hanging="360"/>
      <w:jc w:val="both"/>
    </w:pPr>
    <w:rPr>
      <w:szCs w:val="20"/>
    </w:rPr>
  </w:style>
  <w:style w:type="paragraph" w:styleId="ListBullet">
    <w:name w:val="List Bullet"/>
    <w:basedOn w:val="Normal"/>
    <w:autoRedefine/>
    <w:rsid w:val="009208EE"/>
    <w:pPr>
      <w:numPr>
        <w:numId w:val="25"/>
      </w:numPr>
    </w:pPr>
  </w:style>
  <w:style w:type="paragraph" w:customStyle="1" w:styleId="subparagraph">
    <w:name w:val="subparagraph"/>
    <w:basedOn w:val="Normal"/>
    <w:rsid w:val="009208EE"/>
    <w:pPr>
      <w:autoSpaceDE w:val="0"/>
      <w:autoSpaceDN w:val="0"/>
      <w:ind w:left="2160" w:hanging="720"/>
      <w:jc w:val="both"/>
    </w:pPr>
  </w:style>
  <w:style w:type="paragraph" w:customStyle="1" w:styleId="subsection">
    <w:name w:val="subsection"/>
    <w:basedOn w:val="Normal"/>
    <w:rsid w:val="009208EE"/>
    <w:pPr>
      <w:autoSpaceDE w:val="0"/>
      <w:autoSpaceDN w:val="0"/>
      <w:spacing w:line="480" w:lineRule="auto"/>
      <w:ind w:left="720" w:hanging="720"/>
      <w:jc w:val="both"/>
    </w:pPr>
  </w:style>
  <w:style w:type="paragraph" w:customStyle="1" w:styleId="termdefinition0">
    <w:name w:val="termdefinition"/>
    <w:basedOn w:val="Normal"/>
    <w:rsid w:val="009208EE"/>
    <w:pPr>
      <w:spacing w:after="60"/>
      <w:ind w:left="720"/>
    </w:pPr>
  </w:style>
  <w:style w:type="character" w:customStyle="1" w:styleId="H3Char">
    <w:name w:val="H3 Char"/>
    <w:rsid w:val="009208EE"/>
    <w:rPr>
      <w:b/>
      <w:bCs/>
      <w:i/>
      <w:sz w:val="24"/>
    </w:rPr>
  </w:style>
  <w:style w:type="numbering" w:customStyle="1" w:styleId="NoList1">
    <w:name w:val="No List1"/>
    <w:next w:val="NoList"/>
    <w:uiPriority w:val="99"/>
    <w:semiHidden/>
    <w:unhideWhenUsed/>
    <w:rsid w:val="009208EE"/>
  </w:style>
  <w:style w:type="character" w:customStyle="1" w:styleId="HeaderChar">
    <w:name w:val="Header Char"/>
    <w:link w:val="Header"/>
    <w:rsid w:val="009208EE"/>
    <w:rPr>
      <w:rFonts w:ascii="Arial" w:hAnsi="Arial"/>
      <w:b/>
      <w:bCs/>
      <w:sz w:val="24"/>
      <w:szCs w:val="24"/>
    </w:rPr>
  </w:style>
  <w:style w:type="character" w:customStyle="1" w:styleId="FooterChar">
    <w:name w:val="Footer Char"/>
    <w:link w:val="Footer"/>
    <w:rsid w:val="009208EE"/>
    <w:rPr>
      <w:sz w:val="24"/>
      <w:szCs w:val="24"/>
    </w:rPr>
  </w:style>
  <w:style w:type="paragraph" w:styleId="ListParagraph">
    <w:name w:val="List Paragraph"/>
    <w:basedOn w:val="Normal"/>
    <w:uiPriority w:val="34"/>
    <w:qFormat/>
    <w:rsid w:val="009208EE"/>
    <w:pPr>
      <w:ind w:left="720"/>
    </w:pPr>
    <w:rPr>
      <w:rFonts w:eastAsia="Calibri"/>
    </w:rPr>
  </w:style>
  <w:style w:type="character" w:customStyle="1" w:styleId="BalloonTextChar">
    <w:name w:val="Balloon Text Char"/>
    <w:link w:val="BalloonText"/>
    <w:semiHidden/>
    <w:rsid w:val="009208EE"/>
    <w:rPr>
      <w:rFonts w:ascii="Tahoma" w:hAnsi="Tahoma" w:cs="Tahoma"/>
      <w:sz w:val="16"/>
      <w:szCs w:val="16"/>
    </w:rPr>
  </w:style>
  <w:style w:type="paragraph" w:styleId="EnvelopeAddress">
    <w:name w:val="envelope address"/>
    <w:basedOn w:val="Normal"/>
    <w:rsid w:val="009208EE"/>
    <w:pPr>
      <w:framePr w:w="7920" w:h="1980" w:hRule="exact" w:hSpace="180" w:wrap="auto" w:hAnchor="page" w:xAlign="center" w:yAlign="bottom"/>
      <w:ind w:left="2880"/>
    </w:pPr>
    <w:rPr>
      <w:rFonts w:cs="Arial"/>
    </w:rPr>
  </w:style>
  <w:style w:type="character" w:customStyle="1" w:styleId="BodyTextNumberedChar">
    <w:name w:val="Body Text Numbered Char"/>
    <w:rsid w:val="009208EE"/>
    <w:rPr>
      <w:iCs/>
      <w:sz w:val="24"/>
      <w:lang w:val="en-US" w:eastAsia="en-US" w:bidi="ar-SA"/>
    </w:rPr>
  </w:style>
  <w:style w:type="character" w:customStyle="1" w:styleId="Heading1Char">
    <w:name w:val="Heading 1 Char"/>
    <w:aliases w:val="h1 Char"/>
    <w:link w:val="Heading1"/>
    <w:rsid w:val="009208EE"/>
    <w:rPr>
      <w:b/>
      <w:caps/>
      <w:sz w:val="24"/>
    </w:rPr>
  </w:style>
  <w:style w:type="character" w:customStyle="1" w:styleId="Heading2Char">
    <w:name w:val="Heading 2 Char"/>
    <w:aliases w:val="h2 Char"/>
    <w:link w:val="Heading2"/>
    <w:rsid w:val="009208EE"/>
    <w:rPr>
      <w:b/>
      <w:sz w:val="24"/>
    </w:rPr>
  </w:style>
  <w:style w:type="character" w:customStyle="1" w:styleId="Heading3Char">
    <w:name w:val="Heading 3 Char"/>
    <w:aliases w:val="h3 Char"/>
    <w:link w:val="Heading3"/>
    <w:rsid w:val="009208EE"/>
    <w:rPr>
      <w:b/>
      <w:bCs/>
      <w:i/>
      <w:sz w:val="24"/>
    </w:rPr>
  </w:style>
  <w:style w:type="character" w:customStyle="1" w:styleId="Heading4Char">
    <w:name w:val="Heading 4 Char"/>
    <w:aliases w:val="h4 Char"/>
    <w:link w:val="Heading4"/>
    <w:rsid w:val="009208EE"/>
    <w:rPr>
      <w:b/>
      <w:bCs/>
      <w:snapToGrid w:val="0"/>
      <w:sz w:val="24"/>
    </w:rPr>
  </w:style>
  <w:style w:type="character" w:customStyle="1" w:styleId="Heading5Char">
    <w:name w:val="Heading 5 Char"/>
    <w:aliases w:val="h5 Char"/>
    <w:link w:val="Heading5"/>
    <w:rsid w:val="009208EE"/>
    <w:rPr>
      <w:b/>
      <w:bCs/>
      <w:i/>
      <w:iCs/>
      <w:sz w:val="24"/>
      <w:szCs w:val="26"/>
    </w:rPr>
  </w:style>
  <w:style w:type="character" w:customStyle="1" w:styleId="Heading6Char">
    <w:name w:val="Heading 6 Char"/>
    <w:aliases w:val="h6 Char"/>
    <w:link w:val="Heading6"/>
    <w:rsid w:val="009208EE"/>
    <w:rPr>
      <w:b/>
      <w:bCs/>
      <w:sz w:val="24"/>
      <w:szCs w:val="22"/>
    </w:rPr>
  </w:style>
  <w:style w:type="character" w:customStyle="1" w:styleId="Heading7Char">
    <w:name w:val="Heading 7 Char"/>
    <w:link w:val="Heading7"/>
    <w:rsid w:val="009208EE"/>
    <w:rPr>
      <w:sz w:val="24"/>
      <w:szCs w:val="24"/>
    </w:rPr>
  </w:style>
  <w:style w:type="character" w:customStyle="1" w:styleId="Heading8Char">
    <w:name w:val="Heading 8 Char"/>
    <w:link w:val="Heading8"/>
    <w:rsid w:val="009208EE"/>
    <w:rPr>
      <w:i/>
      <w:iCs/>
      <w:sz w:val="24"/>
      <w:szCs w:val="24"/>
    </w:rPr>
  </w:style>
  <w:style w:type="character" w:customStyle="1" w:styleId="Heading9Char">
    <w:name w:val="Heading 9 Char"/>
    <w:link w:val="Heading9"/>
    <w:rsid w:val="009208EE"/>
    <w:rPr>
      <w:b/>
      <w:sz w:val="24"/>
      <w:szCs w:val="24"/>
    </w:rPr>
  </w:style>
  <w:style w:type="character" w:customStyle="1" w:styleId="BodyTextIndentChar">
    <w:name w:val="Body Text Indent Char"/>
    <w:link w:val="BodyTextIndent"/>
    <w:rsid w:val="009208EE"/>
    <w:rPr>
      <w:iCs/>
      <w:sz w:val="24"/>
    </w:rPr>
  </w:style>
  <w:style w:type="character" w:customStyle="1" w:styleId="FootnoteTextChar">
    <w:name w:val="Footnote Text Char"/>
    <w:link w:val="FootnoteText"/>
    <w:rsid w:val="009208EE"/>
    <w:rPr>
      <w:sz w:val="18"/>
    </w:rPr>
  </w:style>
  <w:style w:type="character" w:styleId="Mention">
    <w:name w:val="Mention"/>
    <w:basedOn w:val="DefaultParagraphFont"/>
    <w:uiPriority w:val="99"/>
    <w:unhideWhenUsed/>
    <w:rsid w:val="001542F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NCSI@ercot.com" TargetMode="External"/><Relationship Id="rId21" Type="http://schemas.openxmlformats.org/officeDocument/2006/relationships/hyperlink" Target="https://C" TargetMode="External"/><Relationship Id="rId42" Type="http://schemas.openxmlformats.org/officeDocument/2006/relationships/footer" Target="footer9.xml"/><Relationship Id="rId47" Type="http://schemas.openxmlformats.org/officeDocument/2006/relationships/hyperlink" Target="https://gbc-word-edit.officeapps.live.com/we/wordeditorframe.aspx?ui=en-US&amp;rs=en-US&amp;actnavid=eyJjIjo4NjA3MDMzMTl9&amp;wopisrc=https%3A%2F%2Fercot-my.sharepoint.com%2Fpersonal%2Fkatherine_gross_ercot_com%2F_vti_bin%2Fwopi.ashx%2Ffiles%2F186196a48745478bae127eec28de7b96&amp;wdlor=c70A700F6-9A91-49FD-B3E5-556A078D10AE&amp;wdenableroaming=1&amp;mscc=1&amp;wdodb=1&amp;hid=CBD1AFA1-A07E-9000-24DD-F6681B9F94E6.0&amp;uih=sharepointcom&amp;wdlcid=en-US&amp;jsapi=1&amp;jsapiver=v2&amp;corrid=97c7383c-cfe1-9d0a-bfcb-6862c940ebc0&amp;usid=97c7383c-cfe1-9d0a-bfcb-6862c940ebc0&amp;newsession=1&amp;sftc=1&amp;uihit=docaspx&amp;muv=1&amp;ats=PairwiseBroker&amp;cac=1&amp;sams=1&amp;mtf=1&amp;sfp=1&amp;sdp=1&amp;hch=1&amp;hwfh=1&amp;dchat=1&amp;sc=%7B%22pmo%22%3A%22https%3A%2F%2Fercot-my.sharepoint.com%22%2C%22pmshare%22%3Atrue%7D&amp;ctp=LeastProtected&amp;rct=Normal&amp;wdorigin=AuthPrompt.Outlook-Body.Sharing.DirectLink&amp;csc=1&amp;instantedit=1&amp;wopicomplete=1&amp;wdredirectionreason=Unified_SingleFlush" TargetMode="External"/><Relationship Id="rId63" Type="http://schemas.openxmlformats.org/officeDocument/2006/relationships/header" Target="header8.xml"/><Relationship Id="rId68"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wmf"/><Relationship Id="rId29" Type="http://schemas.openxmlformats.org/officeDocument/2006/relationships/footer" Target="footer2.xml"/><Relationship Id="rId11" Type="http://schemas.openxmlformats.org/officeDocument/2006/relationships/hyperlink" Target="https://www.ercot.com/mktrules/issues/NPRR1302" TargetMode="External"/><Relationship Id="rId24" Type="http://schemas.openxmlformats.org/officeDocument/2006/relationships/hyperlink" Target="mailto:amy.loera@ercot.com" TargetMode="External"/><Relationship Id="rId32" Type="http://schemas.openxmlformats.org/officeDocument/2006/relationships/header" Target="header3.xml"/><Relationship Id="rId37" Type="http://schemas.openxmlformats.org/officeDocument/2006/relationships/header" Target="header4.xml"/><Relationship Id="rId40" Type="http://schemas.openxmlformats.org/officeDocument/2006/relationships/hyperlink" Target="mailto:MPRegistration@ercot.com" TargetMode="External"/><Relationship Id="rId45" Type="http://schemas.openxmlformats.org/officeDocument/2006/relationships/hyperlink" Target="http://www.ercot.com/services/rq/credit" TargetMode="External"/><Relationship Id="rId53" Type="http://schemas.openxmlformats.org/officeDocument/2006/relationships/footer" Target="footer11.xml"/><Relationship Id="rId58" Type="http://schemas.openxmlformats.org/officeDocument/2006/relationships/footer" Target="footer13.xml"/><Relationship Id="rId66" Type="http://schemas.openxmlformats.org/officeDocument/2006/relationships/image" Target="media/image3.wmf"/><Relationship Id="rId5" Type="http://schemas.openxmlformats.org/officeDocument/2006/relationships/numbering" Target="numbering.xml"/><Relationship Id="rId61" Type="http://schemas.openxmlformats.org/officeDocument/2006/relationships/footer" Target="footer16.xml"/><Relationship Id="rId19" Type="http://schemas.openxmlformats.org/officeDocument/2006/relationships/hyperlink" Target="https://www.ercot.com/files/docs/2023/08/25/ERCOT-Strategic-Plan-2024-2028.pdf" TargetMode="External"/><Relationship Id="rId14" Type="http://schemas.openxmlformats.org/officeDocument/2006/relationships/hyperlink" Target="https://www.ercot.com/files/docs/2022/02/01/23E-050124_Nodal.docx" TargetMode="External"/><Relationship Id="rId22" Type="http://schemas.openxmlformats.org/officeDocument/2006/relationships/hyperlink" Target="mailto:ted.hailu@erct.com" TargetMode="External"/><Relationship Id="rId27" Type="http://schemas.openxmlformats.org/officeDocument/2006/relationships/header" Target="header1.xml"/><Relationship Id="rId30" Type="http://schemas.openxmlformats.org/officeDocument/2006/relationships/header" Target="header2.xml"/><Relationship Id="rId35" Type="http://schemas.openxmlformats.org/officeDocument/2006/relationships/footer" Target="footer6.xml"/><Relationship Id="rId43" Type="http://schemas.openxmlformats.org/officeDocument/2006/relationships/footer" Target="footer10.xml"/><Relationship Id="rId48" Type="http://schemas.openxmlformats.org/officeDocument/2006/relationships/hyperlink" Target="mailto:MPRegistration@ercot.com" TargetMode="External"/><Relationship Id="rId56" Type="http://schemas.openxmlformats.org/officeDocument/2006/relationships/hyperlink" Target="http://www.ercot.com/services/rq/tdsp/index.html" TargetMode="External"/><Relationship Id="rId64" Type="http://schemas.openxmlformats.org/officeDocument/2006/relationships/footer" Target="footer17.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gbc-word-edit.officeapps.live.com/we/wordeditorframe.aspx?ui=en-US&amp;rs=en-US&amp;actnavid=eyJjIjo4NjA3MDMzMTl9&amp;wopisrc=https%3A%2F%2Fercot-my.sharepoint.com%2Fpersonal%2Fkatherine_gross_ercot_com%2F_vti_bin%2Fwopi.ashx%2Ffiles%2F186196a48745478bae127eec28de7b96&amp;wdlor=c70A700F6-9A91-49FD-B3E5-556A078D10AE&amp;wdenableroaming=1&amp;mscc=1&amp;wdodb=1&amp;hid=CBD1AFA1-A07E-9000-24DD-F6681B9F94E6.0&amp;uih=sharepointcom&amp;wdlcid=en-US&amp;jsapi=1&amp;jsapiver=v2&amp;corrid=97c7383c-cfe1-9d0a-bfcb-6862c940ebc0&amp;usid=97c7383c-cfe1-9d0a-bfcb-6862c940ebc0&amp;newsession=1&amp;sftc=1&amp;uihit=docaspx&amp;muv=1&amp;ats=PairwiseBroker&amp;cac=1&amp;sams=1&amp;mtf=1&amp;sfp=1&amp;sdp=1&amp;hch=1&amp;hwfh=1&amp;dchat=1&amp;sc=%7B%22pmo%22%3A%22https%3A%2F%2Fercot-my.sharepoint.com%22%2C%22pmshare%22%3Atrue%7D&amp;ctp=LeastProtected&amp;rct=Normal&amp;wdorigin=AuthPrompt.Outlook-Body.Sharing.DirectLink&amp;csc=1&amp;instantedit=1&amp;wopicomplete=1&amp;wdredirectionreason=Unified_SingleFlush" TargetMode="External"/><Relationship Id="rId3" Type="http://schemas.openxmlformats.org/officeDocument/2006/relationships/customXml" Target="../customXml/item3.xml"/><Relationship Id="rId12" Type="http://schemas.openxmlformats.org/officeDocument/2006/relationships/hyperlink" Target="https://www.ercot.com/files/docs/2022/02/01/23E-050124_Nodal.docx" TargetMode="External"/><Relationship Id="rId17" Type="http://schemas.openxmlformats.org/officeDocument/2006/relationships/hyperlink" Target="https://www.ercot.com/files/docs/2023/08/25/ERCOT-Strategic-Plan-2024-2028.pdf" TargetMode="External"/><Relationship Id="rId25" Type="http://schemas.openxmlformats.org/officeDocument/2006/relationships/hyperlink" Target="mailto:Brittney.Albracht@ercot.com" TargetMode="External"/><Relationship Id="rId33" Type="http://schemas.openxmlformats.org/officeDocument/2006/relationships/footer" Target="footer4.xml"/><Relationship Id="rId38" Type="http://schemas.openxmlformats.org/officeDocument/2006/relationships/footer" Target="footer7.xml"/><Relationship Id="rId46" Type="http://schemas.openxmlformats.org/officeDocument/2006/relationships/hyperlink" Target="mailto:MPRegistration@ercot.com" TargetMode="External"/><Relationship Id="rId59" Type="http://schemas.openxmlformats.org/officeDocument/2006/relationships/footer" Target="footer14.xml"/><Relationship Id="rId67" Type="http://schemas.openxmlformats.org/officeDocument/2006/relationships/fontTable" Target="fontTable.xml"/><Relationship Id="rId20" Type="http://schemas.openxmlformats.org/officeDocument/2006/relationships/image" Target="media/image2.wmf"/><Relationship Id="rId41" Type="http://schemas.openxmlformats.org/officeDocument/2006/relationships/header" Target="header5.xml"/><Relationship Id="rId54" Type="http://schemas.openxmlformats.org/officeDocument/2006/relationships/footer" Target="footer12.xml"/><Relationship Id="rId62" Type="http://schemas.openxmlformats.org/officeDocument/2006/relationships/hyperlink" Target="mailto:MPRegistration@ercot.co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rcot.com/files/docs/2024/04/30/23S-050124_Nodal.docx" TargetMode="External"/><Relationship Id="rId23" Type="http://schemas.openxmlformats.org/officeDocument/2006/relationships/hyperlink" Target="mailto:katherine.gross@ercot.com/" TargetMode="External"/><Relationship Id="rId28" Type="http://schemas.openxmlformats.org/officeDocument/2006/relationships/footer" Target="footer1.xml"/><Relationship Id="rId36" Type="http://schemas.openxmlformats.org/officeDocument/2006/relationships/hyperlink" Target="mailto:MPRegistration@ercot.com" TargetMode="External"/><Relationship Id="rId49" Type="http://schemas.openxmlformats.org/officeDocument/2006/relationships/hyperlink" Target="https://gbc-word-edit.officeapps.live.com/we/wordeditorframe.aspx?ui=en-US&amp;rs=en-US&amp;actnavid=eyJjIjo4NjA3MDMzMTl9&amp;wopisrc=https%3A%2F%2Fercot-my.sharepoint.com%2Fpersonal%2Fkatherine_gross_ercot_com%2F_vti_bin%2Fwopi.ashx%2Ffiles%2F186196a48745478bae127eec28de7b96&amp;wdlor=c70A700F6-9A91-49FD-B3E5-556A078D10AE&amp;wdenableroaming=1&amp;mscc=1&amp;wdodb=1&amp;hid=CBD1AFA1-A07E-9000-24DD-F6681B9F94E6.0&amp;uih=sharepointcom&amp;wdlcid=en-US&amp;jsapi=1&amp;jsapiver=v2&amp;corrid=97c7383c-cfe1-9d0a-bfcb-6862c940ebc0&amp;usid=97c7383c-cfe1-9d0a-bfcb-6862c940ebc0&amp;newsession=1&amp;sftc=1&amp;uihit=docaspx&amp;muv=1&amp;ats=PairwiseBroker&amp;cac=1&amp;sams=1&amp;mtf=1&amp;sfp=1&amp;sdp=1&amp;hch=1&amp;hwfh=1&amp;dchat=1&amp;sc=%7B%22pmo%22%3A%22https%3A%2F%2Fercot-my.sharepoint.com%22%2C%22pmshare%22%3Atrue%7D&amp;ctp=LeastProtected&amp;rct=Normal&amp;wdorigin=AuthPrompt.Outlook-Body.Sharing.DirectLink&amp;csc=1&amp;instantedit=1&amp;wopicomplete=1&amp;wdredirectionreason=Unified_SingleFlush" TargetMode="External"/><Relationship Id="rId57" Type="http://schemas.openxmlformats.org/officeDocument/2006/relationships/header" Target="header7.xml"/><Relationship Id="rId10" Type="http://schemas.openxmlformats.org/officeDocument/2006/relationships/endnotes" Target="endnotes.xml"/><Relationship Id="rId31" Type="http://schemas.openxmlformats.org/officeDocument/2006/relationships/footer" Target="footer3.xml"/><Relationship Id="rId44" Type="http://schemas.openxmlformats.org/officeDocument/2006/relationships/hyperlink" Target="mailto:MPRegistration@ercot.com" TargetMode="External"/><Relationship Id="rId52" Type="http://schemas.openxmlformats.org/officeDocument/2006/relationships/header" Target="header6.xml"/><Relationship Id="rId60" Type="http://schemas.openxmlformats.org/officeDocument/2006/relationships/footer" Target="footer15.xml"/><Relationship Id="rId65"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ercot.com/files/docs/2024/04/30/23S-050124_Nodal.docx" TargetMode="External"/><Relationship Id="rId18" Type="http://schemas.openxmlformats.org/officeDocument/2006/relationships/hyperlink" Target="https://www.ercot.com/files/docs/2023/08/25/ERCOT-Strategic-Plan-2024-2028.pdf" TargetMode="External"/><Relationship Id="rId39" Type="http://schemas.openxmlformats.org/officeDocument/2006/relationships/footer" Target="footer8.xml"/><Relationship Id="rId34" Type="http://schemas.openxmlformats.org/officeDocument/2006/relationships/footer" Target="footer5.xml"/><Relationship Id="rId50" Type="http://schemas.openxmlformats.org/officeDocument/2006/relationships/hyperlink" Target="https://gbc-word-edit.officeapps.live.com/we/wordeditorframe.aspx?ui=en-US&amp;rs=en-US&amp;actnavid=eyJjIjo4NjA3MDMzMTl9&amp;wopisrc=https%3A%2F%2Fercot-my.sharepoint.com%2Fpersonal%2Fkatherine_gross_ercot_com%2F_vti_bin%2Fwopi.ashx%2Ffiles%2F186196a48745478bae127eec28de7b96&amp;wdlor=c70A700F6-9A91-49FD-B3E5-556A078D10AE&amp;wdenableroaming=1&amp;mscc=1&amp;wdodb=1&amp;hid=CBD1AFA1-A07E-9000-24DD-F6681B9F94E6.0&amp;uih=sharepointcom&amp;wdlcid=en-US&amp;jsapi=1&amp;jsapiver=v2&amp;corrid=97c7383c-cfe1-9d0a-bfcb-6862c940ebc0&amp;usid=97c7383c-cfe1-9d0a-bfcb-6862c940ebc0&amp;newsession=1&amp;sftc=1&amp;uihit=docaspx&amp;muv=1&amp;ats=PairwiseBroker&amp;cac=1&amp;sams=1&amp;mtf=1&amp;sfp=1&amp;sdp=1&amp;hch=1&amp;hwfh=1&amp;dchat=1&amp;sc=%7B%22pmo%22%3A%22https%3A%2F%2Fercot-my.sharepoint.com%22%2C%22pmshare%22%3Atrue%7D&amp;ctp=LeastProtected&amp;rct=Normal&amp;wdorigin=AuthPrompt.Outlook-Body.Sharing.DirectLink&amp;csc=1&amp;instantedit=1&amp;wopicomplete=1&amp;wdredirectionreason=Unified_SingleFlush" TargetMode="External"/><Relationship Id="rId55" Type="http://schemas.openxmlformats.org/officeDocument/2006/relationships/hyperlink" Target="mailto:MPRegistrati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4a87bf-8a5a-4c6f-a28c-178c6ffc24d8" xsi:nil="true"/>
    <lcf76f155ced4ddcb4097134ff3c332f xmlns="98afdb4f-f570-48a8-9dfb-a9b6c6b0479a">
      <Terms xmlns="http://schemas.microsoft.com/office/infopath/2007/PartnerControls"/>
    </lcf76f155ced4ddcb4097134ff3c332f>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1308E0C3EA0B4B888EAFABD4C73D39" ma:contentTypeVersion="" ma:contentTypeDescription="Create a new document." ma:contentTypeScope="" ma:versionID="6821bbbbea523f10b830c81161827a0f">
  <xsd:schema xmlns:xsd="http://www.w3.org/2001/XMLSchema" xmlns:xs="http://www.w3.org/2001/XMLSchema" xmlns:p="http://schemas.microsoft.com/office/2006/metadata/properties" xmlns:ns2="6F72ACAB-8B13-4337-A44A-6446A02DA099" xmlns:ns3="98afdb4f-f570-48a8-9dfb-a9b6c6b0479a" xmlns:ns4="604a87bf-8a5a-4c6f-a28c-178c6ffc24d8" targetNamespace="http://schemas.microsoft.com/office/2006/metadata/properties" ma:root="true" ma:fieldsID="912b695c51332b6dafaff868fd2ac125" ns2:_="" ns3:_="" ns4:_="">
    <xsd:import namespace="6F72ACAB-8B13-4337-A44A-6446A02DA099"/>
    <xsd:import namespace="98afdb4f-f570-48a8-9dfb-a9b6c6b0479a"/>
    <xsd:import namespace="604a87bf-8a5a-4c6f-a28c-178c6ffc24d8"/>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MediaServiceSearchProperties" minOccurs="0"/>
                <xsd:element ref="ns3:lcf76f155ced4ddcb4097134ff3c332f" minOccurs="0"/>
                <xsd:element ref="ns4: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afdb4f-f570-48a8-9dfb-a9b6c6b0479a" elementFormDefault="qualified">
    <xsd:import namespace="http://schemas.microsoft.com/office/2006/documentManagement/types"/>
    <xsd:import namespace="http://schemas.microsoft.com/office/infopath/2007/PartnerControls"/>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1a32924-1f4f-4f58-be68-43f16efb579e}" ma:internalName="TaxCatchAll" ma:showField="CatchAllData" ma:web="604a87bf-8a5a-4c6f-a28c-178c6ffc24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2103F3-6C06-4C60-96A2-C2774D98BF65}">
  <ds:schemaRefs>
    <ds:schemaRef ds:uri="http://schemas.microsoft.com/office/2006/metadata/properties"/>
    <ds:schemaRef ds:uri="http://schemas.microsoft.com/office/infopath/2007/PartnerControls"/>
    <ds:schemaRef ds:uri="604a87bf-8a5a-4c6f-a28c-178c6ffc24d8"/>
    <ds:schemaRef ds:uri="98afdb4f-f570-48a8-9dfb-a9b6c6b0479a"/>
    <ds:schemaRef ds:uri="6F72ACAB-8B13-4337-A44A-6446A02DA099"/>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E8E273D8-D57F-4FD5-BEC4-6595ED737F00}">
  <ds:schemaRefs>
    <ds:schemaRef ds:uri="http://schemas.microsoft.com/sharepoint/v3/contenttype/forms"/>
  </ds:schemaRefs>
</ds:datastoreItem>
</file>

<file path=customXml/itemProps4.xml><?xml version="1.0" encoding="utf-8"?>
<ds:datastoreItem xmlns:ds="http://schemas.openxmlformats.org/officeDocument/2006/customXml" ds:itemID="{05F3A575-66C3-47D0-893C-ADA64B7F6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98afdb4f-f570-48a8-9dfb-a9b6c6b0479a"/>
    <ds:schemaRef ds:uri="604a87bf-8a5a-4c6f-a28c-178c6ffc2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18583</Words>
  <Characters>125893</Characters>
  <Application>Microsoft Office Word</Application>
  <DocSecurity>0</DocSecurity>
  <Lines>1049</Lines>
  <Paragraphs>288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2025-09-03T18:20:00Z</cp:lastPrinted>
  <dcterms:created xsi:type="dcterms:W3CDTF">2025-09-25T17:42:00Z</dcterms:created>
  <dcterms:modified xsi:type="dcterms:W3CDTF">2025-09-25T17:42:00Z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0x010100841308E0C3EA0B4B888EAFABD4C73D39</vt:lpwstr>
  </property>
  <property fmtid="{D5CDD505-2E9C-101B-9397-08002B2CF9AE}" pid="10" name="MediaServiceImageTags">
    <vt:lpwstr/>
  </property>
</Properties>
</file>